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F9511" w14:textId="6F26E9F0" w:rsidR="004C35F4" w:rsidRPr="00A25428" w:rsidRDefault="004C35F4" w:rsidP="004C35F4">
      <w:pPr>
        <w:pStyle w:val="Title"/>
      </w:pPr>
      <w:r w:rsidRPr="00A25428">
        <w:t xml:space="preserve">Climate Pollution Reduction Grants – </w:t>
      </w:r>
      <w:r>
        <w:t>Implementation</w:t>
      </w:r>
      <w:r w:rsidRPr="00A25428">
        <w:t xml:space="preserve"> Grants </w:t>
      </w:r>
    </w:p>
    <w:p w14:paraId="512693AD" w14:textId="69A26CFE" w:rsidR="004C35F4" w:rsidRPr="00A25428" w:rsidRDefault="004C35F4" w:rsidP="004C35F4">
      <w:pPr>
        <w:pStyle w:val="Title"/>
      </w:pPr>
      <w:r w:rsidRPr="00A25428">
        <w:t xml:space="preserve">Sample </w:t>
      </w:r>
      <w:r w:rsidR="00AE55B1">
        <w:t>Workplan</w:t>
      </w:r>
      <w:r w:rsidR="00D06637" w:rsidRPr="00A25428">
        <w:t xml:space="preserve"> </w:t>
      </w:r>
      <w:r w:rsidRPr="00A25428">
        <w:t>Outline</w:t>
      </w:r>
      <w:r w:rsidR="00AE1D54">
        <w:t xml:space="preserve"> for General Competition</w:t>
      </w:r>
    </w:p>
    <w:p w14:paraId="1B3A6A8A" w14:textId="77777777" w:rsidR="004C35F4" w:rsidRDefault="004C35F4" w:rsidP="004C35F4"/>
    <w:p w14:paraId="73DA456F" w14:textId="1A18266D" w:rsidR="002930EC" w:rsidRPr="00D06637" w:rsidRDefault="002930EC" w:rsidP="40DF1355">
      <w:pPr>
        <w:rPr>
          <w:i/>
          <w:iCs/>
        </w:rPr>
      </w:pPr>
      <w:r w:rsidRPr="40DF1355">
        <w:rPr>
          <w:i/>
          <w:iCs/>
        </w:rPr>
        <w:t xml:space="preserve">Instructions: </w:t>
      </w:r>
      <w:r w:rsidRPr="40DF1355">
        <w:rPr>
          <w:rStyle w:val="normaltextrun"/>
          <w:i/>
          <w:iCs/>
          <w:color w:val="000000"/>
          <w:shd w:val="clear" w:color="auto" w:fill="FFFFFF"/>
        </w:rPr>
        <w:t xml:space="preserve">This optional outline is intended to assist Climate Pollution Reduction Grant – Implementation Grant applicants with preparing their </w:t>
      </w:r>
      <w:r w:rsidR="00AE55B1">
        <w:rPr>
          <w:rStyle w:val="normaltextrun"/>
          <w:i/>
          <w:iCs/>
          <w:color w:val="000000"/>
          <w:shd w:val="clear" w:color="auto" w:fill="FFFFFF"/>
        </w:rPr>
        <w:t>workplan</w:t>
      </w:r>
      <w:r w:rsidR="00B47017">
        <w:rPr>
          <w:rStyle w:val="normaltextrun"/>
          <w:i/>
          <w:iCs/>
          <w:color w:val="000000"/>
          <w:shd w:val="clear" w:color="auto" w:fill="FFFFFF"/>
        </w:rPr>
        <w:t xml:space="preserve"> for the general competition</w:t>
      </w:r>
      <w:r w:rsidRPr="40DF1355">
        <w:rPr>
          <w:rStyle w:val="normaltextrun"/>
          <w:i/>
          <w:iCs/>
          <w:color w:val="000000"/>
          <w:shd w:val="clear" w:color="auto" w:fill="FFFFFF"/>
        </w:rPr>
        <w:t>. Applicants are</w:t>
      </w:r>
      <w:r w:rsidR="00D06637" w:rsidRPr="40DF1355">
        <w:rPr>
          <w:rStyle w:val="normaltextrun"/>
          <w:i/>
          <w:iCs/>
          <w:color w:val="000000"/>
          <w:shd w:val="clear" w:color="auto" w:fill="FFFFFF"/>
        </w:rPr>
        <w:t xml:space="preserve"> encouraged but</w:t>
      </w:r>
      <w:r w:rsidRPr="40DF1355">
        <w:rPr>
          <w:rStyle w:val="normaltextrun"/>
          <w:i/>
          <w:iCs/>
          <w:color w:val="000000"/>
          <w:shd w:val="clear" w:color="auto" w:fill="FFFFFF"/>
        </w:rPr>
        <w:t xml:space="preserve"> not required to follow this </w:t>
      </w:r>
      <w:r w:rsidR="00D06637" w:rsidRPr="40DF1355">
        <w:rPr>
          <w:rStyle w:val="contextualspellingandgrammarerror"/>
          <w:i/>
          <w:iCs/>
          <w:color w:val="000000"/>
          <w:shd w:val="clear" w:color="auto" w:fill="FFFFFF"/>
        </w:rPr>
        <w:t>outline;</w:t>
      </w:r>
      <w:r w:rsidRPr="40DF1355">
        <w:rPr>
          <w:rStyle w:val="contextualspellingandgrammarerror"/>
          <w:i/>
          <w:iCs/>
          <w:color w:val="000000"/>
          <w:shd w:val="clear" w:color="auto" w:fill="FFFFFF"/>
        </w:rPr>
        <w:t xml:space="preserve"> </w:t>
      </w:r>
      <w:r w:rsidR="00D06637" w:rsidRPr="40DF1355">
        <w:rPr>
          <w:rStyle w:val="contextualspellingandgrammarerror"/>
          <w:i/>
          <w:iCs/>
          <w:color w:val="000000"/>
          <w:shd w:val="clear" w:color="auto" w:fill="FFFFFF"/>
        </w:rPr>
        <w:t xml:space="preserve">applications </w:t>
      </w:r>
      <w:r w:rsidRPr="40DF1355">
        <w:rPr>
          <w:rStyle w:val="contextualspellingandgrammarerror"/>
          <w:i/>
          <w:iCs/>
          <w:color w:val="000000"/>
          <w:shd w:val="clear" w:color="auto" w:fill="FFFFFF"/>
        </w:rPr>
        <w:t>should address all of the</w:t>
      </w:r>
      <w:r w:rsidR="00147996" w:rsidRPr="40DF1355">
        <w:rPr>
          <w:rStyle w:val="contextualspellingandgrammarerror"/>
          <w:i/>
          <w:iCs/>
          <w:color w:val="000000" w:themeColor="text1"/>
        </w:rPr>
        <w:t xml:space="preserve"> sections (corresponding with</w:t>
      </w:r>
      <w:r w:rsidRPr="40DF1355">
        <w:rPr>
          <w:rStyle w:val="contextualspellingandgrammarerror"/>
          <w:i/>
          <w:iCs/>
          <w:color w:val="000000"/>
          <w:shd w:val="clear" w:color="auto" w:fill="FFFFFF"/>
        </w:rPr>
        <w:t xml:space="preserve"> </w:t>
      </w:r>
      <w:r w:rsidR="00147996" w:rsidRPr="40DF1355">
        <w:rPr>
          <w:rStyle w:val="contextualspellingandgrammarerror"/>
          <w:i/>
          <w:iCs/>
          <w:color w:val="000000" w:themeColor="text1"/>
        </w:rPr>
        <w:t xml:space="preserve">the </w:t>
      </w:r>
      <w:r w:rsidRPr="40DF1355">
        <w:rPr>
          <w:rStyle w:val="contextualspellingandgrammarerror"/>
          <w:i/>
          <w:iCs/>
          <w:color w:val="000000"/>
          <w:shd w:val="clear" w:color="auto" w:fill="FFFFFF"/>
        </w:rPr>
        <w:t>evaluation criteria</w:t>
      </w:r>
      <w:r w:rsidR="00147996" w:rsidRPr="40DF1355">
        <w:rPr>
          <w:rStyle w:val="contextualspellingandgrammarerror"/>
          <w:i/>
          <w:iCs/>
          <w:color w:val="000000" w:themeColor="text1"/>
        </w:rPr>
        <w:t>)</w:t>
      </w:r>
      <w:r w:rsidRPr="40DF1355">
        <w:rPr>
          <w:rStyle w:val="contextualspellingandgrammarerror"/>
          <w:i/>
          <w:iCs/>
          <w:color w:val="000000"/>
          <w:shd w:val="clear" w:color="auto" w:fill="FFFFFF"/>
        </w:rPr>
        <w:t xml:space="preserve"> outlined </w:t>
      </w:r>
      <w:r w:rsidR="007C5DC9">
        <w:rPr>
          <w:rStyle w:val="contextualspellingandgrammarerror"/>
          <w:i/>
          <w:iCs/>
          <w:color w:val="000000"/>
          <w:shd w:val="clear" w:color="auto" w:fill="FFFFFF"/>
        </w:rPr>
        <w:t xml:space="preserve">in the Notice of Funding Opportunity (NOFO) (Funding Opportunity Number </w:t>
      </w:r>
      <w:r w:rsidR="007C5DC9">
        <w:rPr>
          <w:rStyle w:val="normaltextrun"/>
          <w:i/>
          <w:iCs/>
          <w:color w:val="000000"/>
          <w:shd w:val="clear" w:color="auto" w:fill="FFFFFF"/>
        </w:rPr>
        <w:t>E</w:t>
      </w:r>
      <w:r w:rsidR="007C5DC9" w:rsidRPr="006B638F">
        <w:rPr>
          <w:rStyle w:val="normaltextrun"/>
          <w:i/>
          <w:iCs/>
          <w:color w:val="000000"/>
          <w:shd w:val="clear" w:color="auto" w:fill="FFFFFF"/>
        </w:rPr>
        <w:t>PA-R-OAR-CPRGI-23-07</w:t>
      </w:r>
      <w:r w:rsidR="007C5DC9">
        <w:rPr>
          <w:rStyle w:val="normaltextrun"/>
          <w:i/>
          <w:iCs/>
          <w:color w:val="000000"/>
          <w:shd w:val="clear" w:color="auto" w:fill="FFFFFF"/>
        </w:rPr>
        <w:t>)</w:t>
      </w:r>
      <w:r w:rsidRPr="40DF1355">
        <w:rPr>
          <w:rStyle w:val="normaltextrun"/>
          <w:i/>
          <w:iCs/>
          <w:color w:val="000000"/>
          <w:shd w:val="clear" w:color="auto" w:fill="FFFFFF"/>
        </w:rPr>
        <w:t xml:space="preserve">. </w:t>
      </w:r>
      <w:r w:rsidR="00D06637" w:rsidRPr="40DF1355">
        <w:rPr>
          <w:rStyle w:val="normaltextrun"/>
          <w:rFonts w:ascii="Calibri" w:hAnsi="Calibri" w:cs="Calibri"/>
          <w:i/>
          <w:iCs/>
          <w:color w:val="000000"/>
          <w:shd w:val="clear" w:color="auto" w:fill="FFFFFF"/>
        </w:rPr>
        <w:t xml:space="preserve">The workplan must not exceed a maximum of 25 pages. Pages in excess of the 25-page limit for the </w:t>
      </w:r>
      <w:r w:rsidR="00AE55B1">
        <w:rPr>
          <w:rStyle w:val="normaltextrun"/>
          <w:rFonts w:ascii="Calibri" w:hAnsi="Calibri" w:cs="Calibri"/>
          <w:i/>
          <w:iCs/>
          <w:color w:val="000000"/>
          <w:shd w:val="clear" w:color="auto" w:fill="FFFFFF"/>
        </w:rPr>
        <w:t xml:space="preserve">workplan </w:t>
      </w:r>
      <w:r w:rsidR="000D38AC">
        <w:rPr>
          <w:rStyle w:val="normaltextrun"/>
          <w:rFonts w:ascii="Calibri" w:hAnsi="Calibri" w:cs="Calibri"/>
          <w:i/>
          <w:iCs/>
          <w:color w:val="000000"/>
          <w:shd w:val="clear" w:color="auto" w:fill="FFFFFF"/>
        </w:rPr>
        <w:t>(</w:t>
      </w:r>
      <w:r w:rsidR="0043616E">
        <w:rPr>
          <w:rStyle w:val="normaltextrun"/>
          <w:rFonts w:ascii="Calibri" w:hAnsi="Calibri" w:cs="Calibri"/>
          <w:i/>
          <w:iCs/>
          <w:color w:val="000000"/>
          <w:shd w:val="clear" w:color="auto" w:fill="FFFFFF"/>
        </w:rPr>
        <w:t xml:space="preserve">which does </w:t>
      </w:r>
      <w:r w:rsidR="000D38AC">
        <w:rPr>
          <w:rStyle w:val="normaltextrun"/>
          <w:rFonts w:ascii="Calibri" w:hAnsi="Calibri" w:cs="Calibri"/>
          <w:i/>
          <w:iCs/>
          <w:color w:val="000000"/>
          <w:shd w:val="clear" w:color="auto" w:fill="FFFFFF"/>
        </w:rPr>
        <w:t>not includ</w:t>
      </w:r>
      <w:r w:rsidR="0043616E">
        <w:rPr>
          <w:rStyle w:val="normaltextrun"/>
          <w:rFonts w:ascii="Calibri" w:hAnsi="Calibri" w:cs="Calibri"/>
          <w:i/>
          <w:iCs/>
          <w:color w:val="000000"/>
          <w:shd w:val="clear" w:color="auto" w:fill="FFFFFF"/>
        </w:rPr>
        <w:t>e</w:t>
      </w:r>
      <w:r w:rsidR="000D38AC">
        <w:rPr>
          <w:rStyle w:val="normaltextrun"/>
          <w:rFonts w:ascii="Calibri" w:hAnsi="Calibri" w:cs="Calibri"/>
          <w:i/>
          <w:iCs/>
          <w:color w:val="000000"/>
          <w:shd w:val="clear" w:color="auto" w:fill="FFFFFF"/>
        </w:rPr>
        <w:t xml:space="preserve"> the 10-page technical appendix</w:t>
      </w:r>
      <w:r w:rsidR="006E429B">
        <w:rPr>
          <w:rStyle w:val="normaltextrun"/>
          <w:rFonts w:ascii="Calibri" w:hAnsi="Calibri" w:cs="Calibri"/>
          <w:i/>
          <w:iCs/>
          <w:color w:val="000000"/>
          <w:shd w:val="clear" w:color="auto" w:fill="FFFFFF"/>
        </w:rPr>
        <w:t xml:space="preserve">, 10-page budget narrative, optional budget spreadsheet, or GHG calculations spreadsheet) </w:t>
      </w:r>
      <w:r w:rsidR="00D06637" w:rsidRPr="40DF1355">
        <w:rPr>
          <w:rStyle w:val="normaltextrun"/>
          <w:rFonts w:ascii="Calibri" w:hAnsi="Calibri" w:cs="Calibri"/>
          <w:i/>
          <w:iCs/>
          <w:color w:val="000000"/>
          <w:shd w:val="clear" w:color="auto" w:fill="FFFFFF"/>
        </w:rPr>
        <w:t>will not be reviewed. </w:t>
      </w:r>
      <w:r w:rsidR="00D06637" w:rsidRPr="40DF1355">
        <w:rPr>
          <w:rStyle w:val="normaltextrun"/>
          <w:i/>
          <w:iCs/>
          <w:color w:val="000000"/>
          <w:shd w:val="clear" w:color="auto" w:fill="FFFFFF"/>
        </w:rPr>
        <w:t>Please consult Section I</w:t>
      </w:r>
      <w:r w:rsidR="00505451">
        <w:rPr>
          <w:rStyle w:val="normaltextrun"/>
          <w:i/>
          <w:iCs/>
          <w:color w:val="000000"/>
          <w:shd w:val="clear" w:color="auto" w:fill="FFFFFF"/>
        </w:rPr>
        <w:t>V</w:t>
      </w:r>
      <w:r w:rsidR="00D06637" w:rsidRPr="40DF1355">
        <w:rPr>
          <w:rStyle w:val="normaltextrun"/>
          <w:i/>
          <w:iCs/>
          <w:color w:val="000000"/>
          <w:shd w:val="clear" w:color="auto" w:fill="FFFFFF"/>
        </w:rPr>
        <w:t xml:space="preserve">.B. of the </w:t>
      </w:r>
      <w:r w:rsidR="004E07B2">
        <w:rPr>
          <w:rStyle w:val="normaltextrun"/>
          <w:i/>
          <w:iCs/>
          <w:color w:val="000000"/>
          <w:shd w:val="clear" w:color="auto" w:fill="FFFFFF"/>
        </w:rPr>
        <w:t>NOFO</w:t>
      </w:r>
      <w:r w:rsidR="00D06637" w:rsidRPr="40DF1355">
        <w:rPr>
          <w:rStyle w:val="normaltextrun"/>
          <w:i/>
          <w:iCs/>
          <w:color w:val="000000"/>
          <w:shd w:val="clear" w:color="auto" w:fill="FFFFFF"/>
        </w:rPr>
        <w:t xml:space="preserve"> for more information about the </w:t>
      </w:r>
      <w:r w:rsidR="00887648">
        <w:rPr>
          <w:rStyle w:val="normaltextrun"/>
          <w:i/>
          <w:iCs/>
          <w:color w:val="000000"/>
          <w:shd w:val="clear" w:color="auto" w:fill="FFFFFF"/>
        </w:rPr>
        <w:t xml:space="preserve">project narrative instructions, format, and content </w:t>
      </w:r>
      <w:r w:rsidR="00D06637" w:rsidRPr="40DF1355">
        <w:rPr>
          <w:rStyle w:val="normaltextrun"/>
          <w:i/>
          <w:iCs/>
          <w:color w:val="000000"/>
          <w:shd w:val="clear" w:color="auto" w:fill="FFFFFF"/>
        </w:rPr>
        <w:t>and required supplemental materials (i.e., Memorandum of Agreement, if applicable; budget narrative;</w:t>
      </w:r>
      <w:r w:rsidR="00BC074E">
        <w:rPr>
          <w:rStyle w:val="normaltextrun"/>
          <w:i/>
          <w:iCs/>
          <w:color w:val="000000"/>
          <w:shd w:val="clear" w:color="auto" w:fill="FFFFFF"/>
        </w:rPr>
        <w:t xml:space="preserve"> and</w:t>
      </w:r>
      <w:r w:rsidR="00D06637" w:rsidRPr="40DF1355">
        <w:rPr>
          <w:rStyle w:val="normaltextrun"/>
          <w:i/>
          <w:iCs/>
          <w:color w:val="000000"/>
          <w:shd w:val="clear" w:color="auto" w:fill="FFFFFF"/>
        </w:rPr>
        <w:t xml:space="preserve"> technical appendix.)</w:t>
      </w:r>
      <w:r w:rsidR="00887648">
        <w:rPr>
          <w:rStyle w:val="normaltextrun"/>
          <w:i/>
          <w:iCs/>
          <w:color w:val="000000"/>
          <w:shd w:val="clear" w:color="auto" w:fill="FFFFFF"/>
        </w:rPr>
        <w:t xml:space="preserve"> and the evaluation criteria in Section V.B.</w:t>
      </w:r>
      <w:r w:rsidR="00D06637" w:rsidRPr="40DF1355">
        <w:rPr>
          <w:rStyle w:val="normaltextrun"/>
          <w:i/>
          <w:iCs/>
          <w:color w:val="000000"/>
          <w:shd w:val="clear" w:color="auto" w:fill="FFFFFF"/>
        </w:rPr>
        <w:t xml:space="preserve">  </w:t>
      </w:r>
      <w:r w:rsidR="00D06637" w:rsidRPr="40DF1355">
        <w:rPr>
          <w:rStyle w:val="normaltextrun"/>
          <w:rFonts w:ascii="Calibri" w:hAnsi="Calibri" w:cs="Calibri"/>
          <w:i/>
          <w:iCs/>
          <w:color w:val="000000"/>
          <w:shd w:val="clear" w:color="auto" w:fill="FFFFFF"/>
        </w:rPr>
        <w:t xml:space="preserve">Applicants should ensure that their </w:t>
      </w:r>
      <w:r w:rsidR="00AE1D54">
        <w:rPr>
          <w:rStyle w:val="normaltextrun"/>
          <w:rFonts w:ascii="Calibri" w:hAnsi="Calibri" w:cs="Calibri"/>
          <w:i/>
          <w:iCs/>
          <w:color w:val="000000"/>
          <w:shd w:val="clear" w:color="auto" w:fill="FFFFFF"/>
        </w:rPr>
        <w:t>workplans</w:t>
      </w:r>
      <w:r w:rsidR="00AE1D54" w:rsidRPr="40DF1355">
        <w:rPr>
          <w:rStyle w:val="normaltextrun"/>
          <w:rFonts w:ascii="Calibri" w:hAnsi="Calibri" w:cs="Calibri"/>
          <w:i/>
          <w:iCs/>
          <w:color w:val="000000"/>
          <w:shd w:val="clear" w:color="auto" w:fill="FFFFFF"/>
        </w:rPr>
        <w:t xml:space="preserve"> </w:t>
      </w:r>
      <w:r w:rsidR="00D06637" w:rsidRPr="40DF1355">
        <w:rPr>
          <w:rStyle w:val="normaltextrun"/>
          <w:rFonts w:ascii="Calibri" w:hAnsi="Calibri" w:cs="Calibri"/>
          <w:i/>
          <w:iCs/>
          <w:color w:val="000000"/>
          <w:shd w:val="clear" w:color="auto" w:fill="FFFFFF"/>
        </w:rPr>
        <w:t>are written clearly using understandable terms. Doing so will help ensure that the evaluation team members understand the purpose</w:t>
      </w:r>
      <w:r w:rsidR="008C519C">
        <w:rPr>
          <w:rStyle w:val="normaltextrun"/>
          <w:rFonts w:ascii="Calibri" w:hAnsi="Calibri" w:cs="Calibri"/>
          <w:i/>
          <w:iCs/>
          <w:color w:val="000000"/>
          <w:shd w:val="clear" w:color="auto" w:fill="FFFFFF"/>
        </w:rPr>
        <w:t xml:space="preserve"> and expected</w:t>
      </w:r>
      <w:r w:rsidR="00D06637" w:rsidRPr="40DF1355">
        <w:rPr>
          <w:rStyle w:val="normaltextrun"/>
          <w:rFonts w:ascii="Calibri" w:hAnsi="Calibri" w:cs="Calibri"/>
          <w:i/>
          <w:iCs/>
          <w:color w:val="000000"/>
          <w:shd w:val="clear" w:color="auto" w:fill="FFFFFF"/>
        </w:rPr>
        <w:t xml:space="preserve"> outputs and outcomes of the overall project.</w:t>
      </w:r>
      <w:r w:rsidRPr="40DF1355">
        <w:rPr>
          <w:rStyle w:val="normaltextrun"/>
          <w:rFonts w:cs="Calibri"/>
          <w:i/>
          <w:iCs/>
          <w:color w:val="000000"/>
          <w:shd w:val="clear" w:color="auto" w:fill="FFFFFF"/>
        </w:rPr>
        <w:t xml:space="preserve"> </w:t>
      </w:r>
    </w:p>
    <w:p w14:paraId="37FCF9A8" w14:textId="401A12EA" w:rsidR="002930EC" w:rsidRDefault="002930EC" w:rsidP="002930EC">
      <w:pPr>
        <w:pStyle w:val="Heading1"/>
        <w:ind w:left="360"/>
        <w:rPr>
          <w:ins w:id="0" w:author="Author"/>
        </w:rPr>
      </w:pPr>
    </w:p>
    <w:p w14:paraId="4C23D78C" w14:textId="77777777" w:rsidR="00E2383A" w:rsidRDefault="00E2383A" w:rsidP="00E2383A">
      <w:pPr>
        <w:jc w:val="center"/>
        <w:rPr>
          <w:ins w:id="1" w:author="Author"/>
          <w:b/>
          <w:bCs/>
          <w:u w:val="single"/>
        </w:rPr>
      </w:pPr>
      <w:ins w:id="2" w:author="Author">
        <w:r>
          <w:tab/>
        </w:r>
        <w:r>
          <w:rPr>
            <w:b/>
            <w:bCs/>
            <w:u w:val="single"/>
          </w:rPr>
          <w:t>CPRG Application - Board of Public Utilities, Kansas City, KS</w:t>
        </w:r>
      </w:ins>
    </w:p>
    <w:p w14:paraId="1610F65F" w14:textId="6810BD64" w:rsidR="00E2383A" w:rsidRDefault="00E2383A" w:rsidP="00E2383A">
      <w:pPr>
        <w:jc w:val="center"/>
        <w:rPr>
          <w:ins w:id="3" w:author="Author"/>
          <w:b/>
          <w:bCs/>
          <w:u w:val="single"/>
        </w:rPr>
      </w:pPr>
      <w:ins w:id="4" w:author="Author">
        <w:r>
          <w:rPr>
            <w:b/>
            <w:bCs/>
            <w:u w:val="single"/>
          </w:rPr>
          <w:t>Low Income Community Solar Project Alpha</w:t>
        </w:r>
      </w:ins>
    </w:p>
    <w:p w14:paraId="653E842B" w14:textId="77777777" w:rsidR="00E2383A" w:rsidRDefault="00E2383A" w:rsidP="00E2383A">
      <w:pPr>
        <w:jc w:val="center"/>
        <w:rPr>
          <w:ins w:id="5" w:author="Author"/>
          <w:b/>
          <w:bCs/>
          <w:u w:val="single"/>
        </w:rPr>
      </w:pPr>
    </w:p>
    <w:p w14:paraId="23C84C31" w14:textId="77777777" w:rsidR="00E2383A" w:rsidRDefault="00E2383A" w:rsidP="00E2383A">
      <w:pPr>
        <w:rPr>
          <w:ins w:id="6" w:author="Author"/>
        </w:rPr>
      </w:pPr>
      <w:ins w:id="7" w:author="Author">
        <w:r>
          <w:t>The Board of Public Utilities of Kansas City, Kansas (BPU) is a publicly owned administrative agency of the Unified Government of Wyandotte County, KS and is self-governed by an elected six-member Board of Directors. The BPU currently serves approximately 67,000 electric and 53,000 water customers. BPU’s mission is to focus on the needs of our customers, to improve the quality of life in our community while promoting safe, reliable and sustainable utilities.</w:t>
        </w:r>
      </w:ins>
    </w:p>
    <w:p w14:paraId="70BAF8CD" w14:textId="77777777" w:rsidR="00E2383A" w:rsidRDefault="00E2383A" w:rsidP="00E2383A">
      <w:pPr>
        <w:rPr>
          <w:ins w:id="8" w:author="Author"/>
        </w:rPr>
      </w:pPr>
    </w:p>
    <w:p w14:paraId="561FB7AF" w14:textId="2A6145AE" w:rsidR="00E2383A" w:rsidRDefault="00E2383A" w:rsidP="00E2383A">
      <w:pPr>
        <w:rPr>
          <w:ins w:id="9" w:author="Author"/>
        </w:rPr>
      </w:pPr>
      <w:ins w:id="10" w:author="Author">
        <w:r>
          <w:t>The BPU is requesting funding through CPRG funding for a low-income community solar project. The BPU is requesting funding to develop one or hopefully multiple community solar projects. The goal of the project(s) is to develop a low-income community solar facility that is scaled such that it can be located in and around our disadvantaged communities to assist in grid stability, generation capability, as well as providing zero carbon power to the communities in most need. Urban communities and especially disadvantaged urban communities struggle to find ways to decarbonize their local generation due to space and transmission constraints. Community solar projects can be both a showcase of green power projects that serve the immediate need of those in the community while also reducing the need and dependency on other fuel based generating resources that would otherwise have to operate to provide that power source. These projects should be both a sense of pride in the community as well as an economic engine in the lives of those individuals it helps support.</w:t>
        </w:r>
      </w:ins>
    </w:p>
    <w:p w14:paraId="0BA7A9BD" w14:textId="77777777" w:rsidR="00E2383A" w:rsidRDefault="00E2383A" w:rsidP="00E2383A">
      <w:pPr>
        <w:rPr>
          <w:ins w:id="11" w:author="Author"/>
        </w:rPr>
      </w:pPr>
    </w:p>
    <w:p w14:paraId="19D6A425" w14:textId="4FE7D372" w:rsidR="00E2383A" w:rsidRDefault="00E2383A" w:rsidP="00E2383A">
      <w:pPr>
        <w:rPr>
          <w:ins w:id="12" w:author="Author"/>
        </w:rPr>
      </w:pPr>
      <w:ins w:id="13" w:author="Author">
        <w:r>
          <w:t xml:space="preserve">As part of this application the BPU is requesting funding for Low Income Community Solar Project Alpha. This will hopefully be the first of multiple projects in the community that will continue to help offset some of the energy burden within the community itself. Community Solar projects are scalable by nature and thus can be designed to meet ground availability and funding but as part of Project Alpha we are requesting to build a 5 MW AC community solar project. As part of the project a minimum of 80% of the value of the energy produced from the solar array will go directly back to low-income households in the form of on-bill credits and will be used to reduce the bill of those participating households by 20%, thus putting money back into their pockets. BPU, being an administrative agency of the Unified Government of Wyandotte County, KS is in an excellent position to serve those needs as we already have accounts and relationships with those households today. As part of the Low-Income Community Solar Project A the BPU anticipates using information from LIEAP or other governmental programs as the mechanism for potential acceptance into the community solar project. Not only does this ensure that administrative costs are kept to a minimum but it also ensures that the funds are going back to households in need. It also ensures that those funds are available to both renters and homeowners which is always a challenge when distributing funding through government programs, and although the organization is consistently providing government program updates to the public this type of project will help ensure both through the visibility of the project but also through the fact of it being an internal program will help push and encourage those to apply for those programs to ensure all of those in need are receiving the benefits they deserve. </w:t>
        </w:r>
      </w:ins>
    </w:p>
    <w:p w14:paraId="155A0E7C" w14:textId="77777777" w:rsidR="00E2383A" w:rsidRDefault="00E2383A" w:rsidP="00E2383A">
      <w:pPr>
        <w:rPr>
          <w:ins w:id="14" w:author="Author"/>
        </w:rPr>
      </w:pPr>
    </w:p>
    <w:p w14:paraId="5A63E4AD" w14:textId="3A276BA9" w:rsidR="00E2383A" w:rsidRDefault="00E2383A" w:rsidP="00E2383A">
      <w:pPr>
        <w:rPr>
          <w:ins w:id="15" w:author="Author"/>
        </w:rPr>
      </w:pPr>
      <w:ins w:id="16" w:author="Author">
        <w:r>
          <w:t xml:space="preserve">The goal of Low-Income Solar Project Alpha is to build a 5 MW AC project on ground within the low-income community we serve. Based on current estimates the BPU believes the total cost of the project will be $10.125 million. We hope to fund 30% of those costs through existing IRA tax credits with the remaining 70% coming from the CPRG funds. By developing a project with no long-term debt ensures that the value of the project goes directly to the community immediately and will be in full-effect from day one forward. Not only will this reduce the local emissions it will also add enormous financial benefits to those being served. I believe the EPA will be hard pressed to find a project as part of the CPRG funding that both reduces the overall emissions and provides the benefits at the same level as the Low-Income Solar Project Alpha. Under current estimations solar project Alpha would be expected to produce 11,382 MWh annually while reducing CO2e emissions at a rate of 2,079 </w:t>
        </w:r>
        <w:proofErr w:type="spellStart"/>
        <w:r>
          <w:t>lbs</w:t>
        </w:r>
        <w:proofErr w:type="spellEnd"/>
        <w:r>
          <w:t xml:space="preserve"> per MWh based on the local thermal generation fleet. This means that 23,663,178 </w:t>
        </w:r>
        <w:proofErr w:type="spellStart"/>
        <w:r>
          <w:t>lbs</w:t>
        </w:r>
        <w:proofErr w:type="spellEnd"/>
        <w:r>
          <w:t xml:space="preserve"> annually for the next 30+ years all while continuing to add resiliency and stability to the grid system while providing financial incentive to those households most in need.</w:t>
        </w:r>
      </w:ins>
    </w:p>
    <w:p w14:paraId="4D94DCB4" w14:textId="77777777" w:rsidR="00E2383A" w:rsidRDefault="00E2383A" w:rsidP="00E2383A">
      <w:pPr>
        <w:rPr>
          <w:ins w:id="17" w:author="Author"/>
        </w:rPr>
      </w:pPr>
    </w:p>
    <w:p w14:paraId="45489465" w14:textId="3AEA6797" w:rsidR="00E2383A" w:rsidRPr="00B04D26" w:rsidRDefault="00E2383A" w:rsidP="00E2383A">
      <w:pPr>
        <w:rPr>
          <w:ins w:id="18" w:author="Author"/>
        </w:rPr>
      </w:pPr>
      <w:ins w:id="19" w:author="Author">
        <w:r>
          <w:t xml:space="preserve">Kansas City, KS is one of the most disadvantaged communities in the country and has one of the highest levels of poverty in the state. Based on the EPA’s own </w:t>
        </w:r>
        <w:proofErr w:type="spellStart"/>
        <w:r>
          <w:t>EJScreen</w:t>
        </w:r>
        <w:proofErr w:type="spellEnd"/>
        <w:r>
          <w:t xml:space="preserve"> Community Reports Kansas City, KS statistics stand out against nearly any community. Based on the report itself 42% of the population is considered low income, 63% of the residents are people of color, 8% of the households speak limited English, the average life expectancy is 69 years of age and the per capita income in just $22,478. All of these values are significantly more concerning than any other major metropolitan area in the state including Wichita and Topeka. Based on census data within the </w:t>
        </w:r>
        <w:proofErr w:type="spellStart"/>
        <w:r>
          <w:t>EJScreen</w:t>
        </w:r>
        <w:proofErr w:type="spellEnd"/>
        <w:r>
          <w:t xml:space="preserve"> tool it reflects that approximately 15% of all low-income residents within disadvantaged communities reside within these communities in Kansas City, KS and thus the need is enormous. Although the request for funding as part of this application is only $7.1 million, it is easy to see that this request only scratches the surface and thus the BPU will continue to strive to find other mechanisms to develop additional projects within these communities to continue to help propel this community forward and drive progress in this great community.</w:t>
        </w:r>
      </w:ins>
    </w:p>
    <w:p w14:paraId="43546E54" w14:textId="0C71AE7A" w:rsidR="00E2383A" w:rsidRPr="00E2383A" w:rsidRDefault="00E2383A" w:rsidP="00E2383A">
      <w:pPr>
        <w:rPr>
          <w:rPrChange w:id="20" w:author="Author">
            <w:rPr/>
          </w:rPrChange>
        </w:rPr>
        <w:pPrChange w:id="21" w:author="Author">
          <w:pPr>
            <w:pStyle w:val="Heading1"/>
            <w:ind w:left="360"/>
          </w:pPr>
        </w:pPrChange>
      </w:pPr>
    </w:p>
    <w:p w14:paraId="2B15F0F3" w14:textId="58032CAF" w:rsidR="004C35F4" w:rsidRPr="006E429B" w:rsidRDefault="004C35F4" w:rsidP="00AF00F5">
      <w:pPr>
        <w:pStyle w:val="Heading1"/>
        <w:numPr>
          <w:ilvl w:val="0"/>
          <w:numId w:val="7"/>
        </w:numPr>
        <w:ind w:left="360"/>
        <w:rPr>
          <w:sz w:val="22"/>
          <w:szCs w:val="22"/>
        </w:rPr>
      </w:pPr>
      <w:r w:rsidRPr="006E429B">
        <w:rPr>
          <w:sz w:val="22"/>
          <w:szCs w:val="22"/>
        </w:rPr>
        <w:t>Overall Project Summary and Approach</w:t>
      </w:r>
    </w:p>
    <w:p w14:paraId="2F5AE44B" w14:textId="77777777" w:rsidR="008C519C" w:rsidRDefault="008C519C" w:rsidP="007962E8">
      <w:pPr>
        <w:pStyle w:val="ListParagraph"/>
        <w:rPr>
          <w:b/>
          <w:bCs/>
          <w:sz w:val="22"/>
          <w:szCs w:val="22"/>
        </w:rPr>
      </w:pPr>
    </w:p>
    <w:p w14:paraId="5D680EE5" w14:textId="54F753E9" w:rsidR="004C35F4" w:rsidRPr="006E429B" w:rsidRDefault="004C35F4" w:rsidP="00AF00F5">
      <w:pPr>
        <w:pStyle w:val="ListParagraph"/>
        <w:numPr>
          <w:ilvl w:val="0"/>
          <w:numId w:val="6"/>
        </w:numPr>
        <w:ind w:left="720"/>
        <w:rPr>
          <w:b/>
          <w:bCs/>
          <w:sz w:val="22"/>
          <w:szCs w:val="22"/>
        </w:rPr>
      </w:pPr>
      <w:r w:rsidRPr="006E429B">
        <w:rPr>
          <w:b/>
          <w:bCs/>
          <w:sz w:val="22"/>
          <w:szCs w:val="22"/>
        </w:rPr>
        <w:t>Description of GHG Reduction Measures</w:t>
      </w:r>
    </w:p>
    <w:p w14:paraId="7ED28613" w14:textId="1608D647" w:rsidR="00BC074E" w:rsidRPr="00B17157" w:rsidRDefault="004A0BF6">
      <w:pPr>
        <w:ind w:left="720"/>
        <w:rPr>
          <w:rPrChange w:id="22" w:author="Author">
            <w:rPr>
              <w:i/>
              <w:iCs/>
            </w:rPr>
          </w:rPrChange>
        </w:rPr>
        <w:pPrChange w:id="23" w:author="Author">
          <w:pPr/>
        </w:pPrChange>
      </w:pPr>
      <w:ins w:id="24" w:author="Author">
        <w:r>
          <w:t xml:space="preserve">The Low-Income Community Solar Project Alpha is expected to be a 5 MW AC community solar project that will reduce the need for thermal generation locally while increasing power resiliency and improving resource adequacy. The project is expected to reduce local CO2e emissions by 23,663,178 </w:t>
        </w:r>
        <w:proofErr w:type="spellStart"/>
        <w:r>
          <w:t>lbs</w:t>
        </w:r>
        <w:proofErr w:type="spellEnd"/>
        <w:r>
          <w:t xml:space="preserve"> annually while also providing those low-income households with reduced energy burdens.</w:t>
        </w:r>
      </w:ins>
    </w:p>
    <w:p w14:paraId="27D0786B" w14:textId="0AB86B95" w:rsidR="004C35F4" w:rsidRPr="006E429B" w:rsidRDefault="004C35F4" w:rsidP="00AF00F5">
      <w:pPr>
        <w:pStyle w:val="ListParagraph"/>
        <w:numPr>
          <w:ilvl w:val="0"/>
          <w:numId w:val="6"/>
        </w:numPr>
        <w:ind w:left="720"/>
        <w:rPr>
          <w:b/>
          <w:bCs/>
          <w:sz w:val="22"/>
          <w:szCs w:val="22"/>
        </w:rPr>
      </w:pPr>
      <w:r w:rsidRPr="006E429B">
        <w:rPr>
          <w:b/>
          <w:bCs/>
          <w:sz w:val="22"/>
          <w:szCs w:val="22"/>
        </w:rPr>
        <w:t>Demonstration of Funding Need</w:t>
      </w:r>
    </w:p>
    <w:p w14:paraId="17133B20" w14:textId="48142BDC" w:rsidR="0059360F" w:rsidRPr="00B17157" w:rsidRDefault="004A0BF6">
      <w:pPr>
        <w:ind w:left="720"/>
        <w:rPr>
          <w:rPrChange w:id="25" w:author="Author">
            <w:rPr>
              <w:i/>
              <w:iCs/>
            </w:rPr>
          </w:rPrChange>
        </w:rPr>
        <w:pPrChange w:id="26" w:author="Author">
          <w:pPr/>
        </w:pPrChange>
      </w:pPr>
      <w:ins w:id="27" w:author="Author">
        <w:r>
          <w:t xml:space="preserve">Kansas City, KS is one of the poorest communities in the state of Kansas. Approximately 15% of all </w:t>
        </w:r>
        <w:r w:rsidR="002F10F1">
          <w:t>low-income</w:t>
        </w:r>
        <w:r>
          <w:t xml:space="preserve"> households within disadvantaged communities in the state reside in Kansas City, KS. Those residents have some of the highest energy burdens of anywhere in the state</w:t>
        </w:r>
        <w:r w:rsidR="002F10F1">
          <w:t>. The Board of Public Utilities of Kansas City, KS thus struggle to both provide reliable power while also working to reduce the strain and financial burden of utility costs for our community. Any costs that are incurred will directly and negatively impact the possibility of amount of good a project such as this can be. Not only will the success of this project improve the life of those community members in need it will do so repeatedly for years and years to come and will provide meaningful relief while also improving GHG emissions locally.</w:t>
        </w:r>
      </w:ins>
    </w:p>
    <w:p w14:paraId="4A15292F" w14:textId="6003D8D1" w:rsidR="004C35F4" w:rsidRPr="006E429B" w:rsidRDefault="004C35F4" w:rsidP="00AF00F5">
      <w:pPr>
        <w:pStyle w:val="ListParagraph"/>
        <w:numPr>
          <w:ilvl w:val="0"/>
          <w:numId w:val="6"/>
        </w:numPr>
        <w:ind w:left="720"/>
        <w:rPr>
          <w:b/>
          <w:bCs/>
          <w:sz w:val="22"/>
          <w:szCs w:val="22"/>
        </w:rPr>
      </w:pPr>
      <w:r w:rsidRPr="006E429B">
        <w:rPr>
          <w:b/>
          <w:bCs/>
          <w:sz w:val="22"/>
          <w:szCs w:val="22"/>
        </w:rPr>
        <w:t>Transformative Impact</w:t>
      </w:r>
    </w:p>
    <w:p w14:paraId="461DC311" w14:textId="3DCB9517" w:rsidR="004C35F4" w:rsidRPr="00216D3E" w:rsidRDefault="002F10F1">
      <w:pPr>
        <w:ind w:left="720"/>
        <w:pPrChange w:id="28" w:author="Author">
          <w:pPr/>
        </w:pPrChange>
      </w:pPr>
      <w:ins w:id="29" w:author="Author">
        <w:r>
          <w:t>This project and hopefully more in the future will be transformative to all of Kansas City, KS but especially for those households most in need. This project will be a living breathing example of the power of community and of clean energy. This project will hopefully help prove the concept of low-income community solar, especially in middle America. The goal would be to have one or more projects that then continue to grow into more projects that both put downward pressure on rates for the community as a whole but especially for the low income. It will also act as a catalyst to showcase how solar can reduce GHG emissions from thermal power units that are primarily located within and near low-income urban areas due to the power demands and lack of overall transmission. As this project proves out the goal would be to continue to remove the need for local thermal generation</w:t>
        </w:r>
        <w:r w:rsidR="00A0718E">
          <w:t xml:space="preserve"> thus supporting a cleaner environment for all. Low-Income solar projects have the ability to be the most transformative of any measure the EPA will review </w:t>
        </w:r>
        <w:r w:rsidR="00A0718E">
          <w:lastRenderedPageBreak/>
          <w:t>as part of the CPRG funding as it has the ability to directly impact the lives of the community and can directly impact the entire community not just subsets or individual households and can make a lasting impact for generations to come.</w:t>
        </w:r>
      </w:ins>
    </w:p>
    <w:p w14:paraId="7C1051BC" w14:textId="0EA1B1C8" w:rsidR="004C35F4" w:rsidRPr="006E429B" w:rsidRDefault="0059360F" w:rsidP="00AF00F5">
      <w:pPr>
        <w:pStyle w:val="Heading1"/>
        <w:numPr>
          <w:ilvl w:val="0"/>
          <w:numId w:val="7"/>
        </w:numPr>
        <w:ind w:left="360"/>
        <w:rPr>
          <w:sz w:val="22"/>
          <w:szCs w:val="22"/>
        </w:rPr>
      </w:pPr>
      <w:r w:rsidRPr="006E429B">
        <w:rPr>
          <w:sz w:val="22"/>
          <w:szCs w:val="22"/>
        </w:rPr>
        <w:t>Impact of GHG Reduction Measures</w:t>
      </w:r>
    </w:p>
    <w:p w14:paraId="63B388C8" w14:textId="79935338" w:rsidR="0059360F" w:rsidRPr="00216D3E" w:rsidRDefault="0059360F" w:rsidP="004C35F4">
      <w:pPr>
        <w:rPr>
          <w:i/>
          <w:iCs/>
        </w:rPr>
      </w:pPr>
    </w:p>
    <w:p w14:paraId="23EC8122" w14:textId="03CFEA82" w:rsidR="0059360F" w:rsidRPr="006E429B" w:rsidRDefault="0059360F" w:rsidP="00AF00F5">
      <w:pPr>
        <w:pStyle w:val="ListParagraph"/>
        <w:numPr>
          <w:ilvl w:val="0"/>
          <w:numId w:val="8"/>
        </w:numPr>
        <w:ind w:left="720"/>
        <w:rPr>
          <w:b/>
          <w:bCs/>
          <w:sz w:val="22"/>
          <w:szCs w:val="22"/>
        </w:rPr>
      </w:pPr>
      <w:r w:rsidRPr="006E429B">
        <w:rPr>
          <w:b/>
          <w:bCs/>
          <w:sz w:val="22"/>
          <w:szCs w:val="22"/>
        </w:rPr>
        <w:t>Magnitude of GHG Reductions from 2025 through 2030</w:t>
      </w:r>
    </w:p>
    <w:p w14:paraId="3891D84D" w14:textId="65C8022D" w:rsidR="0059360F" w:rsidRPr="0059440E" w:rsidRDefault="00A0718E">
      <w:pPr>
        <w:ind w:left="720"/>
        <w:rPr>
          <w:rPrChange w:id="30" w:author="Author">
            <w:rPr>
              <w:b/>
              <w:bCs/>
            </w:rPr>
          </w:rPrChange>
        </w:rPr>
        <w:pPrChange w:id="31" w:author="Author">
          <w:pPr/>
        </w:pPrChange>
      </w:pPr>
      <w:ins w:id="32" w:author="Author">
        <w:r w:rsidRPr="0059440E">
          <w:rPr>
            <w:rPrChange w:id="33" w:author="Author">
              <w:rPr>
                <w:b/>
                <w:bCs/>
              </w:rPr>
            </w:rPrChange>
          </w:rPr>
          <w:t xml:space="preserve">Between the years of 2025 through 2030 it is estimated that the Low-Income Community Solar Project Alpha would reduce CO2e emissions by 64,395 metric tons. To achieve this mark during this </w:t>
        </w:r>
        <w:proofErr w:type="gramStart"/>
        <w:r w:rsidR="0099415F" w:rsidRPr="0059440E">
          <w:rPr>
            <w:rPrChange w:id="34" w:author="Author">
              <w:rPr>
                <w:b/>
                <w:bCs/>
              </w:rPr>
            </w:rPrChange>
          </w:rPr>
          <w:t>time</w:t>
        </w:r>
        <w:proofErr w:type="gramEnd"/>
        <w:r w:rsidRPr="0059440E">
          <w:rPr>
            <w:rPrChange w:id="35" w:author="Author">
              <w:rPr>
                <w:b/>
                <w:bCs/>
              </w:rPr>
            </w:rPrChange>
          </w:rPr>
          <w:t xml:space="preserve"> frame the BPU would need to receive acknowledgement early in 2024 to allow for installation by the end of 2024 or early 2025. If the project is not able to be able to obtain a Commercial Operation Date of 1/1/2025 the reduction would be pushed back but the advantage of this program is that regardless of the timing of the announcement the full CO2e emissions savings would likely be achieved through the lifespan of the solar as well as through continued enhancements.</w:t>
        </w:r>
      </w:ins>
    </w:p>
    <w:p w14:paraId="76600C5B" w14:textId="5A6433B3" w:rsidR="0059360F" w:rsidRPr="006E429B" w:rsidRDefault="0059360F" w:rsidP="00AE55B1">
      <w:pPr>
        <w:pStyle w:val="ListParagraph"/>
        <w:numPr>
          <w:ilvl w:val="0"/>
          <w:numId w:val="8"/>
        </w:numPr>
        <w:ind w:left="720"/>
        <w:rPr>
          <w:b/>
          <w:bCs/>
          <w:sz w:val="22"/>
          <w:szCs w:val="22"/>
        </w:rPr>
      </w:pPr>
      <w:r w:rsidRPr="006E429B">
        <w:rPr>
          <w:b/>
          <w:bCs/>
          <w:sz w:val="22"/>
          <w:szCs w:val="22"/>
        </w:rPr>
        <w:t>Magnitude of GHG Reductions from 2025 through 2050</w:t>
      </w:r>
    </w:p>
    <w:p w14:paraId="49FE7DB4" w14:textId="4530D106" w:rsidR="00AE55B1" w:rsidRPr="0059440E" w:rsidRDefault="00A0718E">
      <w:pPr>
        <w:ind w:left="720"/>
        <w:rPr>
          <w:rPrChange w:id="36" w:author="Author">
            <w:rPr>
              <w:b/>
              <w:bCs/>
            </w:rPr>
          </w:rPrChange>
        </w:rPr>
        <w:pPrChange w:id="37" w:author="Author">
          <w:pPr/>
        </w:pPrChange>
      </w:pPr>
      <w:ins w:id="38" w:author="Author">
        <w:r w:rsidRPr="0059440E">
          <w:rPr>
            <w:rPrChange w:id="39" w:author="Author">
              <w:rPr>
                <w:b/>
                <w:bCs/>
              </w:rPr>
            </w:rPrChange>
          </w:rPr>
          <w:t xml:space="preserve">Between 2025 through 2050 the Low-Income Community Solar Project Alpha would be expected to reduce overall CO2e emissions by 279,046 metric tons over that span. This project would be a beacon of hope to a legacy of green and clean energy over the lifespan of the project. This will be a living breathing example of the power of clean energy and will be a showcase for the community. Low-Income Community Solar projects are likely one of the most visible long-lasting </w:t>
        </w:r>
        <w:r w:rsidR="0099415F" w:rsidRPr="0059440E">
          <w:rPr>
            <w:rPrChange w:id="40" w:author="Author">
              <w:rPr>
                <w:b/>
                <w:bCs/>
              </w:rPr>
            </w:rPrChange>
          </w:rPr>
          <w:t>showcases of what the CPRG can provide to the community. It will be a conversation piece, a local treasure. Many of the projects that are showcased as part of the CPRG or PCAP are much less visible, much less impactful, and will not touch near as many lives as this project will achieve.</w:t>
        </w:r>
      </w:ins>
    </w:p>
    <w:p w14:paraId="55CDFEA5" w14:textId="3E33AFFA" w:rsidR="0059360F" w:rsidRPr="006E429B" w:rsidRDefault="0059360F" w:rsidP="00AF00F5">
      <w:pPr>
        <w:pStyle w:val="ListParagraph"/>
        <w:numPr>
          <w:ilvl w:val="0"/>
          <w:numId w:val="8"/>
        </w:numPr>
        <w:ind w:left="720"/>
        <w:rPr>
          <w:b/>
          <w:bCs/>
          <w:sz w:val="22"/>
          <w:szCs w:val="22"/>
        </w:rPr>
      </w:pPr>
      <w:r w:rsidRPr="006E429B">
        <w:rPr>
          <w:b/>
          <w:bCs/>
          <w:sz w:val="22"/>
          <w:szCs w:val="22"/>
        </w:rPr>
        <w:t>Cost Effectiveness of GHG Reductions</w:t>
      </w:r>
    </w:p>
    <w:p w14:paraId="6F319F78" w14:textId="3F69B7B0" w:rsidR="00AF00F5" w:rsidRPr="0059440E" w:rsidRDefault="0099415F">
      <w:pPr>
        <w:ind w:left="720"/>
        <w:rPr>
          <w:rPrChange w:id="41" w:author="Author">
            <w:rPr>
              <w:b/>
              <w:bCs/>
            </w:rPr>
          </w:rPrChange>
        </w:rPr>
        <w:pPrChange w:id="42" w:author="Author">
          <w:pPr/>
        </w:pPrChange>
      </w:pPr>
      <w:ins w:id="43" w:author="Author">
        <w:r w:rsidRPr="0059440E">
          <w:rPr>
            <w:rPrChange w:id="44" w:author="Author">
              <w:rPr>
                <w:b/>
                <w:bCs/>
              </w:rPr>
            </w:rPrChange>
          </w:rPr>
          <w:t xml:space="preserve">The cost effectiveness of the Low-Income Community Solar Project Alpha in terms of GHG reductions is likely immensely better than nearly any other competing investment. By investing in grid style renewables, the CPRG will likely incur the lowest cost per CO2e reduction than any other project. I have reviewed many of the projects in the PCAP and although a few projects estimate greater reductions it appears based on my knowledge some of those estimates are not nearly accurate and likely not nearly as impactful as direct solar implementation. </w:t>
        </w:r>
      </w:ins>
    </w:p>
    <w:p w14:paraId="704882C2" w14:textId="605C52C7" w:rsidR="0059360F" w:rsidRPr="006E429B" w:rsidRDefault="0059360F" w:rsidP="00AF00F5">
      <w:pPr>
        <w:pStyle w:val="ListParagraph"/>
        <w:numPr>
          <w:ilvl w:val="0"/>
          <w:numId w:val="8"/>
        </w:numPr>
        <w:ind w:left="720"/>
        <w:rPr>
          <w:b/>
          <w:bCs/>
          <w:sz w:val="22"/>
          <w:szCs w:val="22"/>
        </w:rPr>
      </w:pPr>
      <w:r w:rsidRPr="006E429B">
        <w:rPr>
          <w:b/>
          <w:bCs/>
          <w:sz w:val="22"/>
          <w:szCs w:val="22"/>
        </w:rPr>
        <w:t>Documentation of GHG Reduction Assumptions</w:t>
      </w:r>
      <w:r w:rsidR="2BE17731" w:rsidRPr="006E429B">
        <w:rPr>
          <w:b/>
          <w:bCs/>
          <w:sz w:val="22"/>
          <w:szCs w:val="22"/>
        </w:rPr>
        <w:t xml:space="preserve"> </w:t>
      </w:r>
      <w:r w:rsidR="00B65420" w:rsidRPr="006E429B">
        <w:rPr>
          <w:b/>
          <w:bCs/>
          <w:sz w:val="22"/>
          <w:szCs w:val="22"/>
        </w:rPr>
        <w:t>–</w:t>
      </w:r>
      <w:r w:rsidR="00B65420" w:rsidRPr="006E429B" w:rsidDel="00855807">
        <w:rPr>
          <w:b/>
          <w:bCs/>
          <w:sz w:val="22"/>
          <w:szCs w:val="22"/>
        </w:rPr>
        <w:t xml:space="preserve"> </w:t>
      </w:r>
      <w:r w:rsidR="2BE17731" w:rsidRPr="006E429B">
        <w:rPr>
          <w:b/>
          <w:bCs/>
          <w:sz w:val="22"/>
          <w:szCs w:val="22"/>
        </w:rPr>
        <w:t xml:space="preserve">Up to 10 </w:t>
      </w:r>
      <w:r w:rsidR="00855807">
        <w:rPr>
          <w:b/>
          <w:bCs/>
          <w:sz w:val="22"/>
          <w:szCs w:val="22"/>
        </w:rPr>
        <w:t>a</w:t>
      </w:r>
      <w:r w:rsidR="2BE17731" w:rsidRPr="006E429B">
        <w:rPr>
          <w:b/>
          <w:bCs/>
          <w:sz w:val="22"/>
          <w:szCs w:val="22"/>
        </w:rPr>
        <w:t xml:space="preserve">dditional </w:t>
      </w:r>
      <w:r w:rsidR="00855807">
        <w:rPr>
          <w:b/>
          <w:bCs/>
          <w:sz w:val="22"/>
          <w:szCs w:val="22"/>
        </w:rPr>
        <w:t>p</w:t>
      </w:r>
      <w:r w:rsidR="2BE17731" w:rsidRPr="006E429B">
        <w:rPr>
          <w:b/>
          <w:bCs/>
          <w:sz w:val="22"/>
          <w:szCs w:val="22"/>
        </w:rPr>
        <w:t>ages</w:t>
      </w:r>
      <w:r w:rsidR="00B65420" w:rsidRPr="006E429B" w:rsidDel="006E429B">
        <w:rPr>
          <w:b/>
          <w:bCs/>
          <w:sz w:val="22"/>
          <w:szCs w:val="22"/>
        </w:rPr>
        <w:t xml:space="preserve"> </w:t>
      </w:r>
      <w:r w:rsidR="009210AD">
        <w:rPr>
          <w:b/>
          <w:bCs/>
          <w:sz w:val="22"/>
          <w:szCs w:val="22"/>
        </w:rPr>
        <w:t>a</w:t>
      </w:r>
      <w:r w:rsidR="006E429B">
        <w:rPr>
          <w:b/>
          <w:bCs/>
          <w:sz w:val="22"/>
          <w:szCs w:val="22"/>
        </w:rPr>
        <w:t>s an appendix</w:t>
      </w:r>
      <w:r w:rsidR="006E429B" w:rsidRPr="006E429B">
        <w:rPr>
          <w:b/>
          <w:bCs/>
          <w:sz w:val="22"/>
          <w:szCs w:val="22"/>
        </w:rPr>
        <w:t xml:space="preserve"> </w:t>
      </w:r>
      <w:r w:rsidR="00B65420" w:rsidRPr="006E429B">
        <w:rPr>
          <w:b/>
          <w:bCs/>
          <w:sz w:val="22"/>
          <w:szCs w:val="22"/>
        </w:rPr>
        <w:t>to the workplan</w:t>
      </w:r>
      <w:r w:rsidR="00855807">
        <w:rPr>
          <w:b/>
          <w:bCs/>
          <w:sz w:val="22"/>
          <w:szCs w:val="22"/>
        </w:rPr>
        <w:t xml:space="preserve"> (s</w:t>
      </w:r>
      <w:r w:rsidR="00855807" w:rsidRPr="006E429B">
        <w:rPr>
          <w:b/>
          <w:bCs/>
          <w:sz w:val="22"/>
          <w:szCs w:val="22"/>
        </w:rPr>
        <w:t xml:space="preserve">ee </w:t>
      </w:r>
      <w:r w:rsidR="00855807">
        <w:rPr>
          <w:b/>
          <w:bCs/>
          <w:sz w:val="22"/>
          <w:szCs w:val="22"/>
        </w:rPr>
        <w:t>A</w:t>
      </w:r>
      <w:r w:rsidR="00855807" w:rsidRPr="006E429B">
        <w:rPr>
          <w:b/>
          <w:bCs/>
          <w:sz w:val="22"/>
          <w:szCs w:val="22"/>
        </w:rPr>
        <w:t>ppendix C of the NOFO</w:t>
      </w:r>
      <w:r w:rsidR="2BE17731" w:rsidRPr="006E429B">
        <w:rPr>
          <w:b/>
          <w:bCs/>
          <w:sz w:val="22"/>
          <w:szCs w:val="22"/>
        </w:rPr>
        <w:t>)</w:t>
      </w:r>
    </w:p>
    <w:p w14:paraId="651C1BD6" w14:textId="3A818F64" w:rsidR="004C35F4" w:rsidRPr="00216D3E" w:rsidRDefault="0099415F">
      <w:pPr>
        <w:ind w:left="720"/>
        <w:pPrChange w:id="45" w:author="Author">
          <w:pPr/>
        </w:pPrChange>
      </w:pPr>
      <w:ins w:id="46" w:author="Author">
        <w:r>
          <w:t xml:space="preserve">The GHG reduction is based on the actual output of BPU’s own resources in the local area and thus we know inherently better than likely any other applicant how these measures will improve the local emissions and how this singular project will improve the emissions and the lives of those individuals living in our community. </w:t>
        </w:r>
      </w:ins>
    </w:p>
    <w:p w14:paraId="0264DFE6" w14:textId="62E4EFC9" w:rsidR="004C35F4" w:rsidRPr="006E429B" w:rsidRDefault="00AF00F5" w:rsidP="00AF00F5">
      <w:pPr>
        <w:pStyle w:val="Heading1"/>
        <w:numPr>
          <w:ilvl w:val="0"/>
          <w:numId w:val="7"/>
        </w:numPr>
        <w:ind w:left="360"/>
        <w:rPr>
          <w:sz w:val="22"/>
          <w:szCs w:val="22"/>
        </w:rPr>
      </w:pPr>
      <w:r w:rsidRPr="006E429B">
        <w:rPr>
          <w:sz w:val="22"/>
          <w:szCs w:val="22"/>
        </w:rPr>
        <w:t>Environmental Results – Outputs, Outcomes, and Performance Measures</w:t>
      </w:r>
    </w:p>
    <w:p w14:paraId="15850034" w14:textId="77777777" w:rsidR="008C0124" w:rsidRDefault="008C0124" w:rsidP="007962E8">
      <w:pPr>
        <w:pStyle w:val="ListParagraph"/>
        <w:rPr>
          <w:b/>
          <w:bCs/>
          <w:sz w:val="22"/>
          <w:szCs w:val="22"/>
        </w:rPr>
      </w:pPr>
    </w:p>
    <w:p w14:paraId="2C302A8A" w14:textId="76116CBA" w:rsidR="00AF00F5" w:rsidRPr="006E429B" w:rsidRDefault="00AF00F5" w:rsidP="00AF00F5">
      <w:pPr>
        <w:pStyle w:val="ListParagraph"/>
        <w:numPr>
          <w:ilvl w:val="0"/>
          <w:numId w:val="10"/>
        </w:numPr>
        <w:rPr>
          <w:b/>
          <w:bCs/>
          <w:sz w:val="22"/>
          <w:szCs w:val="22"/>
        </w:rPr>
      </w:pPr>
      <w:r w:rsidRPr="006E429B">
        <w:rPr>
          <w:b/>
          <w:bCs/>
          <w:sz w:val="22"/>
          <w:szCs w:val="22"/>
        </w:rPr>
        <w:t>Expected Outputs and Outcomes</w:t>
      </w:r>
    </w:p>
    <w:p w14:paraId="085D0ED7" w14:textId="48A915BC" w:rsidR="00DC1404" w:rsidRPr="00B17157" w:rsidRDefault="00B17157">
      <w:pPr>
        <w:ind w:left="720"/>
        <w:rPr>
          <w:rPrChange w:id="47" w:author="Author">
            <w:rPr>
              <w:i/>
              <w:iCs/>
            </w:rPr>
          </w:rPrChange>
        </w:rPr>
        <w:pPrChange w:id="48" w:author="Author">
          <w:pPr/>
        </w:pPrChange>
      </w:pPr>
      <w:ins w:id="49" w:author="Author">
        <w:r>
          <w:t xml:space="preserve">The true value of the Low-Income Community Solar Project Alpha is both in its improvement to the community in terms of GHG emissions and the lives of those living in the community, its ability to be a beacon of hope and a vision of how green energy can transform communities of need but also in its sheer simplicity. This project is simple to track and thus the community can directly see and feel the benefits each and every day. This project can and will serve as an example to communities across the country just how transformative these types of projects can be. There are so many ways to expand the reach and breadth of these types of programs </w:t>
        </w:r>
        <w:r>
          <w:lastRenderedPageBreak/>
          <w:t>through government outreach but this project can be a shining example of how those programs may provide direct measurable relief.</w:t>
        </w:r>
      </w:ins>
    </w:p>
    <w:p w14:paraId="3A43DE0F" w14:textId="10C7C1E6" w:rsidR="00AF00F5" w:rsidRPr="006E429B" w:rsidRDefault="00AF00F5" w:rsidP="00AF00F5">
      <w:pPr>
        <w:pStyle w:val="ListParagraph"/>
        <w:numPr>
          <w:ilvl w:val="0"/>
          <w:numId w:val="10"/>
        </w:numPr>
        <w:rPr>
          <w:b/>
          <w:bCs/>
          <w:sz w:val="22"/>
          <w:szCs w:val="22"/>
        </w:rPr>
      </w:pPr>
      <w:r w:rsidRPr="006E429B">
        <w:rPr>
          <w:b/>
          <w:bCs/>
          <w:sz w:val="22"/>
          <w:szCs w:val="22"/>
        </w:rPr>
        <w:t xml:space="preserve">Performance Measures and Plan </w:t>
      </w:r>
    </w:p>
    <w:p w14:paraId="5C99D8D7" w14:textId="1D592574" w:rsidR="00DC1404" w:rsidRPr="00A151CE" w:rsidRDefault="00DE6263">
      <w:pPr>
        <w:ind w:left="720"/>
        <w:rPr>
          <w:rPrChange w:id="50" w:author="Author">
            <w:rPr>
              <w:i/>
              <w:iCs/>
            </w:rPr>
          </w:rPrChange>
        </w:rPr>
        <w:pPrChange w:id="51" w:author="Author">
          <w:pPr/>
        </w:pPrChange>
      </w:pPr>
      <w:ins w:id="52" w:author="Author">
        <w:r>
          <w:t>The performance measures will be measured through an on-site meter and will be tracked just like all other resources in our fleet</w:t>
        </w:r>
        <w:r w:rsidR="00C54CA5">
          <w:t>. These measurements will not only provide significant data for other future solar projects in the area but also serve to reflect the value of the project versus the wholesale cost of power and the ability of solar to serve the needs of the customer base during periods of heightened demand or grid challenges.</w:t>
        </w:r>
      </w:ins>
    </w:p>
    <w:p w14:paraId="58AAAD87" w14:textId="1C1EE136" w:rsidR="00AF00F5" w:rsidRPr="006E429B" w:rsidRDefault="00AF00F5" w:rsidP="00AF00F5">
      <w:pPr>
        <w:pStyle w:val="ListParagraph"/>
        <w:numPr>
          <w:ilvl w:val="0"/>
          <w:numId w:val="10"/>
        </w:numPr>
        <w:rPr>
          <w:b/>
          <w:bCs/>
          <w:sz w:val="22"/>
          <w:szCs w:val="22"/>
        </w:rPr>
      </w:pPr>
      <w:r w:rsidRPr="006E429B">
        <w:rPr>
          <w:b/>
          <w:bCs/>
          <w:sz w:val="22"/>
          <w:szCs w:val="22"/>
        </w:rPr>
        <w:t xml:space="preserve">Authorities, Implementation Timeline, and Milestones </w:t>
      </w:r>
    </w:p>
    <w:p w14:paraId="268AEA1B" w14:textId="0CE1AF0C" w:rsidR="00AF00F5" w:rsidRPr="00216D3E" w:rsidRDefault="00C54CA5">
      <w:pPr>
        <w:ind w:left="720"/>
        <w:pPrChange w:id="53" w:author="Author">
          <w:pPr/>
        </w:pPrChange>
      </w:pPr>
      <w:ins w:id="54" w:author="Author">
        <w:r>
          <w:t>The BPU is an administrative agency of the Unified Government of Wyandotte County and thus will work directly to ensure a seamless project. At the time of announcement, the BPU will begin the process of establishing a schedule of installation. It is expected that the project could take as little as 6 months from announcement to as long as 24 months depending on development availability and panel availability. In terms of BPU project planning, it would be expected to begin immediately and would work with a number of potential developers and schools to ensure the project is completed in the shortest period possible with the greatest local impact and training opportunities for those in the clean energy field.</w:t>
        </w:r>
      </w:ins>
    </w:p>
    <w:p w14:paraId="141535F9" w14:textId="461EC58D" w:rsidR="004C35F4" w:rsidRPr="006E429B" w:rsidRDefault="00DC1404" w:rsidP="00DC1404">
      <w:pPr>
        <w:pStyle w:val="Heading1"/>
        <w:numPr>
          <w:ilvl w:val="0"/>
          <w:numId w:val="7"/>
        </w:numPr>
        <w:ind w:left="360"/>
        <w:rPr>
          <w:sz w:val="22"/>
          <w:szCs w:val="22"/>
        </w:rPr>
      </w:pPr>
      <w:r w:rsidRPr="006E429B">
        <w:rPr>
          <w:sz w:val="22"/>
          <w:szCs w:val="22"/>
        </w:rPr>
        <w:t>Low-Income and Disadvantaged Communities</w:t>
      </w:r>
    </w:p>
    <w:p w14:paraId="6A71E9B3" w14:textId="2F1F55C4" w:rsidR="00DC1404" w:rsidRPr="00216D3E" w:rsidRDefault="00DC1404" w:rsidP="00DC1404"/>
    <w:p w14:paraId="735578E1" w14:textId="2AB95DE6" w:rsidR="00DC1404" w:rsidRPr="006E429B" w:rsidRDefault="00DC1404" w:rsidP="00DC1404">
      <w:pPr>
        <w:pStyle w:val="ListParagraph"/>
        <w:numPr>
          <w:ilvl w:val="0"/>
          <w:numId w:val="11"/>
        </w:numPr>
        <w:rPr>
          <w:b/>
          <w:bCs/>
          <w:sz w:val="22"/>
          <w:szCs w:val="22"/>
        </w:rPr>
      </w:pPr>
      <w:r w:rsidRPr="006E429B">
        <w:rPr>
          <w:b/>
          <w:bCs/>
          <w:sz w:val="22"/>
          <w:szCs w:val="22"/>
        </w:rPr>
        <w:t>Community Benefits</w:t>
      </w:r>
    </w:p>
    <w:p w14:paraId="1ADE38AD" w14:textId="5C96D777" w:rsidR="00DC1404" w:rsidRPr="00A151CE" w:rsidRDefault="00C54CA5">
      <w:pPr>
        <w:ind w:left="720"/>
        <w:rPr>
          <w:rPrChange w:id="55" w:author="Author">
            <w:rPr>
              <w:i/>
              <w:iCs/>
            </w:rPr>
          </w:rPrChange>
        </w:rPr>
        <w:pPrChange w:id="56" w:author="Author">
          <w:pPr/>
        </w:pPrChange>
      </w:pPr>
      <w:ins w:id="57" w:author="Author">
        <w:r>
          <w:t xml:space="preserve">No other project likely has collectively more direct community benefits than does the Low-Income Community Solar Project Alpha on a per dollar spend valuation. Not only does this directly improve direct emissions it provides </w:t>
        </w:r>
        <w:proofErr w:type="spellStart"/>
        <w:r>
          <w:t>on going</w:t>
        </w:r>
        <w:proofErr w:type="spellEnd"/>
        <w:r>
          <w:t xml:space="preserve"> financial benefits</w:t>
        </w:r>
        <w:r w:rsidR="00685895">
          <w:t xml:space="preserve"> to the entire community, but directly to low-income households in disadvantaged communities. This project will provide benefits for likely a minimum of 30+ years and will impact all household types. It will directly act to reduce localized GHG emissions and will directly provide bill reductions on the utility bill directly each and every month. It provides for a simple solution, low overhead expenses, and measurable, impactful differences in the lives of the community.</w:t>
        </w:r>
      </w:ins>
    </w:p>
    <w:p w14:paraId="258D853F" w14:textId="1A104D1D" w:rsidR="00DC1404" w:rsidRPr="006E429B" w:rsidRDefault="00DC1404" w:rsidP="00DC1404">
      <w:pPr>
        <w:pStyle w:val="ListParagraph"/>
        <w:numPr>
          <w:ilvl w:val="0"/>
          <w:numId w:val="11"/>
        </w:numPr>
        <w:rPr>
          <w:b/>
          <w:bCs/>
          <w:sz w:val="22"/>
          <w:szCs w:val="22"/>
        </w:rPr>
      </w:pPr>
      <w:r w:rsidRPr="006E429B">
        <w:rPr>
          <w:b/>
          <w:bCs/>
          <w:sz w:val="22"/>
          <w:szCs w:val="22"/>
        </w:rPr>
        <w:t>Community Engagement</w:t>
      </w:r>
    </w:p>
    <w:p w14:paraId="2B3A0723" w14:textId="0A3442D5" w:rsidR="00D844F8" w:rsidRPr="00A151CE" w:rsidRDefault="00685895" w:rsidP="00D844F8">
      <w:pPr>
        <w:pStyle w:val="ListParagraph"/>
        <w:rPr>
          <w:sz w:val="22"/>
          <w:szCs w:val="22"/>
          <w:rPrChange w:id="58" w:author="Author">
            <w:rPr>
              <w:i/>
              <w:iCs/>
              <w:sz w:val="22"/>
              <w:szCs w:val="22"/>
            </w:rPr>
          </w:rPrChange>
        </w:rPr>
      </w:pPr>
      <w:ins w:id="59" w:author="Author">
        <w:r>
          <w:rPr>
            <w:sz w:val="22"/>
            <w:szCs w:val="22"/>
          </w:rPr>
          <w:t xml:space="preserve">The BPU is a community run and operated organization. The Board of Directors are elected by the public. All employees live in the community we serve. We have heard and understand the desire by the community to both expand renewable generation and also the need to help support the low-income households in our community. This project serves all of those things. In addition to bringing additional green energy sources, it brings it directly into the community itself which will provide an even greater impact through the reduction of additional transmission needs and constraints, through improved air quality locally, as well as to provide a light that can be looked upon by the community and a talking point of the potential of what green energy sources can achieve for all communities. </w:t>
        </w:r>
      </w:ins>
    </w:p>
    <w:p w14:paraId="7E6B0ED3" w14:textId="376C068A" w:rsidR="00DC1404" w:rsidRPr="006E429B" w:rsidRDefault="00D844F8" w:rsidP="00D844F8">
      <w:pPr>
        <w:pStyle w:val="Heading1"/>
        <w:numPr>
          <w:ilvl w:val="0"/>
          <w:numId w:val="7"/>
        </w:numPr>
        <w:ind w:left="360"/>
        <w:rPr>
          <w:sz w:val="22"/>
          <w:szCs w:val="22"/>
        </w:rPr>
      </w:pPr>
      <w:r w:rsidRPr="006E429B">
        <w:rPr>
          <w:sz w:val="22"/>
          <w:szCs w:val="22"/>
        </w:rPr>
        <w:t>Job Quality</w:t>
      </w:r>
    </w:p>
    <w:p w14:paraId="1A56F31A" w14:textId="074A31CD" w:rsidR="00AE55B1" w:rsidRPr="00A151CE" w:rsidRDefault="00685895">
      <w:pPr>
        <w:ind w:left="720"/>
        <w:rPr>
          <w:rPrChange w:id="60" w:author="Author">
            <w:rPr>
              <w:i/>
              <w:iCs/>
            </w:rPr>
          </w:rPrChange>
        </w:rPr>
        <w:pPrChange w:id="61" w:author="Author">
          <w:pPr/>
        </w:pPrChange>
      </w:pPr>
      <w:ins w:id="62" w:author="Author">
        <w:r>
          <w:t>The BPU is well versed in job quality and labor requirements. The BPU is one of the few unionized water operations</w:t>
        </w:r>
        <w:r w:rsidR="00A151CE">
          <w:t xml:space="preserve"> and has unionized employees throughout the organization from administrative staff to electric and water operations. The BPU also understands the requirements of the IRA and thus the mechanisms required to obtain the maximum value associated with the IRA. In addition to ensuring that we meet the labor requirements we also want to be good local partners for this project as well as for future projects. We also want to ensure not only are we using union partners and contractors but we are also providing training opportunities for those pursuing green occupations through local community college programs. In addition to providing those jobs during the development of the project we want to make sure </w:t>
        </w:r>
        <w:r w:rsidR="00A151CE">
          <w:lastRenderedPageBreak/>
          <w:t>this is a project that can provide ongoing training opportunities for those students of the future regarding maintenance and operations responsibilities on an ongoing fashion. This project is intended to be a living, breathing project that not only provides sustenance once but provides ongoing generational change for everyone involved for decades to come.</w:t>
        </w:r>
      </w:ins>
    </w:p>
    <w:p w14:paraId="7A719AB1" w14:textId="20ED2B00" w:rsidR="00D844F8" w:rsidRPr="006E429B" w:rsidRDefault="00D844F8" w:rsidP="00D844F8">
      <w:pPr>
        <w:pStyle w:val="Heading1"/>
        <w:numPr>
          <w:ilvl w:val="0"/>
          <w:numId w:val="7"/>
        </w:numPr>
        <w:ind w:left="360"/>
        <w:rPr>
          <w:sz w:val="22"/>
          <w:szCs w:val="22"/>
        </w:rPr>
      </w:pPr>
      <w:r w:rsidRPr="006E429B">
        <w:rPr>
          <w:sz w:val="22"/>
          <w:szCs w:val="22"/>
        </w:rPr>
        <w:t>Programmatic Capability and Past Performance</w:t>
      </w:r>
    </w:p>
    <w:p w14:paraId="05B4D09D" w14:textId="77777777" w:rsidR="00FA1BDE" w:rsidRPr="00552263" w:rsidRDefault="00FA1BDE" w:rsidP="00FA1BDE">
      <w:pPr>
        <w:jc w:val="center"/>
        <w:rPr>
          <w:ins w:id="63" w:author="Author"/>
          <w:rFonts w:ascii="Calibri" w:hAnsi="Calibri" w:cs="Calibri"/>
          <w:color w:val="434B50"/>
          <w:shd w:val="clear" w:color="auto" w:fill="FFFFFF"/>
          <w:rPrChange w:id="64" w:author="Author">
            <w:rPr>
              <w:ins w:id="65" w:author="Author"/>
              <w:rFonts w:ascii="Poppins" w:hAnsi="Poppins" w:cs="Poppins"/>
              <w:color w:val="434B50"/>
              <w:sz w:val="21"/>
              <w:szCs w:val="21"/>
              <w:shd w:val="clear" w:color="auto" w:fill="FFFFFF"/>
            </w:rPr>
          </w:rPrChange>
        </w:rPr>
      </w:pPr>
      <w:ins w:id="66" w:author="Author">
        <w:r w:rsidRPr="00552263">
          <w:rPr>
            <w:rFonts w:ascii="Calibri" w:hAnsi="Calibri" w:cs="Calibri"/>
            <w:color w:val="434B50"/>
            <w:shd w:val="clear" w:color="auto" w:fill="FFFFFF"/>
            <w:rPrChange w:id="67" w:author="Author">
              <w:rPr>
                <w:rFonts w:ascii="Poppins" w:hAnsi="Poppins" w:cs="Poppins"/>
                <w:color w:val="434B50"/>
                <w:sz w:val="21"/>
                <w:szCs w:val="21"/>
                <w:shd w:val="clear" w:color="auto" w:fill="FFFFFF"/>
              </w:rPr>
            </w:rPrChange>
          </w:rPr>
          <w:t xml:space="preserve">Assistance Agreements </w:t>
        </w:r>
      </w:ins>
    </w:p>
    <w:p w14:paraId="04B3BD54" w14:textId="77777777" w:rsidR="00FA1BDE" w:rsidRPr="00552263" w:rsidRDefault="00FA1BDE" w:rsidP="00FA1BDE">
      <w:pPr>
        <w:jc w:val="center"/>
        <w:rPr>
          <w:ins w:id="68" w:author="Author"/>
          <w:rFonts w:ascii="Calibri" w:hAnsi="Calibri" w:cs="Calibri"/>
          <w:color w:val="434B50"/>
          <w:shd w:val="clear" w:color="auto" w:fill="FFFFFF"/>
          <w:rPrChange w:id="69" w:author="Author">
            <w:rPr>
              <w:ins w:id="70" w:author="Author"/>
              <w:rFonts w:ascii="Poppins" w:hAnsi="Poppins" w:cs="Poppins"/>
              <w:color w:val="434B50"/>
              <w:sz w:val="21"/>
              <w:szCs w:val="21"/>
              <w:shd w:val="clear" w:color="auto" w:fill="FFFFFF"/>
            </w:rPr>
          </w:rPrChange>
        </w:rPr>
      </w:pPr>
    </w:p>
    <w:p w14:paraId="7E72EC05" w14:textId="77777777" w:rsidR="00FA1BDE" w:rsidRPr="00552263" w:rsidRDefault="00FA1BDE" w:rsidP="00FA1BDE">
      <w:pPr>
        <w:rPr>
          <w:ins w:id="71" w:author="Author"/>
          <w:rFonts w:ascii="Calibri" w:hAnsi="Calibri" w:cs="Calibri"/>
          <w:color w:val="434B50"/>
          <w:shd w:val="clear" w:color="auto" w:fill="FFFFFF"/>
          <w:rPrChange w:id="72" w:author="Author">
            <w:rPr>
              <w:ins w:id="73" w:author="Author"/>
              <w:rFonts w:ascii="Poppins" w:hAnsi="Poppins" w:cs="Poppins"/>
              <w:color w:val="434B50"/>
              <w:sz w:val="21"/>
              <w:szCs w:val="21"/>
              <w:shd w:val="clear" w:color="auto" w:fill="FFFFFF"/>
            </w:rPr>
          </w:rPrChange>
        </w:rPr>
      </w:pPr>
      <w:ins w:id="74" w:author="Author">
        <w:r w:rsidRPr="00552263">
          <w:rPr>
            <w:rFonts w:ascii="Calibri" w:hAnsi="Calibri" w:cs="Calibri"/>
            <w:color w:val="434B50"/>
            <w:shd w:val="clear" w:color="auto" w:fill="FFFFFF"/>
            <w:rPrChange w:id="75" w:author="Author">
              <w:rPr>
                <w:rFonts w:ascii="Poppins" w:hAnsi="Poppins" w:cs="Poppins"/>
                <w:color w:val="434B50"/>
                <w:sz w:val="21"/>
                <w:szCs w:val="21"/>
                <w:shd w:val="clear" w:color="auto" w:fill="FFFFFF"/>
              </w:rPr>
            </w:rPrChange>
          </w:rPr>
          <w:t>The assistance agreements, both federally and non-federally funded, that the</w:t>
        </w:r>
        <w:r w:rsidRPr="00552263">
          <w:rPr>
            <w:rFonts w:ascii="Calibri" w:hAnsi="Calibri" w:cs="Calibri"/>
            <w:color w:val="434B50"/>
            <w:shd w:val="clear" w:color="auto" w:fill="FFFFFF"/>
            <w:rPrChange w:id="76" w:author="Author">
              <w:rPr>
                <w:rFonts w:ascii="Poppins" w:hAnsi="Poppins" w:cs="Poppins"/>
                <w:color w:val="434B50"/>
                <w:shd w:val="clear" w:color="auto" w:fill="FFFFFF"/>
              </w:rPr>
            </w:rPrChange>
          </w:rPr>
          <w:t> </w:t>
        </w:r>
        <w:r w:rsidRPr="00552263">
          <w:rPr>
            <w:rFonts w:ascii="Calibri" w:hAnsi="Calibri" w:cs="Calibri"/>
            <w:shd w:val="clear" w:color="auto" w:fill="FFFFFF"/>
            <w:rPrChange w:id="77" w:author="Author">
              <w:rPr>
                <w:rFonts w:ascii="Poppins" w:hAnsi="Poppins" w:cs="Poppins"/>
                <w:shd w:val="clear" w:color="auto" w:fill="FFFFFF"/>
              </w:rPr>
            </w:rPrChange>
          </w:rPr>
          <w:t>Kansas City Board of Public Utilities</w:t>
        </w:r>
        <w:r w:rsidRPr="00552263">
          <w:rPr>
            <w:rFonts w:ascii="Calibri" w:hAnsi="Calibri" w:cs="Calibri"/>
            <w:color w:val="434B50"/>
            <w:shd w:val="clear" w:color="auto" w:fill="FFFFFF"/>
            <w:rPrChange w:id="78" w:author="Author">
              <w:rPr>
                <w:rFonts w:ascii="Poppins" w:hAnsi="Poppins" w:cs="Poppins"/>
                <w:color w:val="434B50"/>
                <w:shd w:val="clear" w:color="auto" w:fill="FFFFFF"/>
              </w:rPr>
            </w:rPrChange>
          </w:rPr>
          <w:t> </w:t>
        </w:r>
        <w:r w:rsidRPr="00552263">
          <w:rPr>
            <w:rFonts w:ascii="Calibri" w:hAnsi="Calibri" w:cs="Calibri"/>
            <w:color w:val="434B50"/>
            <w:shd w:val="clear" w:color="auto" w:fill="FFFFFF"/>
            <w:rPrChange w:id="79" w:author="Author">
              <w:rPr>
                <w:rFonts w:ascii="Poppins" w:hAnsi="Poppins" w:cs="Poppins"/>
                <w:color w:val="434B50"/>
                <w:sz w:val="21"/>
                <w:szCs w:val="21"/>
                <w:shd w:val="clear" w:color="auto" w:fill="FFFFFF"/>
              </w:rPr>
            </w:rPrChange>
          </w:rPr>
          <w:t>has overseen during the last three years are listed in the table below. We have achieved the goals set forth in each aid agreement and have stayed within the allocated budget.</w:t>
        </w:r>
      </w:ins>
    </w:p>
    <w:p w14:paraId="19D577FA" w14:textId="77777777" w:rsidR="00FA1BDE" w:rsidRPr="00552263" w:rsidRDefault="00FA1BDE" w:rsidP="00FA1BDE">
      <w:pPr>
        <w:rPr>
          <w:ins w:id="80" w:author="Author"/>
          <w:rFonts w:ascii="Calibri" w:eastAsia="Times New Roman" w:hAnsi="Calibri" w:cs="Calibri"/>
          <w:rPrChange w:id="81" w:author="Author">
            <w:rPr>
              <w:ins w:id="82" w:author="Author"/>
              <w:rFonts w:eastAsia="Times New Roman" w:cstheme="minorHAnsi"/>
              <w:sz w:val="24"/>
              <w:szCs w:val="24"/>
            </w:rPr>
          </w:rPrChange>
        </w:rPr>
      </w:pPr>
    </w:p>
    <w:tbl>
      <w:tblPr>
        <w:tblStyle w:val="TableGrid"/>
        <w:tblW w:w="9827" w:type="dxa"/>
        <w:tblLook w:val="04A0" w:firstRow="1" w:lastRow="0" w:firstColumn="1" w:lastColumn="0" w:noHBand="0" w:noVBand="1"/>
      </w:tblPr>
      <w:tblGrid>
        <w:gridCol w:w="2151"/>
        <w:gridCol w:w="1915"/>
        <w:gridCol w:w="1915"/>
        <w:gridCol w:w="1915"/>
        <w:gridCol w:w="1916"/>
        <w:gridCol w:w="15"/>
      </w:tblGrid>
      <w:tr w:rsidR="00FA1BDE" w:rsidRPr="00552263" w14:paraId="18E62794" w14:textId="77777777" w:rsidTr="007D379E">
        <w:trPr>
          <w:ins w:id="83" w:author="Author"/>
        </w:trPr>
        <w:tc>
          <w:tcPr>
            <w:tcW w:w="9827" w:type="dxa"/>
            <w:gridSpan w:val="6"/>
          </w:tcPr>
          <w:p w14:paraId="2D68648C" w14:textId="77777777" w:rsidR="00FA1BDE" w:rsidRPr="00552263" w:rsidRDefault="00FA1BDE" w:rsidP="007D379E">
            <w:pPr>
              <w:jc w:val="center"/>
              <w:rPr>
                <w:ins w:id="84" w:author="Author"/>
                <w:rFonts w:ascii="Calibri" w:hAnsi="Calibri" w:cs="Calibri"/>
                <w:rPrChange w:id="85" w:author="Author">
                  <w:rPr>
                    <w:ins w:id="86" w:author="Author"/>
                  </w:rPr>
                </w:rPrChange>
              </w:rPr>
            </w:pPr>
            <w:ins w:id="87" w:author="Author">
              <w:r w:rsidRPr="00552263">
                <w:rPr>
                  <w:rFonts w:ascii="Calibri" w:hAnsi="Calibri" w:cs="Calibri"/>
                  <w:color w:val="434B50"/>
                  <w:shd w:val="clear" w:color="auto" w:fill="FFFFFF"/>
                  <w:rPrChange w:id="88" w:author="Author">
                    <w:rPr>
                      <w:rFonts w:ascii="Poppins" w:hAnsi="Poppins" w:cs="Poppins"/>
                      <w:color w:val="434B50"/>
                      <w:sz w:val="21"/>
                      <w:szCs w:val="21"/>
                      <w:shd w:val="clear" w:color="auto" w:fill="FFFFFF"/>
                    </w:rPr>
                  </w:rPrChange>
                </w:rPr>
                <w:t>Assistance Agreements</w:t>
              </w:r>
            </w:ins>
          </w:p>
        </w:tc>
      </w:tr>
      <w:tr w:rsidR="00FA1BDE" w:rsidRPr="00552263" w14:paraId="05BA80F3" w14:textId="77777777" w:rsidTr="007D379E">
        <w:trPr>
          <w:gridAfter w:val="1"/>
          <w:wAfter w:w="15" w:type="dxa"/>
          <w:ins w:id="89" w:author="Author"/>
        </w:trPr>
        <w:tc>
          <w:tcPr>
            <w:tcW w:w="2151" w:type="dxa"/>
            <w:vAlign w:val="center"/>
          </w:tcPr>
          <w:p w14:paraId="50890EA3" w14:textId="77777777" w:rsidR="00FA1BDE" w:rsidRPr="00552263" w:rsidRDefault="00FA1BDE" w:rsidP="007D379E">
            <w:pPr>
              <w:jc w:val="center"/>
              <w:rPr>
                <w:ins w:id="90" w:author="Author"/>
                <w:rFonts w:ascii="Calibri" w:hAnsi="Calibri" w:cs="Calibri"/>
                <w:color w:val="434B50"/>
                <w:shd w:val="clear" w:color="auto" w:fill="FFFFFF"/>
                <w:rPrChange w:id="91" w:author="Author">
                  <w:rPr>
                    <w:ins w:id="92" w:author="Author"/>
                    <w:rFonts w:ascii="Poppins" w:hAnsi="Poppins" w:cs="Poppins"/>
                    <w:color w:val="434B50"/>
                    <w:sz w:val="21"/>
                    <w:szCs w:val="21"/>
                    <w:shd w:val="clear" w:color="auto" w:fill="FFFFFF"/>
                  </w:rPr>
                </w:rPrChange>
              </w:rPr>
            </w:pPr>
            <w:ins w:id="93" w:author="Author">
              <w:r w:rsidRPr="00552263">
                <w:rPr>
                  <w:rFonts w:ascii="Calibri" w:hAnsi="Calibri" w:cs="Calibri"/>
                  <w:color w:val="434B50"/>
                  <w:shd w:val="clear" w:color="auto" w:fill="FFFFFF"/>
                  <w:rPrChange w:id="94" w:author="Author">
                    <w:rPr>
                      <w:rFonts w:ascii="Poppins" w:hAnsi="Poppins" w:cs="Poppins"/>
                      <w:color w:val="434B50"/>
                      <w:sz w:val="21"/>
                      <w:szCs w:val="21"/>
                      <w:shd w:val="clear" w:color="auto" w:fill="FFFFFF"/>
                    </w:rPr>
                  </w:rPrChange>
                </w:rPr>
                <w:t>Award ID/</w:t>
              </w:r>
            </w:ins>
          </w:p>
          <w:p w14:paraId="3503740F" w14:textId="77777777" w:rsidR="00FA1BDE" w:rsidRPr="00552263" w:rsidRDefault="00FA1BDE" w:rsidP="007D379E">
            <w:pPr>
              <w:jc w:val="center"/>
              <w:rPr>
                <w:ins w:id="95" w:author="Author"/>
                <w:rFonts w:ascii="Calibri" w:hAnsi="Calibri" w:cs="Calibri"/>
                <w:b/>
                <w:bCs/>
                <w:rPrChange w:id="96" w:author="Author">
                  <w:rPr>
                    <w:ins w:id="97" w:author="Author"/>
                    <w:b/>
                    <w:bCs/>
                  </w:rPr>
                </w:rPrChange>
              </w:rPr>
            </w:pPr>
            <w:ins w:id="98" w:author="Author">
              <w:r w:rsidRPr="00552263">
                <w:rPr>
                  <w:rFonts w:ascii="Calibri" w:hAnsi="Calibri" w:cs="Calibri"/>
                  <w:color w:val="434B50"/>
                  <w:shd w:val="clear" w:color="auto" w:fill="FFFFFF"/>
                  <w:rPrChange w:id="99" w:author="Author">
                    <w:rPr>
                      <w:rFonts w:ascii="Poppins" w:hAnsi="Poppins" w:cs="Poppins"/>
                      <w:color w:val="434B50"/>
                      <w:sz w:val="21"/>
                      <w:szCs w:val="21"/>
                      <w:shd w:val="clear" w:color="auto" w:fill="FFFFFF"/>
                    </w:rPr>
                  </w:rPrChange>
                </w:rPr>
                <w:t>Project</w:t>
              </w:r>
            </w:ins>
          </w:p>
        </w:tc>
        <w:tc>
          <w:tcPr>
            <w:tcW w:w="1915" w:type="dxa"/>
            <w:vAlign w:val="center"/>
          </w:tcPr>
          <w:p w14:paraId="60882C0E" w14:textId="77777777" w:rsidR="00FA1BDE" w:rsidRPr="00552263" w:rsidRDefault="00FA1BDE" w:rsidP="007D379E">
            <w:pPr>
              <w:jc w:val="center"/>
              <w:rPr>
                <w:ins w:id="100" w:author="Author"/>
                <w:rFonts w:ascii="Calibri" w:hAnsi="Calibri" w:cs="Calibri"/>
                <w:color w:val="434B50"/>
                <w:shd w:val="clear" w:color="auto" w:fill="FFFFFF"/>
                <w:rPrChange w:id="101" w:author="Author">
                  <w:rPr>
                    <w:ins w:id="102" w:author="Author"/>
                    <w:rFonts w:ascii="Poppins" w:hAnsi="Poppins" w:cs="Poppins"/>
                    <w:color w:val="434B50"/>
                    <w:sz w:val="21"/>
                    <w:szCs w:val="21"/>
                    <w:shd w:val="clear" w:color="auto" w:fill="FFFFFF"/>
                  </w:rPr>
                </w:rPrChange>
              </w:rPr>
            </w:pPr>
            <w:ins w:id="103" w:author="Author">
              <w:r w:rsidRPr="00552263">
                <w:rPr>
                  <w:rFonts w:ascii="Calibri" w:hAnsi="Calibri" w:cs="Calibri"/>
                  <w:color w:val="434B50"/>
                  <w:shd w:val="clear" w:color="auto" w:fill="FFFFFF"/>
                  <w:rPrChange w:id="104" w:author="Author">
                    <w:rPr>
                      <w:rFonts w:ascii="Poppins" w:hAnsi="Poppins" w:cs="Poppins"/>
                      <w:color w:val="434B50"/>
                      <w:sz w:val="21"/>
                      <w:szCs w:val="21"/>
                      <w:shd w:val="clear" w:color="auto" w:fill="FFFFFF"/>
                    </w:rPr>
                  </w:rPrChange>
                </w:rPr>
                <w:t>Award Date</w:t>
              </w:r>
            </w:ins>
          </w:p>
        </w:tc>
        <w:tc>
          <w:tcPr>
            <w:tcW w:w="1915" w:type="dxa"/>
            <w:vAlign w:val="center"/>
          </w:tcPr>
          <w:p w14:paraId="630EEF4C" w14:textId="77777777" w:rsidR="00FA1BDE" w:rsidRPr="00552263" w:rsidRDefault="00FA1BDE" w:rsidP="007D379E">
            <w:pPr>
              <w:jc w:val="center"/>
              <w:rPr>
                <w:ins w:id="105" w:author="Author"/>
                <w:rFonts w:ascii="Calibri" w:hAnsi="Calibri" w:cs="Calibri"/>
                <w:color w:val="434B50"/>
                <w:shd w:val="clear" w:color="auto" w:fill="FFFFFF"/>
                <w:rPrChange w:id="106" w:author="Author">
                  <w:rPr>
                    <w:ins w:id="107" w:author="Author"/>
                    <w:rFonts w:ascii="Poppins" w:hAnsi="Poppins" w:cs="Poppins"/>
                    <w:color w:val="434B50"/>
                    <w:sz w:val="21"/>
                    <w:szCs w:val="21"/>
                    <w:shd w:val="clear" w:color="auto" w:fill="FFFFFF"/>
                  </w:rPr>
                </w:rPrChange>
              </w:rPr>
            </w:pPr>
            <w:ins w:id="108" w:author="Author">
              <w:r w:rsidRPr="00552263">
                <w:rPr>
                  <w:rFonts w:ascii="Calibri" w:hAnsi="Calibri" w:cs="Calibri"/>
                  <w:color w:val="434B50"/>
                  <w:shd w:val="clear" w:color="auto" w:fill="FFFFFF"/>
                  <w:rPrChange w:id="109" w:author="Author">
                    <w:rPr>
                      <w:rFonts w:ascii="Poppins" w:hAnsi="Poppins" w:cs="Poppins"/>
                      <w:color w:val="434B50"/>
                      <w:sz w:val="21"/>
                      <w:szCs w:val="21"/>
                      <w:shd w:val="clear" w:color="auto" w:fill="FFFFFF"/>
                    </w:rPr>
                  </w:rPrChange>
                </w:rPr>
                <w:t>Amount</w:t>
              </w:r>
            </w:ins>
          </w:p>
        </w:tc>
        <w:tc>
          <w:tcPr>
            <w:tcW w:w="1915" w:type="dxa"/>
            <w:vAlign w:val="center"/>
          </w:tcPr>
          <w:p w14:paraId="4EFF2B1F" w14:textId="77777777" w:rsidR="00FA1BDE" w:rsidRPr="00552263" w:rsidRDefault="00FA1BDE" w:rsidP="007D379E">
            <w:pPr>
              <w:jc w:val="center"/>
              <w:rPr>
                <w:ins w:id="110" w:author="Author"/>
                <w:rFonts w:ascii="Calibri" w:hAnsi="Calibri" w:cs="Calibri"/>
                <w:color w:val="434B50"/>
                <w:shd w:val="clear" w:color="auto" w:fill="FFFFFF"/>
                <w:rPrChange w:id="111" w:author="Author">
                  <w:rPr>
                    <w:ins w:id="112" w:author="Author"/>
                    <w:rFonts w:ascii="Poppins" w:hAnsi="Poppins" w:cs="Poppins"/>
                    <w:color w:val="434B50"/>
                    <w:sz w:val="21"/>
                    <w:szCs w:val="21"/>
                    <w:shd w:val="clear" w:color="auto" w:fill="FFFFFF"/>
                  </w:rPr>
                </w:rPrChange>
              </w:rPr>
            </w:pPr>
            <w:ins w:id="113" w:author="Author">
              <w:r w:rsidRPr="00552263">
                <w:rPr>
                  <w:rFonts w:ascii="Calibri" w:hAnsi="Calibri" w:cs="Calibri"/>
                  <w:color w:val="434B50"/>
                  <w:shd w:val="clear" w:color="auto" w:fill="FFFFFF"/>
                  <w:rPrChange w:id="114" w:author="Author">
                    <w:rPr>
                      <w:rFonts w:ascii="Poppins" w:hAnsi="Poppins" w:cs="Poppins"/>
                      <w:color w:val="434B50"/>
                      <w:sz w:val="21"/>
                      <w:szCs w:val="21"/>
                      <w:shd w:val="clear" w:color="auto" w:fill="FFFFFF"/>
                    </w:rPr>
                  </w:rPrChange>
                </w:rPr>
                <w:t>Grant/Program</w:t>
              </w:r>
            </w:ins>
          </w:p>
          <w:p w14:paraId="2E262F69" w14:textId="77777777" w:rsidR="00FA1BDE" w:rsidRPr="00552263" w:rsidRDefault="00FA1BDE" w:rsidP="007D379E">
            <w:pPr>
              <w:jc w:val="center"/>
              <w:rPr>
                <w:ins w:id="115" w:author="Author"/>
                <w:rFonts w:ascii="Calibri" w:hAnsi="Calibri" w:cs="Calibri"/>
                <w:color w:val="434B50"/>
                <w:shd w:val="clear" w:color="auto" w:fill="FFFFFF"/>
                <w:rPrChange w:id="116" w:author="Author">
                  <w:rPr>
                    <w:ins w:id="117" w:author="Author"/>
                    <w:rFonts w:ascii="Poppins" w:hAnsi="Poppins" w:cs="Poppins"/>
                    <w:color w:val="434B50"/>
                    <w:sz w:val="21"/>
                    <w:szCs w:val="21"/>
                    <w:shd w:val="clear" w:color="auto" w:fill="FFFFFF"/>
                  </w:rPr>
                </w:rPrChange>
              </w:rPr>
            </w:pPr>
            <w:ins w:id="118" w:author="Author">
              <w:r w:rsidRPr="00552263">
                <w:rPr>
                  <w:rFonts w:ascii="Calibri" w:hAnsi="Calibri" w:cs="Calibri"/>
                  <w:color w:val="434B50"/>
                  <w:shd w:val="clear" w:color="auto" w:fill="FFFFFF"/>
                  <w:rPrChange w:id="119" w:author="Author">
                    <w:rPr>
                      <w:rFonts w:ascii="Poppins" w:hAnsi="Poppins" w:cs="Poppins"/>
                      <w:color w:val="434B50"/>
                      <w:sz w:val="21"/>
                      <w:szCs w:val="21"/>
                      <w:shd w:val="clear" w:color="auto" w:fill="FFFFFF"/>
                    </w:rPr>
                  </w:rPrChange>
                </w:rPr>
                <w:t>(CFDA)</w:t>
              </w:r>
            </w:ins>
          </w:p>
        </w:tc>
        <w:tc>
          <w:tcPr>
            <w:tcW w:w="1916" w:type="dxa"/>
            <w:vAlign w:val="center"/>
          </w:tcPr>
          <w:p w14:paraId="09F59F3F" w14:textId="77777777" w:rsidR="00FA1BDE" w:rsidRPr="00552263" w:rsidRDefault="00FA1BDE" w:rsidP="00FA1BDE">
            <w:pPr>
              <w:pStyle w:val="ListParagraph"/>
              <w:numPr>
                <w:ilvl w:val="0"/>
                <w:numId w:val="21"/>
              </w:numPr>
              <w:rPr>
                <w:ins w:id="120" w:author="Author"/>
                <w:rFonts w:ascii="Calibri" w:hAnsi="Calibri" w:cs="Calibri"/>
                <w:color w:val="434B50"/>
                <w:sz w:val="22"/>
                <w:szCs w:val="22"/>
                <w:shd w:val="clear" w:color="auto" w:fill="FFFFFF"/>
                <w:rPrChange w:id="121" w:author="Author">
                  <w:rPr>
                    <w:ins w:id="122" w:author="Author"/>
                    <w:rFonts w:ascii="Poppins" w:hAnsi="Poppins" w:cs="Poppins"/>
                    <w:color w:val="434B50"/>
                    <w:sz w:val="21"/>
                    <w:szCs w:val="21"/>
                    <w:shd w:val="clear" w:color="auto" w:fill="FFFFFF"/>
                  </w:rPr>
                </w:rPrChange>
              </w:rPr>
            </w:pPr>
            <w:ins w:id="123" w:author="Author">
              <w:r w:rsidRPr="00552263">
                <w:rPr>
                  <w:rFonts w:ascii="Calibri" w:hAnsi="Calibri" w:cs="Calibri"/>
                  <w:color w:val="434B50"/>
                  <w:sz w:val="22"/>
                  <w:szCs w:val="22"/>
                  <w:shd w:val="clear" w:color="auto" w:fill="FFFFFF"/>
                  <w:rPrChange w:id="124" w:author="Author">
                    <w:rPr>
                      <w:rFonts w:ascii="Poppins" w:hAnsi="Poppins" w:cs="Poppins"/>
                      <w:color w:val="434B50"/>
                      <w:sz w:val="21"/>
                      <w:szCs w:val="21"/>
                      <w:shd w:val="clear" w:color="auto" w:fill="FFFFFF"/>
                    </w:rPr>
                  </w:rPrChange>
                </w:rPr>
                <w:t>Reporting Requirements met?</w:t>
              </w:r>
            </w:ins>
          </w:p>
          <w:p w14:paraId="2EEAEE08" w14:textId="77777777" w:rsidR="00FA1BDE" w:rsidRPr="00552263" w:rsidRDefault="00FA1BDE" w:rsidP="00FA1BDE">
            <w:pPr>
              <w:pStyle w:val="ListParagraph"/>
              <w:numPr>
                <w:ilvl w:val="0"/>
                <w:numId w:val="21"/>
              </w:numPr>
              <w:rPr>
                <w:ins w:id="125" w:author="Author"/>
                <w:rFonts w:ascii="Calibri" w:hAnsi="Calibri" w:cs="Calibri"/>
                <w:color w:val="434B50"/>
                <w:sz w:val="22"/>
                <w:szCs w:val="22"/>
                <w:shd w:val="clear" w:color="auto" w:fill="FFFFFF"/>
                <w:rPrChange w:id="126" w:author="Author">
                  <w:rPr>
                    <w:ins w:id="127" w:author="Author"/>
                    <w:rFonts w:ascii="Poppins" w:hAnsi="Poppins" w:cs="Poppins"/>
                    <w:color w:val="434B50"/>
                    <w:sz w:val="21"/>
                    <w:szCs w:val="21"/>
                    <w:shd w:val="clear" w:color="auto" w:fill="FFFFFF"/>
                  </w:rPr>
                </w:rPrChange>
              </w:rPr>
            </w:pPr>
            <w:ins w:id="128" w:author="Author">
              <w:r w:rsidRPr="00552263">
                <w:rPr>
                  <w:rFonts w:ascii="Calibri" w:hAnsi="Calibri" w:cs="Calibri"/>
                  <w:color w:val="434B50"/>
                  <w:sz w:val="22"/>
                  <w:szCs w:val="22"/>
                  <w:shd w:val="clear" w:color="auto" w:fill="FFFFFF"/>
                  <w:rPrChange w:id="129" w:author="Author">
                    <w:rPr>
                      <w:rFonts w:ascii="Poppins" w:hAnsi="Poppins" w:cs="Poppins"/>
                      <w:color w:val="434B50"/>
                      <w:sz w:val="21"/>
                      <w:szCs w:val="21"/>
                      <w:shd w:val="clear" w:color="auto" w:fill="FFFFFF"/>
                    </w:rPr>
                  </w:rPrChange>
                </w:rPr>
                <w:t>Acceptable final technical reports?</w:t>
              </w:r>
            </w:ins>
          </w:p>
        </w:tc>
      </w:tr>
      <w:tr w:rsidR="00FA1BDE" w:rsidRPr="00552263" w14:paraId="50B64488" w14:textId="77777777" w:rsidTr="007D379E">
        <w:trPr>
          <w:gridAfter w:val="1"/>
          <w:wAfter w:w="15" w:type="dxa"/>
          <w:ins w:id="130" w:author="Author"/>
        </w:trPr>
        <w:tc>
          <w:tcPr>
            <w:tcW w:w="2151" w:type="dxa"/>
          </w:tcPr>
          <w:p w14:paraId="5EF1AE29" w14:textId="77777777" w:rsidR="00FA1BDE" w:rsidRPr="00552263" w:rsidRDefault="00FA1BDE" w:rsidP="007D379E">
            <w:pPr>
              <w:rPr>
                <w:ins w:id="131" w:author="Author"/>
                <w:rFonts w:ascii="Calibri" w:hAnsi="Calibri" w:cs="Calibri"/>
                <w:color w:val="434B50"/>
                <w:shd w:val="clear" w:color="auto" w:fill="FFFFFF"/>
                <w:rPrChange w:id="132" w:author="Author">
                  <w:rPr>
                    <w:ins w:id="133" w:author="Author"/>
                    <w:rFonts w:ascii="Poppins" w:hAnsi="Poppins" w:cs="Poppins"/>
                    <w:color w:val="434B50"/>
                    <w:sz w:val="21"/>
                    <w:szCs w:val="21"/>
                    <w:shd w:val="clear" w:color="auto" w:fill="FFFFFF"/>
                  </w:rPr>
                </w:rPrChange>
              </w:rPr>
            </w:pPr>
          </w:p>
          <w:p w14:paraId="78B34A76" w14:textId="77777777" w:rsidR="00FA1BDE" w:rsidRPr="00552263" w:rsidRDefault="00FA1BDE" w:rsidP="007D379E">
            <w:pPr>
              <w:rPr>
                <w:ins w:id="134" w:author="Author"/>
                <w:rFonts w:ascii="Calibri" w:hAnsi="Calibri" w:cs="Calibri"/>
                <w:color w:val="434B50"/>
                <w:shd w:val="clear" w:color="auto" w:fill="FFFFFF"/>
                <w:rPrChange w:id="135" w:author="Author">
                  <w:rPr>
                    <w:ins w:id="136" w:author="Author"/>
                    <w:rFonts w:ascii="Poppins" w:hAnsi="Poppins" w:cs="Poppins"/>
                    <w:color w:val="434B50"/>
                    <w:sz w:val="21"/>
                    <w:szCs w:val="21"/>
                    <w:shd w:val="clear" w:color="auto" w:fill="FFFFFF"/>
                  </w:rPr>
                </w:rPrChange>
              </w:rPr>
            </w:pPr>
            <w:ins w:id="137" w:author="Author">
              <w:r w:rsidRPr="00552263">
                <w:rPr>
                  <w:rFonts w:ascii="Calibri" w:hAnsi="Calibri" w:cs="Calibri"/>
                  <w:color w:val="434B50"/>
                  <w:shd w:val="clear" w:color="auto" w:fill="FFFFFF"/>
                  <w:rPrChange w:id="138" w:author="Author">
                    <w:rPr>
                      <w:rFonts w:ascii="Poppins" w:hAnsi="Poppins" w:cs="Poppins"/>
                      <w:color w:val="434B50"/>
                      <w:sz w:val="21"/>
                      <w:szCs w:val="21"/>
                      <w:shd w:val="clear" w:color="auto" w:fill="FFFFFF"/>
                    </w:rPr>
                  </w:rPrChange>
                </w:rPr>
                <w:t>ID:  96709901</w:t>
              </w:r>
            </w:ins>
          </w:p>
          <w:p w14:paraId="113C7C78" w14:textId="77777777" w:rsidR="00FA1BDE" w:rsidRPr="00552263" w:rsidRDefault="00FA1BDE" w:rsidP="007D379E">
            <w:pPr>
              <w:rPr>
                <w:ins w:id="139" w:author="Author"/>
                <w:rFonts w:ascii="Calibri" w:hAnsi="Calibri" w:cs="Calibri"/>
                <w:color w:val="434B50"/>
                <w:shd w:val="clear" w:color="auto" w:fill="FFFFFF"/>
                <w:rPrChange w:id="140" w:author="Author">
                  <w:rPr>
                    <w:ins w:id="141" w:author="Author"/>
                    <w:rFonts w:ascii="Poppins" w:hAnsi="Poppins" w:cs="Poppins"/>
                    <w:color w:val="434B50"/>
                    <w:sz w:val="21"/>
                    <w:szCs w:val="21"/>
                    <w:shd w:val="clear" w:color="auto" w:fill="FFFFFF"/>
                  </w:rPr>
                </w:rPrChange>
              </w:rPr>
            </w:pPr>
          </w:p>
          <w:p w14:paraId="587FB4C6" w14:textId="77777777" w:rsidR="00FA1BDE" w:rsidRPr="00552263" w:rsidRDefault="00FA1BDE" w:rsidP="007D379E">
            <w:pPr>
              <w:rPr>
                <w:ins w:id="142" w:author="Author"/>
                <w:rFonts w:ascii="Calibri" w:hAnsi="Calibri" w:cs="Calibri"/>
                <w:color w:val="434B50"/>
                <w:shd w:val="clear" w:color="auto" w:fill="FFFFFF"/>
                <w:rPrChange w:id="143" w:author="Author">
                  <w:rPr>
                    <w:ins w:id="144" w:author="Author"/>
                    <w:rFonts w:ascii="Poppins" w:hAnsi="Poppins" w:cs="Poppins"/>
                    <w:color w:val="434B50"/>
                    <w:sz w:val="21"/>
                    <w:szCs w:val="21"/>
                    <w:shd w:val="clear" w:color="auto" w:fill="FFFFFF"/>
                  </w:rPr>
                </w:rPrChange>
              </w:rPr>
            </w:pPr>
            <w:ins w:id="145" w:author="Author">
              <w:r w:rsidRPr="00552263">
                <w:rPr>
                  <w:rFonts w:ascii="Calibri" w:hAnsi="Calibri" w:cs="Calibri"/>
                  <w:color w:val="434B50"/>
                  <w:shd w:val="clear" w:color="auto" w:fill="FFFFFF"/>
                  <w:rPrChange w:id="146" w:author="Author">
                    <w:rPr>
                      <w:rFonts w:ascii="Poppins" w:hAnsi="Poppins" w:cs="Poppins"/>
                      <w:color w:val="434B50"/>
                      <w:sz w:val="21"/>
                      <w:szCs w:val="21"/>
                      <w:shd w:val="clear" w:color="auto" w:fill="FFFFFF"/>
                    </w:rPr>
                  </w:rPrChange>
                </w:rPr>
                <w:t>Water Line Replacement Project</w:t>
              </w:r>
            </w:ins>
          </w:p>
          <w:p w14:paraId="3646FE13" w14:textId="77777777" w:rsidR="00FA1BDE" w:rsidRPr="00552263" w:rsidRDefault="00FA1BDE" w:rsidP="007D379E">
            <w:pPr>
              <w:rPr>
                <w:ins w:id="147" w:author="Author"/>
                <w:rFonts w:ascii="Calibri" w:hAnsi="Calibri" w:cs="Calibri"/>
                <w:rPrChange w:id="148" w:author="Author">
                  <w:rPr>
                    <w:ins w:id="149" w:author="Author"/>
                  </w:rPr>
                </w:rPrChange>
              </w:rPr>
            </w:pPr>
          </w:p>
        </w:tc>
        <w:tc>
          <w:tcPr>
            <w:tcW w:w="1915" w:type="dxa"/>
          </w:tcPr>
          <w:p w14:paraId="5C8DF931" w14:textId="77777777" w:rsidR="00FA1BDE" w:rsidRPr="00552263" w:rsidRDefault="00FA1BDE" w:rsidP="007D379E">
            <w:pPr>
              <w:rPr>
                <w:ins w:id="150" w:author="Author"/>
                <w:rFonts w:ascii="Calibri" w:hAnsi="Calibri" w:cs="Calibri"/>
                <w:rPrChange w:id="151" w:author="Author">
                  <w:rPr>
                    <w:ins w:id="152" w:author="Author"/>
                  </w:rPr>
                </w:rPrChange>
              </w:rPr>
            </w:pPr>
            <w:ins w:id="153" w:author="Author">
              <w:r w:rsidRPr="00552263">
                <w:rPr>
                  <w:rFonts w:ascii="Calibri" w:hAnsi="Calibri" w:cs="Calibri"/>
                  <w:color w:val="434B50"/>
                  <w:shd w:val="clear" w:color="auto" w:fill="FFFFFF"/>
                  <w:rPrChange w:id="154" w:author="Author">
                    <w:rPr>
                      <w:rFonts w:ascii="Poppins" w:hAnsi="Poppins" w:cs="Poppins"/>
                      <w:color w:val="434B50"/>
                      <w:sz w:val="21"/>
                      <w:szCs w:val="21"/>
                      <w:shd w:val="clear" w:color="auto" w:fill="FFFFFF"/>
                    </w:rPr>
                  </w:rPrChange>
                </w:rPr>
                <w:t>June 1, 2023</w:t>
              </w:r>
            </w:ins>
          </w:p>
        </w:tc>
        <w:tc>
          <w:tcPr>
            <w:tcW w:w="1915" w:type="dxa"/>
          </w:tcPr>
          <w:p w14:paraId="4D9DA1EB" w14:textId="77777777" w:rsidR="00FA1BDE" w:rsidRPr="00552263" w:rsidRDefault="00FA1BDE" w:rsidP="007D379E">
            <w:pPr>
              <w:rPr>
                <w:ins w:id="155" w:author="Author"/>
                <w:rFonts w:ascii="Calibri" w:hAnsi="Calibri" w:cs="Calibri"/>
                <w:color w:val="434B50"/>
                <w:shd w:val="clear" w:color="auto" w:fill="FFFFFF"/>
                <w:rPrChange w:id="156" w:author="Author">
                  <w:rPr>
                    <w:ins w:id="157" w:author="Author"/>
                    <w:rFonts w:ascii="Poppins" w:hAnsi="Poppins" w:cs="Poppins"/>
                    <w:color w:val="434B50"/>
                    <w:sz w:val="21"/>
                    <w:szCs w:val="21"/>
                    <w:shd w:val="clear" w:color="auto" w:fill="FFFFFF"/>
                  </w:rPr>
                </w:rPrChange>
              </w:rPr>
            </w:pPr>
            <w:ins w:id="158" w:author="Author">
              <w:r w:rsidRPr="00552263">
                <w:rPr>
                  <w:rFonts w:ascii="Calibri" w:hAnsi="Calibri" w:cs="Calibri"/>
                  <w:color w:val="434B50"/>
                  <w:shd w:val="clear" w:color="auto" w:fill="FFFFFF"/>
                  <w:rPrChange w:id="159" w:author="Author">
                    <w:rPr>
                      <w:rFonts w:ascii="Poppins" w:hAnsi="Poppins" w:cs="Poppins"/>
                      <w:color w:val="434B50"/>
                      <w:sz w:val="21"/>
                      <w:szCs w:val="21"/>
                      <w:shd w:val="clear" w:color="auto" w:fill="FFFFFF"/>
                    </w:rPr>
                  </w:rPrChange>
                </w:rPr>
                <w:t>$10.0M</w:t>
              </w:r>
            </w:ins>
          </w:p>
          <w:p w14:paraId="33599B66" w14:textId="77777777" w:rsidR="00FA1BDE" w:rsidRPr="00552263" w:rsidRDefault="00FA1BDE" w:rsidP="007D379E">
            <w:pPr>
              <w:rPr>
                <w:ins w:id="160" w:author="Author"/>
                <w:rFonts w:ascii="Calibri" w:hAnsi="Calibri" w:cs="Calibri"/>
                <w:rPrChange w:id="161" w:author="Author">
                  <w:rPr>
                    <w:ins w:id="162" w:author="Author"/>
                  </w:rPr>
                </w:rPrChange>
              </w:rPr>
            </w:pPr>
          </w:p>
          <w:p w14:paraId="0FAB6888" w14:textId="77777777" w:rsidR="00FA1BDE" w:rsidRPr="00552263" w:rsidRDefault="00FA1BDE" w:rsidP="007D379E">
            <w:pPr>
              <w:rPr>
                <w:ins w:id="163" w:author="Author"/>
                <w:rFonts w:ascii="Calibri" w:hAnsi="Calibri" w:cs="Calibri"/>
                <w:rPrChange w:id="164" w:author="Author">
                  <w:rPr>
                    <w:ins w:id="165" w:author="Author"/>
                  </w:rPr>
                </w:rPrChange>
              </w:rPr>
            </w:pPr>
            <w:ins w:id="166" w:author="Author">
              <w:r w:rsidRPr="00552263">
                <w:rPr>
                  <w:rFonts w:ascii="Calibri" w:hAnsi="Calibri" w:cs="Calibri"/>
                  <w:color w:val="434B50"/>
                  <w:shd w:val="clear" w:color="auto" w:fill="FFFFFF"/>
                  <w:rPrChange w:id="167" w:author="Author">
                    <w:rPr>
                      <w:rFonts w:ascii="Poppins" w:hAnsi="Poppins" w:cs="Poppins"/>
                      <w:color w:val="434B50"/>
                      <w:sz w:val="21"/>
                      <w:szCs w:val="21"/>
                      <w:shd w:val="clear" w:color="auto" w:fill="FFFFFF"/>
                    </w:rPr>
                  </w:rPrChange>
                </w:rPr>
                <w:t>100% Federal</w:t>
              </w:r>
            </w:ins>
          </w:p>
        </w:tc>
        <w:tc>
          <w:tcPr>
            <w:tcW w:w="1915" w:type="dxa"/>
          </w:tcPr>
          <w:p w14:paraId="3DD5E008" w14:textId="77777777" w:rsidR="00FA1BDE" w:rsidRPr="00552263" w:rsidRDefault="00FA1BDE" w:rsidP="007D379E">
            <w:pPr>
              <w:rPr>
                <w:ins w:id="168" w:author="Author"/>
                <w:rFonts w:ascii="Calibri" w:hAnsi="Calibri" w:cs="Calibri"/>
                <w:color w:val="434B50"/>
                <w:shd w:val="clear" w:color="auto" w:fill="FFFFFF"/>
                <w:rPrChange w:id="169" w:author="Author">
                  <w:rPr>
                    <w:ins w:id="170" w:author="Author"/>
                    <w:rFonts w:ascii="Poppins" w:hAnsi="Poppins" w:cs="Poppins"/>
                    <w:color w:val="434B50"/>
                    <w:sz w:val="21"/>
                    <w:szCs w:val="21"/>
                    <w:shd w:val="clear" w:color="auto" w:fill="FFFFFF"/>
                  </w:rPr>
                </w:rPrChange>
              </w:rPr>
            </w:pPr>
            <w:ins w:id="171" w:author="Author">
              <w:r w:rsidRPr="00552263">
                <w:rPr>
                  <w:rFonts w:ascii="Calibri" w:hAnsi="Calibri" w:cs="Calibri"/>
                  <w:color w:val="434B50"/>
                  <w:shd w:val="clear" w:color="auto" w:fill="FFFFFF"/>
                  <w:rPrChange w:id="172" w:author="Author">
                    <w:rPr>
                      <w:rFonts w:ascii="Poppins" w:hAnsi="Poppins" w:cs="Poppins"/>
                      <w:color w:val="434B50"/>
                      <w:sz w:val="21"/>
                      <w:szCs w:val="21"/>
                      <w:shd w:val="clear" w:color="auto" w:fill="FFFFFF"/>
                    </w:rPr>
                  </w:rPrChange>
                </w:rPr>
                <w:t>66.202 - Congressionally Mandated Projects</w:t>
              </w:r>
            </w:ins>
          </w:p>
        </w:tc>
        <w:tc>
          <w:tcPr>
            <w:tcW w:w="1916" w:type="dxa"/>
          </w:tcPr>
          <w:p w14:paraId="51005657" w14:textId="77777777" w:rsidR="00FA1BDE" w:rsidRPr="00552263" w:rsidRDefault="00FA1BDE" w:rsidP="007D379E">
            <w:pPr>
              <w:rPr>
                <w:ins w:id="173" w:author="Author"/>
                <w:rFonts w:ascii="Calibri" w:hAnsi="Calibri" w:cs="Calibri"/>
                <w:color w:val="434B50"/>
                <w:shd w:val="clear" w:color="auto" w:fill="FFFFFF"/>
                <w:rPrChange w:id="174" w:author="Author">
                  <w:rPr>
                    <w:ins w:id="175" w:author="Author"/>
                    <w:rFonts w:ascii="Poppins" w:hAnsi="Poppins" w:cs="Poppins"/>
                    <w:color w:val="434B50"/>
                    <w:sz w:val="21"/>
                    <w:szCs w:val="21"/>
                    <w:shd w:val="clear" w:color="auto" w:fill="FFFFFF"/>
                  </w:rPr>
                </w:rPrChange>
              </w:rPr>
            </w:pPr>
            <w:ins w:id="176" w:author="Author">
              <w:r w:rsidRPr="00552263">
                <w:rPr>
                  <w:rFonts w:ascii="Calibri" w:hAnsi="Calibri" w:cs="Calibri"/>
                  <w:color w:val="434B50"/>
                  <w:shd w:val="clear" w:color="auto" w:fill="FFFFFF"/>
                  <w:rPrChange w:id="177" w:author="Author">
                    <w:rPr>
                      <w:rFonts w:ascii="Poppins" w:hAnsi="Poppins" w:cs="Poppins"/>
                      <w:color w:val="434B50"/>
                      <w:sz w:val="21"/>
                      <w:szCs w:val="21"/>
                      <w:shd w:val="clear" w:color="auto" w:fill="FFFFFF"/>
                    </w:rPr>
                  </w:rPrChange>
                </w:rPr>
                <w:sym w:font="Symbol" w:char="F0B7"/>
              </w:r>
              <w:r w:rsidRPr="00552263">
                <w:rPr>
                  <w:rFonts w:ascii="Calibri" w:hAnsi="Calibri" w:cs="Calibri"/>
                  <w:color w:val="434B50"/>
                  <w:shd w:val="clear" w:color="auto" w:fill="FFFFFF"/>
                  <w:rPrChange w:id="178" w:author="Author">
                    <w:rPr>
                      <w:rFonts w:ascii="Poppins" w:hAnsi="Poppins" w:cs="Poppins"/>
                      <w:color w:val="434B50"/>
                      <w:sz w:val="21"/>
                      <w:szCs w:val="21"/>
                      <w:shd w:val="clear" w:color="auto" w:fill="FFFFFF"/>
                    </w:rPr>
                  </w:rPrChange>
                </w:rPr>
                <w:t xml:space="preserve"> All reporting requirements met to date. </w:t>
              </w:r>
            </w:ins>
          </w:p>
          <w:p w14:paraId="14FD33BB" w14:textId="77777777" w:rsidR="00FA1BDE" w:rsidRPr="00552263" w:rsidRDefault="00FA1BDE" w:rsidP="007D379E">
            <w:pPr>
              <w:rPr>
                <w:ins w:id="179" w:author="Author"/>
                <w:rFonts w:ascii="Calibri" w:hAnsi="Calibri" w:cs="Calibri"/>
                <w:color w:val="434B50"/>
                <w:shd w:val="clear" w:color="auto" w:fill="FFFFFF"/>
                <w:rPrChange w:id="180" w:author="Author">
                  <w:rPr>
                    <w:ins w:id="181" w:author="Author"/>
                    <w:rFonts w:ascii="Poppins" w:hAnsi="Poppins" w:cs="Poppins"/>
                    <w:color w:val="434B50"/>
                    <w:sz w:val="21"/>
                    <w:szCs w:val="21"/>
                    <w:shd w:val="clear" w:color="auto" w:fill="FFFFFF"/>
                  </w:rPr>
                </w:rPrChange>
              </w:rPr>
            </w:pPr>
            <w:ins w:id="182" w:author="Author">
              <w:r w:rsidRPr="00552263">
                <w:rPr>
                  <w:rFonts w:ascii="Calibri" w:hAnsi="Calibri" w:cs="Calibri"/>
                  <w:color w:val="434B50"/>
                  <w:shd w:val="clear" w:color="auto" w:fill="FFFFFF"/>
                  <w:rPrChange w:id="183" w:author="Author">
                    <w:rPr>
                      <w:rFonts w:ascii="Poppins" w:hAnsi="Poppins" w:cs="Poppins"/>
                      <w:color w:val="434B50"/>
                      <w:sz w:val="21"/>
                      <w:szCs w:val="21"/>
                      <w:shd w:val="clear" w:color="auto" w:fill="FFFFFF"/>
                    </w:rPr>
                  </w:rPrChange>
                </w:rPr>
                <w:sym w:font="Symbol" w:char="F0B7"/>
              </w:r>
              <w:r w:rsidRPr="00552263">
                <w:rPr>
                  <w:rFonts w:ascii="Calibri" w:hAnsi="Calibri" w:cs="Calibri"/>
                  <w:color w:val="434B50"/>
                  <w:shd w:val="clear" w:color="auto" w:fill="FFFFFF"/>
                  <w:rPrChange w:id="184" w:author="Author">
                    <w:rPr>
                      <w:rFonts w:ascii="Poppins" w:hAnsi="Poppins" w:cs="Poppins"/>
                      <w:color w:val="434B50"/>
                      <w:sz w:val="21"/>
                      <w:szCs w:val="21"/>
                      <w:shd w:val="clear" w:color="auto" w:fill="FFFFFF"/>
                    </w:rPr>
                  </w:rPrChange>
                </w:rPr>
                <w:t xml:space="preserve"> No final technical reports completed to date.</w:t>
              </w:r>
            </w:ins>
          </w:p>
        </w:tc>
      </w:tr>
      <w:tr w:rsidR="00FA1BDE" w:rsidRPr="00552263" w14:paraId="45EEF27C" w14:textId="77777777" w:rsidTr="007D379E">
        <w:trPr>
          <w:gridAfter w:val="1"/>
          <w:wAfter w:w="15" w:type="dxa"/>
          <w:ins w:id="185" w:author="Author"/>
        </w:trPr>
        <w:tc>
          <w:tcPr>
            <w:tcW w:w="2151" w:type="dxa"/>
          </w:tcPr>
          <w:p w14:paraId="7B6FE6B3" w14:textId="77777777" w:rsidR="00FA1BDE" w:rsidRPr="00552263" w:rsidRDefault="00FA1BDE" w:rsidP="007D379E">
            <w:pPr>
              <w:rPr>
                <w:ins w:id="186" w:author="Author"/>
                <w:rFonts w:ascii="Calibri" w:hAnsi="Calibri" w:cs="Calibri"/>
                <w:color w:val="434B50"/>
                <w:shd w:val="clear" w:color="auto" w:fill="FFFFFF"/>
                <w:rPrChange w:id="187" w:author="Author">
                  <w:rPr>
                    <w:ins w:id="188" w:author="Author"/>
                    <w:rFonts w:ascii="Poppins" w:hAnsi="Poppins" w:cs="Poppins"/>
                    <w:color w:val="434B50"/>
                    <w:sz w:val="21"/>
                    <w:szCs w:val="21"/>
                    <w:shd w:val="clear" w:color="auto" w:fill="FFFFFF"/>
                  </w:rPr>
                </w:rPrChange>
              </w:rPr>
            </w:pPr>
            <w:ins w:id="189" w:author="Author">
              <w:r w:rsidRPr="00552263">
                <w:rPr>
                  <w:rFonts w:ascii="Calibri" w:hAnsi="Calibri" w:cs="Calibri"/>
                  <w:color w:val="434B50"/>
                  <w:shd w:val="clear" w:color="auto" w:fill="FFFFFF"/>
                  <w:rPrChange w:id="190" w:author="Author">
                    <w:rPr>
                      <w:rFonts w:ascii="Poppins" w:hAnsi="Poppins" w:cs="Poppins"/>
                      <w:color w:val="434B50"/>
                      <w:sz w:val="21"/>
                      <w:szCs w:val="21"/>
                      <w:shd w:val="clear" w:color="auto" w:fill="FFFFFF"/>
                    </w:rPr>
                  </w:rPrChange>
                </w:rPr>
                <w:t>ID:  057906155</w:t>
              </w:r>
            </w:ins>
          </w:p>
          <w:p w14:paraId="0EF2644E" w14:textId="77777777" w:rsidR="00FA1BDE" w:rsidRPr="00552263" w:rsidRDefault="00FA1BDE" w:rsidP="007D379E">
            <w:pPr>
              <w:rPr>
                <w:ins w:id="191" w:author="Author"/>
                <w:rFonts w:ascii="Calibri" w:hAnsi="Calibri" w:cs="Calibri"/>
                <w:color w:val="434B50"/>
                <w:shd w:val="clear" w:color="auto" w:fill="FFFFFF"/>
                <w:rPrChange w:id="192" w:author="Author">
                  <w:rPr>
                    <w:ins w:id="193" w:author="Author"/>
                    <w:rFonts w:ascii="Poppins" w:hAnsi="Poppins" w:cs="Poppins"/>
                    <w:color w:val="434B50"/>
                    <w:sz w:val="21"/>
                    <w:szCs w:val="21"/>
                    <w:shd w:val="clear" w:color="auto" w:fill="FFFFFF"/>
                  </w:rPr>
                </w:rPrChange>
              </w:rPr>
            </w:pPr>
          </w:p>
          <w:p w14:paraId="03FEC0CF" w14:textId="77777777" w:rsidR="00FA1BDE" w:rsidRPr="00552263" w:rsidRDefault="00FA1BDE" w:rsidP="007D379E">
            <w:pPr>
              <w:rPr>
                <w:ins w:id="194" w:author="Author"/>
                <w:rFonts w:ascii="Calibri" w:hAnsi="Calibri" w:cs="Calibri"/>
                <w:color w:val="434B50"/>
                <w:shd w:val="clear" w:color="auto" w:fill="FFFFFF"/>
                <w:rPrChange w:id="195" w:author="Author">
                  <w:rPr>
                    <w:ins w:id="196" w:author="Author"/>
                    <w:rFonts w:ascii="Poppins" w:hAnsi="Poppins" w:cs="Poppins"/>
                    <w:color w:val="434B50"/>
                    <w:sz w:val="21"/>
                    <w:szCs w:val="21"/>
                    <w:shd w:val="clear" w:color="auto" w:fill="FFFFFF"/>
                  </w:rPr>
                </w:rPrChange>
              </w:rPr>
            </w:pPr>
            <w:ins w:id="197" w:author="Author">
              <w:r w:rsidRPr="00552263">
                <w:rPr>
                  <w:rFonts w:ascii="Calibri" w:hAnsi="Calibri" w:cs="Calibri"/>
                  <w:color w:val="434B50"/>
                  <w:shd w:val="clear" w:color="auto" w:fill="FFFFFF"/>
                  <w:rPrChange w:id="198" w:author="Author">
                    <w:rPr>
                      <w:rFonts w:ascii="Poppins" w:hAnsi="Poppins" w:cs="Poppins"/>
                      <w:color w:val="434B50"/>
                      <w:sz w:val="21"/>
                      <w:szCs w:val="21"/>
                      <w:shd w:val="clear" w:color="auto" w:fill="FFFFFF"/>
                    </w:rPr>
                  </w:rPrChange>
                </w:rPr>
                <w:t>Electric Distribution Line Upgrade Project</w:t>
              </w:r>
            </w:ins>
          </w:p>
          <w:p w14:paraId="5F3768B7" w14:textId="77777777" w:rsidR="00FA1BDE" w:rsidRPr="00552263" w:rsidRDefault="00FA1BDE" w:rsidP="007D379E">
            <w:pPr>
              <w:rPr>
                <w:ins w:id="199" w:author="Author"/>
                <w:rFonts w:ascii="Calibri" w:hAnsi="Calibri" w:cs="Calibri"/>
                <w:rPrChange w:id="200" w:author="Author">
                  <w:rPr>
                    <w:ins w:id="201" w:author="Author"/>
                  </w:rPr>
                </w:rPrChange>
              </w:rPr>
            </w:pPr>
          </w:p>
        </w:tc>
        <w:tc>
          <w:tcPr>
            <w:tcW w:w="1915" w:type="dxa"/>
          </w:tcPr>
          <w:p w14:paraId="6BB91210" w14:textId="77777777" w:rsidR="00FA1BDE" w:rsidRPr="00552263" w:rsidRDefault="00FA1BDE" w:rsidP="007D379E">
            <w:pPr>
              <w:rPr>
                <w:ins w:id="202" w:author="Author"/>
                <w:rFonts w:ascii="Calibri" w:hAnsi="Calibri" w:cs="Calibri"/>
                <w:rPrChange w:id="203" w:author="Author">
                  <w:rPr>
                    <w:ins w:id="204" w:author="Author"/>
                  </w:rPr>
                </w:rPrChange>
              </w:rPr>
            </w:pPr>
            <w:ins w:id="205" w:author="Author">
              <w:r w:rsidRPr="00552263">
                <w:rPr>
                  <w:rFonts w:ascii="Calibri" w:hAnsi="Calibri" w:cs="Calibri"/>
                  <w:color w:val="434B50"/>
                  <w:shd w:val="clear" w:color="auto" w:fill="FFFFFF"/>
                  <w:rPrChange w:id="206" w:author="Author">
                    <w:rPr>
                      <w:rFonts w:ascii="Poppins" w:hAnsi="Poppins" w:cs="Poppins"/>
                      <w:color w:val="434B50"/>
                      <w:sz w:val="21"/>
                      <w:szCs w:val="21"/>
                      <w:shd w:val="clear" w:color="auto" w:fill="FFFFFF"/>
                    </w:rPr>
                  </w:rPrChange>
                </w:rPr>
                <w:t>August 16, 2022</w:t>
              </w:r>
            </w:ins>
          </w:p>
        </w:tc>
        <w:tc>
          <w:tcPr>
            <w:tcW w:w="1915" w:type="dxa"/>
          </w:tcPr>
          <w:p w14:paraId="35F6EAFF" w14:textId="77777777" w:rsidR="00FA1BDE" w:rsidRPr="00552263" w:rsidRDefault="00FA1BDE" w:rsidP="007D379E">
            <w:pPr>
              <w:rPr>
                <w:ins w:id="207" w:author="Author"/>
                <w:rFonts w:ascii="Calibri" w:hAnsi="Calibri" w:cs="Calibri"/>
                <w:color w:val="434B50"/>
                <w:shd w:val="clear" w:color="auto" w:fill="FFFFFF"/>
                <w:rPrChange w:id="208" w:author="Author">
                  <w:rPr>
                    <w:ins w:id="209" w:author="Author"/>
                    <w:rFonts w:ascii="Poppins" w:hAnsi="Poppins" w:cs="Poppins"/>
                    <w:color w:val="434B50"/>
                    <w:sz w:val="21"/>
                    <w:szCs w:val="21"/>
                    <w:shd w:val="clear" w:color="auto" w:fill="FFFFFF"/>
                  </w:rPr>
                </w:rPrChange>
              </w:rPr>
            </w:pPr>
            <w:ins w:id="210" w:author="Author">
              <w:r w:rsidRPr="00552263">
                <w:rPr>
                  <w:rFonts w:ascii="Calibri" w:hAnsi="Calibri" w:cs="Calibri"/>
                  <w:color w:val="434B50"/>
                  <w:shd w:val="clear" w:color="auto" w:fill="FFFFFF"/>
                  <w:rPrChange w:id="211" w:author="Author">
                    <w:rPr>
                      <w:rFonts w:ascii="Poppins" w:hAnsi="Poppins" w:cs="Poppins"/>
                      <w:color w:val="434B50"/>
                      <w:sz w:val="21"/>
                      <w:szCs w:val="21"/>
                      <w:shd w:val="clear" w:color="auto" w:fill="FFFFFF"/>
                    </w:rPr>
                  </w:rPrChange>
                </w:rPr>
                <w:t>$2.0M Federal</w:t>
              </w:r>
            </w:ins>
          </w:p>
          <w:p w14:paraId="5CA203CA" w14:textId="77777777" w:rsidR="00FA1BDE" w:rsidRPr="00552263" w:rsidRDefault="00FA1BDE" w:rsidP="007D379E">
            <w:pPr>
              <w:rPr>
                <w:ins w:id="212" w:author="Author"/>
                <w:rFonts w:ascii="Calibri" w:hAnsi="Calibri" w:cs="Calibri"/>
                <w:color w:val="434B50"/>
                <w:shd w:val="clear" w:color="auto" w:fill="FFFFFF"/>
                <w:rPrChange w:id="213" w:author="Author">
                  <w:rPr>
                    <w:ins w:id="214" w:author="Author"/>
                    <w:rFonts w:ascii="Poppins" w:hAnsi="Poppins" w:cs="Poppins"/>
                    <w:color w:val="434B50"/>
                    <w:sz w:val="21"/>
                    <w:szCs w:val="21"/>
                    <w:shd w:val="clear" w:color="auto" w:fill="FFFFFF"/>
                  </w:rPr>
                </w:rPrChange>
              </w:rPr>
            </w:pPr>
            <w:ins w:id="215" w:author="Author">
              <w:r w:rsidRPr="00552263">
                <w:rPr>
                  <w:rFonts w:ascii="Calibri" w:hAnsi="Calibri" w:cs="Calibri"/>
                  <w:color w:val="434B50"/>
                  <w:shd w:val="clear" w:color="auto" w:fill="FFFFFF"/>
                  <w:rPrChange w:id="216" w:author="Author">
                    <w:rPr>
                      <w:rFonts w:ascii="Poppins" w:hAnsi="Poppins" w:cs="Poppins"/>
                      <w:color w:val="434B50"/>
                      <w:sz w:val="21"/>
                      <w:szCs w:val="21"/>
                      <w:shd w:val="clear" w:color="auto" w:fill="FFFFFF"/>
                    </w:rPr>
                  </w:rPrChange>
                </w:rPr>
                <w:t>$746.4K Local</w:t>
              </w:r>
            </w:ins>
          </w:p>
          <w:p w14:paraId="4E783D57" w14:textId="77777777" w:rsidR="00FA1BDE" w:rsidRPr="00552263" w:rsidRDefault="00FA1BDE" w:rsidP="007D379E">
            <w:pPr>
              <w:rPr>
                <w:ins w:id="217" w:author="Author"/>
                <w:rFonts w:ascii="Calibri" w:hAnsi="Calibri" w:cs="Calibri"/>
                <w:color w:val="434B50"/>
                <w:shd w:val="clear" w:color="auto" w:fill="FFFFFF"/>
                <w:rPrChange w:id="218" w:author="Author">
                  <w:rPr>
                    <w:ins w:id="219" w:author="Author"/>
                    <w:rFonts w:ascii="Poppins" w:hAnsi="Poppins" w:cs="Poppins"/>
                    <w:color w:val="434B50"/>
                    <w:sz w:val="21"/>
                    <w:szCs w:val="21"/>
                    <w:shd w:val="clear" w:color="auto" w:fill="FFFFFF"/>
                  </w:rPr>
                </w:rPrChange>
              </w:rPr>
            </w:pPr>
          </w:p>
          <w:p w14:paraId="75D60E17" w14:textId="77777777" w:rsidR="00FA1BDE" w:rsidRPr="00552263" w:rsidRDefault="00FA1BDE" w:rsidP="007D379E">
            <w:pPr>
              <w:rPr>
                <w:ins w:id="220" w:author="Author"/>
                <w:rFonts w:ascii="Calibri" w:hAnsi="Calibri" w:cs="Calibri"/>
                <w:color w:val="434B50"/>
                <w:shd w:val="clear" w:color="auto" w:fill="FFFFFF"/>
                <w:rPrChange w:id="221" w:author="Author">
                  <w:rPr>
                    <w:ins w:id="222" w:author="Author"/>
                    <w:rFonts w:ascii="Poppins" w:hAnsi="Poppins" w:cs="Poppins"/>
                    <w:color w:val="434B50"/>
                    <w:sz w:val="21"/>
                    <w:szCs w:val="21"/>
                    <w:shd w:val="clear" w:color="auto" w:fill="FFFFFF"/>
                  </w:rPr>
                </w:rPrChange>
              </w:rPr>
            </w:pPr>
            <w:ins w:id="223" w:author="Author">
              <w:r w:rsidRPr="00552263">
                <w:rPr>
                  <w:rFonts w:ascii="Calibri" w:hAnsi="Calibri" w:cs="Calibri"/>
                  <w:color w:val="434B50"/>
                  <w:shd w:val="clear" w:color="auto" w:fill="FFFFFF"/>
                  <w:rPrChange w:id="224" w:author="Author">
                    <w:rPr>
                      <w:rFonts w:ascii="Poppins" w:hAnsi="Poppins" w:cs="Poppins"/>
                      <w:color w:val="434B50"/>
                      <w:sz w:val="21"/>
                      <w:szCs w:val="21"/>
                      <w:shd w:val="clear" w:color="auto" w:fill="FFFFFF"/>
                    </w:rPr>
                  </w:rPrChange>
                </w:rPr>
                <w:t>73% Federal</w:t>
              </w:r>
            </w:ins>
          </w:p>
          <w:p w14:paraId="2FE7803E" w14:textId="77777777" w:rsidR="00FA1BDE" w:rsidRPr="00552263" w:rsidRDefault="00FA1BDE" w:rsidP="007D379E">
            <w:pPr>
              <w:rPr>
                <w:ins w:id="225" w:author="Author"/>
                <w:rFonts w:ascii="Calibri" w:hAnsi="Calibri" w:cs="Calibri"/>
                <w:rPrChange w:id="226" w:author="Author">
                  <w:rPr>
                    <w:ins w:id="227" w:author="Author"/>
                  </w:rPr>
                </w:rPrChange>
              </w:rPr>
            </w:pPr>
            <w:ins w:id="228" w:author="Author">
              <w:r w:rsidRPr="00552263">
                <w:rPr>
                  <w:rFonts w:ascii="Calibri" w:hAnsi="Calibri" w:cs="Calibri"/>
                  <w:color w:val="434B50"/>
                  <w:shd w:val="clear" w:color="auto" w:fill="FFFFFF"/>
                  <w:rPrChange w:id="229" w:author="Author">
                    <w:rPr>
                      <w:rFonts w:ascii="Poppins" w:hAnsi="Poppins" w:cs="Poppins"/>
                      <w:color w:val="434B50"/>
                      <w:sz w:val="21"/>
                      <w:szCs w:val="21"/>
                      <w:shd w:val="clear" w:color="auto" w:fill="FFFFFF"/>
                    </w:rPr>
                  </w:rPrChange>
                </w:rPr>
                <w:t>27% Non-Federal</w:t>
              </w:r>
            </w:ins>
          </w:p>
        </w:tc>
        <w:tc>
          <w:tcPr>
            <w:tcW w:w="1915" w:type="dxa"/>
          </w:tcPr>
          <w:p w14:paraId="5F2F95FA" w14:textId="77777777" w:rsidR="00FA1BDE" w:rsidRPr="00552263" w:rsidRDefault="00FA1BDE" w:rsidP="007D379E">
            <w:pPr>
              <w:rPr>
                <w:ins w:id="230" w:author="Author"/>
                <w:rFonts w:ascii="Calibri" w:hAnsi="Calibri" w:cs="Calibri"/>
                <w:rPrChange w:id="231" w:author="Author">
                  <w:rPr>
                    <w:ins w:id="232" w:author="Author"/>
                  </w:rPr>
                </w:rPrChange>
              </w:rPr>
            </w:pPr>
            <w:ins w:id="233" w:author="Author">
              <w:r w:rsidRPr="00552263">
                <w:rPr>
                  <w:rFonts w:ascii="Calibri" w:hAnsi="Calibri" w:cs="Calibri"/>
                  <w:color w:val="434B50"/>
                  <w:shd w:val="clear" w:color="auto" w:fill="FFFFFF"/>
                  <w:rPrChange w:id="234" w:author="Author">
                    <w:rPr>
                      <w:rFonts w:ascii="Poppins" w:hAnsi="Poppins" w:cs="Poppins"/>
                      <w:color w:val="434B50"/>
                      <w:sz w:val="21"/>
                      <w:szCs w:val="21"/>
                      <w:shd w:val="clear" w:color="auto" w:fill="FFFFFF"/>
                    </w:rPr>
                  </w:rPrChange>
                </w:rPr>
                <w:t>11.307 - Economic Adjustment Assistance</w:t>
              </w:r>
            </w:ins>
          </w:p>
        </w:tc>
        <w:tc>
          <w:tcPr>
            <w:tcW w:w="1916" w:type="dxa"/>
          </w:tcPr>
          <w:p w14:paraId="3F996E4A" w14:textId="77777777" w:rsidR="00FA1BDE" w:rsidRPr="00552263" w:rsidRDefault="00FA1BDE" w:rsidP="007D379E">
            <w:pPr>
              <w:rPr>
                <w:ins w:id="235" w:author="Author"/>
                <w:rFonts w:ascii="Calibri" w:hAnsi="Calibri" w:cs="Calibri"/>
                <w:color w:val="434B50"/>
                <w:shd w:val="clear" w:color="auto" w:fill="FFFFFF"/>
                <w:rPrChange w:id="236" w:author="Author">
                  <w:rPr>
                    <w:ins w:id="237" w:author="Author"/>
                    <w:rFonts w:ascii="Poppins" w:hAnsi="Poppins" w:cs="Poppins"/>
                    <w:color w:val="434B50"/>
                    <w:sz w:val="21"/>
                    <w:szCs w:val="21"/>
                    <w:shd w:val="clear" w:color="auto" w:fill="FFFFFF"/>
                  </w:rPr>
                </w:rPrChange>
              </w:rPr>
            </w:pPr>
            <w:ins w:id="238" w:author="Author">
              <w:r w:rsidRPr="00552263">
                <w:rPr>
                  <w:rFonts w:ascii="Calibri" w:hAnsi="Calibri" w:cs="Calibri"/>
                  <w:color w:val="434B50"/>
                  <w:shd w:val="clear" w:color="auto" w:fill="FFFFFF"/>
                  <w:rPrChange w:id="239" w:author="Author">
                    <w:rPr>
                      <w:rFonts w:ascii="Poppins" w:hAnsi="Poppins" w:cs="Poppins"/>
                      <w:color w:val="434B50"/>
                      <w:sz w:val="21"/>
                      <w:szCs w:val="21"/>
                      <w:shd w:val="clear" w:color="auto" w:fill="FFFFFF"/>
                    </w:rPr>
                  </w:rPrChange>
                </w:rPr>
                <w:sym w:font="Symbol" w:char="F0B7"/>
              </w:r>
              <w:r w:rsidRPr="00552263">
                <w:rPr>
                  <w:rFonts w:ascii="Calibri" w:hAnsi="Calibri" w:cs="Calibri"/>
                  <w:color w:val="434B50"/>
                  <w:shd w:val="clear" w:color="auto" w:fill="FFFFFF"/>
                  <w:rPrChange w:id="240" w:author="Author">
                    <w:rPr>
                      <w:rFonts w:ascii="Poppins" w:hAnsi="Poppins" w:cs="Poppins"/>
                      <w:color w:val="434B50"/>
                      <w:sz w:val="21"/>
                      <w:szCs w:val="21"/>
                      <w:shd w:val="clear" w:color="auto" w:fill="FFFFFF"/>
                    </w:rPr>
                  </w:rPrChange>
                </w:rPr>
                <w:t xml:space="preserve"> All reporting requirements met to date. </w:t>
              </w:r>
            </w:ins>
          </w:p>
          <w:p w14:paraId="7C28D7E2" w14:textId="77777777" w:rsidR="00FA1BDE" w:rsidRPr="00552263" w:rsidRDefault="00FA1BDE" w:rsidP="007D379E">
            <w:pPr>
              <w:rPr>
                <w:ins w:id="241" w:author="Author"/>
                <w:rFonts w:ascii="Calibri" w:hAnsi="Calibri" w:cs="Calibri"/>
                <w:rPrChange w:id="242" w:author="Author">
                  <w:rPr>
                    <w:ins w:id="243" w:author="Author"/>
                  </w:rPr>
                </w:rPrChange>
              </w:rPr>
            </w:pPr>
            <w:ins w:id="244" w:author="Author">
              <w:r w:rsidRPr="00552263">
                <w:rPr>
                  <w:rFonts w:ascii="Calibri" w:hAnsi="Calibri" w:cs="Calibri"/>
                  <w:color w:val="434B50"/>
                  <w:shd w:val="clear" w:color="auto" w:fill="FFFFFF"/>
                  <w:rPrChange w:id="245" w:author="Author">
                    <w:rPr>
                      <w:rFonts w:ascii="Poppins" w:hAnsi="Poppins" w:cs="Poppins"/>
                      <w:color w:val="434B50"/>
                      <w:sz w:val="21"/>
                      <w:szCs w:val="21"/>
                      <w:shd w:val="clear" w:color="auto" w:fill="FFFFFF"/>
                    </w:rPr>
                  </w:rPrChange>
                </w:rPr>
                <w:sym w:font="Symbol" w:char="F0B7"/>
              </w:r>
              <w:r w:rsidRPr="00552263">
                <w:rPr>
                  <w:rFonts w:ascii="Calibri" w:hAnsi="Calibri" w:cs="Calibri"/>
                  <w:color w:val="434B50"/>
                  <w:shd w:val="clear" w:color="auto" w:fill="FFFFFF"/>
                  <w:rPrChange w:id="246" w:author="Author">
                    <w:rPr>
                      <w:rFonts w:ascii="Poppins" w:hAnsi="Poppins" w:cs="Poppins"/>
                      <w:color w:val="434B50"/>
                      <w:sz w:val="21"/>
                      <w:szCs w:val="21"/>
                      <w:shd w:val="clear" w:color="auto" w:fill="FFFFFF"/>
                    </w:rPr>
                  </w:rPrChange>
                </w:rPr>
                <w:t xml:space="preserve"> No final technical reports completed to date.</w:t>
              </w:r>
            </w:ins>
          </w:p>
        </w:tc>
      </w:tr>
      <w:tr w:rsidR="00FA1BDE" w:rsidRPr="00552263" w14:paraId="182B985A" w14:textId="77777777" w:rsidTr="007D379E">
        <w:trPr>
          <w:gridAfter w:val="1"/>
          <w:wAfter w:w="15" w:type="dxa"/>
          <w:ins w:id="247" w:author="Author"/>
        </w:trPr>
        <w:tc>
          <w:tcPr>
            <w:tcW w:w="2151" w:type="dxa"/>
          </w:tcPr>
          <w:p w14:paraId="7AD962C6" w14:textId="77777777" w:rsidR="00FA1BDE" w:rsidRPr="00552263" w:rsidRDefault="00FA1BDE" w:rsidP="007D379E">
            <w:pPr>
              <w:rPr>
                <w:ins w:id="248" w:author="Author"/>
                <w:rFonts w:ascii="Calibri" w:hAnsi="Calibri" w:cs="Calibri"/>
                <w:color w:val="434B50"/>
                <w:shd w:val="clear" w:color="auto" w:fill="FFFFFF"/>
                <w:rPrChange w:id="249" w:author="Author">
                  <w:rPr>
                    <w:ins w:id="250" w:author="Author"/>
                    <w:rFonts w:ascii="Poppins" w:hAnsi="Poppins" w:cs="Poppins"/>
                    <w:color w:val="434B50"/>
                    <w:sz w:val="21"/>
                    <w:szCs w:val="21"/>
                    <w:shd w:val="clear" w:color="auto" w:fill="FFFFFF"/>
                  </w:rPr>
                </w:rPrChange>
              </w:rPr>
            </w:pPr>
            <w:ins w:id="251" w:author="Author">
              <w:r w:rsidRPr="00552263">
                <w:rPr>
                  <w:rFonts w:ascii="Calibri" w:hAnsi="Calibri" w:cs="Calibri"/>
                  <w:color w:val="434B50"/>
                  <w:shd w:val="clear" w:color="auto" w:fill="FFFFFF"/>
                  <w:rPrChange w:id="252" w:author="Author">
                    <w:rPr>
                      <w:rFonts w:ascii="Poppins" w:hAnsi="Poppins" w:cs="Poppins"/>
                      <w:color w:val="434B50"/>
                      <w:sz w:val="21"/>
                      <w:szCs w:val="21"/>
                      <w:shd w:val="clear" w:color="auto" w:fill="FFFFFF"/>
                    </w:rPr>
                  </w:rPrChange>
                </w:rPr>
                <w:t>LPDM-PJ-07-KS-2023-001</w:t>
              </w:r>
            </w:ins>
          </w:p>
          <w:p w14:paraId="00AF3D12" w14:textId="77777777" w:rsidR="00FA1BDE" w:rsidRPr="00552263" w:rsidRDefault="00FA1BDE" w:rsidP="007D379E">
            <w:pPr>
              <w:rPr>
                <w:ins w:id="253" w:author="Author"/>
                <w:rFonts w:ascii="Calibri" w:hAnsi="Calibri" w:cs="Calibri"/>
                <w:color w:val="434B50"/>
                <w:shd w:val="clear" w:color="auto" w:fill="FFFFFF"/>
                <w:rPrChange w:id="254" w:author="Author">
                  <w:rPr>
                    <w:ins w:id="255" w:author="Author"/>
                    <w:rFonts w:ascii="Poppins" w:hAnsi="Poppins" w:cs="Poppins"/>
                    <w:color w:val="434B50"/>
                    <w:sz w:val="21"/>
                    <w:szCs w:val="21"/>
                    <w:shd w:val="clear" w:color="auto" w:fill="FFFFFF"/>
                  </w:rPr>
                </w:rPrChange>
              </w:rPr>
            </w:pPr>
          </w:p>
          <w:p w14:paraId="5DC687D2" w14:textId="77777777" w:rsidR="00FA1BDE" w:rsidRPr="00552263" w:rsidRDefault="00FA1BDE" w:rsidP="007D379E">
            <w:pPr>
              <w:rPr>
                <w:ins w:id="256" w:author="Author"/>
                <w:rFonts w:ascii="Calibri" w:hAnsi="Calibri" w:cs="Calibri"/>
                <w:color w:val="434B50"/>
                <w:shd w:val="clear" w:color="auto" w:fill="FFFFFF"/>
                <w:rPrChange w:id="257" w:author="Author">
                  <w:rPr>
                    <w:ins w:id="258" w:author="Author"/>
                    <w:rFonts w:ascii="Poppins" w:hAnsi="Poppins" w:cs="Poppins"/>
                    <w:color w:val="434B50"/>
                    <w:sz w:val="21"/>
                    <w:szCs w:val="21"/>
                    <w:shd w:val="clear" w:color="auto" w:fill="FFFFFF"/>
                  </w:rPr>
                </w:rPrChange>
              </w:rPr>
            </w:pPr>
            <w:ins w:id="259" w:author="Author">
              <w:r w:rsidRPr="00552263">
                <w:rPr>
                  <w:rFonts w:ascii="Calibri" w:hAnsi="Calibri" w:cs="Calibri"/>
                  <w:color w:val="434B50"/>
                  <w:shd w:val="clear" w:color="auto" w:fill="FFFFFF"/>
                  <w:rPrChange w:id="260" w:author="Author">
                    <w:rPr>
                      <w:rFonts w:ascii="Poppins" w:hAnsi="Poppins" w:cs="Poppins"/>
                      <w:color w:val="434B50"/>
                      <w:sz w:val="21"/>
                      <w:szCs w:val="21"/>
                      <w:shd w:val="clear" w:color="auto" w:fill="FFFFFF"/>
                    </w:rPr>
                  </w:rPrChange>
                </w:rPr>
                <w:t>Back-Up Generator Project</w:t>
              </w:r>
            </w:ins>
          </w:p>
        </w:tc>
        <w:tc>
          <w:tcPr>
            <w:tcW w:w="1915" w:type="dxa"/>
          </w:tcPr>
          <w:p w14:paraId="24556A8B" w14:textId="77777777" w:rsidR="00FA1BDE" w:rsidRPr="00552263" w:rsidRDefault="00FA1BDE" w:rsidP="007D379E">
            <w:pPr>
              <w:rPr>
                <w:ins w:id="261" w:author="Author"/>
                <w:rFonts w:ascii="Calibri" w:hAnsi="Calibri" w:cs="Calibri"/>
                <w:rPrChange w:id="262" w:author="Author">
                  <w:rPr>
                    <w:ins w:id="263" w:author="Author"/>
                  </w:rPr>
                </w:rPrChange>
              </w:rPr>
            </w:pPr>
            <w:ins w:id="264" w:author="Author">
              <w:r w:rsidRPr="00552263">
                <w:rPr>
                  <w:rFonts w:ascii="Calibri" w:hAnsi="Calibri" w:cs="Calibri"/>
                  <w:color w:val="434B50"/>
                  <w:shd w:val="clear" w:color="auto" w:fill="FFFFFF"/>
                  <w:rPrChange w:id="265" w:author="Author">
                    <w:rPr>
                      <w:rFonts w:ascii="Poppins" w:hAnsi="Poppins" w:cs="Poppins"/>
                      <w:color w:val="434B50"/>
                      <w:shd w:val="clear" w:color="auto" w:fill="FFFFFF"/>
                    </w:rPr>
                  </w:rPrChange>
                </w:rPr>
                <w:t>Sept. 9, 2023</w:t>
              </w:r>
            </w:ins>
          </w:p>
        </w:tc>
        <w:tc>
          <w:tcPr>
            <w:tcW w:w="1915" w:type="dxa"/>
          </w:tcPr>
          <w:p w14:paraId="7BE520F9" w14:textId="77777777" w:rsidR="00FA1BDE" w:rsidRPr="00552263" w:rsidRDefault="00FA1BDE" w:rsidP="007D379E">
            <w:pPr>
              <w:rPr>
                <w:ins w:id="266" w:author="Author"/>
                <w:rFonts w:ascii="Calibri" w:hAnsi="Calibri" w:cs="Calibri"/>
                <w:color w:val="434B50"/>
                <w:shd w:val="clear" w:color="auto" w:fill="FFFFFF"/>
                <w:rPrChange w:id="267" w:author="Author">
                  <w:rPr>
                    <w:ins w:id="268" w:author="Author"/>
                    <w:rFonts w:ascii="Poppins" w:hAnsi="Poppins" w:cs="Poppins"/>
                    <w:color w:val="434B50"/>
                    <w:sz w:val="21"/>
                    <w:szCs w:val="21"/>
                    <w:shd w:val="clear" w:color="auto" w:fill="FFFFFF"/>
                  </w:rPr>
                </w:rPrChange>
              </w:rPr>
            </w:pPr>
            <w:ins w:id="269" w:author="Author">
              <w:r w:rsidRPr="00552263">
                <w:rPr>
                  <w:rFonts w:ascii="Calibri" w:hAnsi="Calibri" w:cs="Calibri"/>
                  <w:color w:val="434B50"/>
                  <w:shd w:val="clear" w:color="auto" w:fill="FFFFFF"/>
                  <w:rPrChange w:id="270" w:author="Author">
                    <w:rPr>
                      <w:rFonts w:ascii="Poppins" w:hAnsi="Poppins" w:cs="Poppins"/>
                      <w:color w:val="434B50"/>
                      <w:sz w:val="21"/>
                      <w:szCs w:val="21"/>
                      <w:shd w:val="clear" w:color="auto" w:fill="FFFFFF"/>
                    </w:rPr>
                  </w:rPrChange>
                </w:rPr>
                <w:t>$3.7M Federal</w:t>
              </w:r>
            </w:ins>
          </w:p>
          <w:p w14:paraId="202EDF6E" w14:textId="77777777" w:rsidR="00FA1BDE" w:rsidRPr="00552263" w:rsidRDefault="00FA1BDE" w:rsidP="007D379E">
            <w:pPr>
              <w:rPr>
                <w:ins w:id="271" w:author="Author"/>
                <w:rFonts w:ascii="Calibri" w:hAnsi="Calibri" w:cs="Calibri"/>
                <w:color w:val="434B50"/>
                <w:shd w:val="clear" w:color="auto" w:fill="FFFFFF"/>
                <w:rPrChange w:id="272" w:author="Author">
                  <w:rPr>
                    <w:ins w:id="273" w:author="Author"/>
                    <w:rFonts w:ascii="Poppins" w:hAnsi="Poppins" w:cs="Poppins"/>
                    <w:color w:val="434B50"/>
                    <w:sz w:val="21"/>
                    <w:szCs w:val="21"/>
                    <w:shd w:val="clear" w:color="auto" w:fill="FFFFFF"/>
                  </w:rPr>
                </w:rPrChange>
              </w:rPr>
            </w:pPr>
          </w:p>
          <w:p w14:paraId="413E32E3" w14:textId="77777777" w:rsidR="00FA1BDE" w:rsidRPr="00552263" w:rsidRDefault="00FA1BDE" w:rsidP="007D379E">
            <w:pPr>
              <w:rPr>
                <w:ins w:id="274" w:author="Author"/>
                <w:rFonts w:ascii="Calibri" w:hAnsi="Calibri" w:cs="Calibri"/>
                <w:color w:val="434B50"/>
                <w:shd w:val="clear" w:color="auto" w:fill="FFFFFF"/>
                <w:rPrChange w:id="275" w:author="Author">
                  <w:rPr>
                    <w:ins w:id="276" w:author="Author"/>
                    <w:rFonts w:ascii="Poppins" w:hAnsi="Poppins" w:cs="Poppins"/>
                    <w:color w:val="434B50"/>
                    <w:sz w:val="21"/>
                    <w:szCs w:val="21"/>
                    <w:shd w:val="clear" w:color="auto" w:fill="FFFFFF"/>
                  </w:rPr>
                </w:rPrChange>
              </w:rPr>
            </w:pPr>
            <w:ins w:id="277" w:author="Author">
              <w:r w:rsidRPr="00552263">
                <w:rPr>
                  <w:rFonts w:ascii="Calibri" w:hAnsi="Calibri" w:cs="Calibri"/>
                  <w:color w:val="434B50"/>
                  <w:shd w:val="clear" w:color="auto" w:fill="FFFFFF"/>
                  <w:rPrChange w:id="278" w:author="Author">
                    <w:rPr>
                      <w:rFonts w:ascii="Poppins" w:hAnsi="Poppins" w:cs="Poppins"/>
                      <w:color w:val="434B50"/>
                      <w:sz w:val="21"/>
                      <w:szCs w:val="21"/>
                      <w:shd w:val="clear" w:color="auto" w:fill="FFFFFF"/>
                    </w:rPr>
                  </w:rPrChange>
                </w:rPr>
                <w:t>100% Federal</w:t>
              </w:r>
            </w:ins>
          </w:p>
        </w:tc>
        <w:tc>
          <w:tcPr>
            <w:tcW w:w="1915" w:type="dxa"/>
          </w:tcPr>
          <w:p w14:paraId="0A330396" w14:textId="77777777" w:rsidR="00FA1BDE" w:rsidRPr="00552263" w:rsidRDefault="00FA1BDE" w:rsidP="007D379E">
            <w:pPr>
              <w:rPr>
                <w:ins w:id="279" w:author="Author"/>
                <w:rFonts w:ascii="Calibri" w:hAnsi="Calibri" w:cs="Calibri"/>
                <w:rPrChange w:id="280" w:author="Author">
                  <w:rPr>
                    <w:ins w:id="281" w:author="Author"/>
                  </w:rPr>
                </w:rPrChange>
              </w:rPr>
            </w:pPr>
            <w:ins w:id="282" w:author="Author">
              <w:r w:rsidRPr="00552263">
                <w:rPr>
                  <w:rFonts w:ascii="Calibri" w:hAnsi="Calibri" w:cs="Calibri"/>
                  <w:color w:val="434B50"/>
                  <w:shd w:val="clear" w:color="auto" w:fill="FFFFFF"/>
                  <w:rPrChange w:id="283" w:author="Author">
                    <w:rPr>
                      <w:rFonts w:ascii="Poppins" w:hAnsi="Poppins" w:cs="Poppins"/>
                      <w:color w:val="434B50"/>
                      <w:sz w:val="21"/>
                      <w:szCs w:val="21"/>
                      <w:shd w:val="clear" w:color="auto" w:fill="FFFFFF"/>
                    </w:rPr>
                  </w:rPrChange>
                </w:rPr>
                <w:t>Emergency management performance grants</w:t>
              </w:r>
            </w:ins>
          </w:p>
        </w:tc>
        <w:tc>
          <w:tcPr>
            <w:tcW w:w="1916" w:type="dxa"/>
          </w:tcPr>
          <w:p w14:paraId="621D5227" w14:textId="77777777" w:rsidR="00FA1BDE" w:rsidRPr="00552263" w:rsidRDefault="00FA1BDE" w:rsidP="007D379E">
            <w:pPr>
              <w:rPr>
                <w:ins w:id="284" w:author="Author"/>
                <w:rFonts w:ascii="Calibri" w:hAnsi="Calibri" w:cs="Calibri"/>
                <w:color w:val="434B50"/>
                <w:shd w:val="clear" w:color="auto" w:fill="FFFFFF"/>
                <w:rPrChange w:id="285" w:author="Author">
                  <w:rPr>
                    <w:ins w:id="286" w:author="Author"/>
                    <w:rFonts w:ascii="Poppins" w:hAnsi="Poppins" w:cs="Poppins"/>
                    <w:color w:val="434B50"/>
                    <w:sz w:val="21"/>
                    <w:szCs w:val="21"/>
                    <w:shd w:val="clear" w:color="auto" w:fill="FFFFFF"/>
                  </w:rPr>
                </w:rPrChange>
              </w:rPr>
            </w:pPr>
            <w:ins w:id="287" w:author="Author">
              <w:r w:rsidRPr="00552263">
                <w:rPr>
                  <w:rFonts w:ascii="Calibri" w:hAnsi="Calibri" w:cs="Calibri"/>
                  <w:color w:val="434B50"/>
                  <w:shd w:val="clear" w:color="auto" w:fill="FFFFFF"/>
                  <w:rPrChange w:id="288" w:author="Author">
                    <w:rPr>
                      <w:rFonts w:ascii="Poppins" w:hAnsi="Poppins" w:cs="Poppins"/>
                      <w:color w:val="434B50"/>
                      <w:sz w:val="21"/>
                      <w:szCs w:val="21"/>
                      <w:shd w:val="clear" w:color="auto" w:fill="FFFFFF"/>
                    </w:rPr>
                  </w:rPrChange>
                </w:rPr>
                <w:sym w:font="Symbol" w:char="F0B7"/>
              </w:r>
              <w:r w:rsidRPr="00552263">
                <w:rPr>
                  <w:rFonts w:ascii="Calibri" w:hAnsi="Calibri" w:cs="Calibri"/>
                  <w:color w:val="434B50"/>
                  <w:shd w:val="clear" w:color="auto" w:fill="FFFFFF"/>
                  <w:rPrChange w:id="289" w:author="Author">
                    <w:rPr>
                      <w:rFonts w:ascii="Poppins" w:hAnsi="Poppins" w:cs="Poppins"/>
                      <w:color w:val="434B50"/>
                      <w:sz w:val="21"/>
                      <w:szCs w:val="21"/>
                      <w:shd w:val="clear" w:color="auto" w:fill="FFFFFF"/>
                    </w:rPr>
                  </w:rPrChange>
                </w:rPr>
                <w:t xml:space="preserve"> All reporting requirements met to date. </w:t>
              </w:r>
            </w:ins>
          </w:p>
          <w:p w14:paraId="19E59902" w14:textId="77777777" w:rsidR="00FA1BDE" w:rsidRPr="00552263" w:rsidRDefault="00FA1BDE" w:rsidP="007D379E">
            <w:pPr>
              <w:rPr>
                <w:ins w:id="290" w:author="Author"/>
                <w:rFonts w:ascii="Calibri" w:hAnsi="Calibri" w:cs="Calibri"/>
                <w:rPrChange w:id="291" w:author="Author">
                  <w:rPr>
                    <w:ins w:id="292" w:author="Author"/>
                  </w:rPr>
                </w:rPrChange>
              </w:rPr>
            </w:pPr>
            <w:ins w:id="293" w:author="Author">
              <w:r w:rsidRPr="00552263">
                <w:rPr>
                  <w:rFonts w:ascii="Calibri" w:hAnsi="Calibri" w:cs="Calibri"/>
                  <w:color w:val="434B50"/>
                  <w:shd w:val="clear" w:color="auto" w:fill="FFFFFF"/>
                  <w:rPrChange w:id="294" w:author="Author">
                    <w:rPr>
                      <w:rFonts w:ascii="Poppins" w:hAnsi="Poppins" w:cs="Poppins"/>
                      <w:color w:val="434B50"/>
                      <w:sz w:val="21"/>
                      <w:szCs w:val="21"/>
                      <w:shd w:val="clear" w:color="auto" w:fill="FFFFFF"/>
                    </w:rPr>
                  </w:rPrChange>
                </w:rPr>
                <w:sym w:font="Symbol" w:char="F0B7"/>
              </w:r>
              <w:r w:rsidRPr="00552263">
                <w:rPr>
                  <w:rFonts w:ascii="Calibri" w:hAnsi="Calibri" w:cs="Calibri"/>
                  <w:color w:val="434B50"/>
                  <w:shd w:val="clear" w:color="auto" w:fill="FFFFFF"/>
                  <w:rPrChange w:id="295" w:author="Author">
                    <w:rPr>
                      <w:rFonts w:ascii="Poppins" w:hAnsi="Poppins" w:cs="Poppins"/>
                      <w:color w:val="434B50"/>
                      <w:sz w:val="21"/>
                      <w:szCs w:val="21"/>
                      <w:shd w:val="clear" w:color="auto" w:fill="FFFFFF"/>
                    </w:rPr>
                  </w:rPrChange>
                </w:rPr>
                <w:t xml:space="preserve"> No final technical reports completed to date.</w:t>
              </w:r>
            </w:ins>
          </w:p>
        </w:tc>
      </w:tr>
      <w:tr w:rsidR="00FA1BDE" w:rsidRPr="00552263" w14:paraId="16BA60D0" w14:textId="77777777" w:rsidTr="007D379E">
        <w:trPr>
          <w:gridAfter w:val="1"/>
          <w:wAfter w:w="15" w:type="dxa"/>
          <w:ins w:id="296" w:author="Author"/>
        </w:trPr>
        <w:tc>
          <w:tcPr>
            <w:tcW w:w="2151" w:type="dxa"/>
          </w:tcPr>
          <w:p w14:paraId="5B807821" w14:textId="77777777" w:rsidR="00FA1BDE" w:rsidRPr="00552263" w:rsidRDefault="00FA1BDE" w:rsidP="007D379E">
            <w:pPr>
              <w:rPr>
                <w:ins w:id="297" w:author="Author"/>
                <w:rFonts w:ascii="Calibri" w:hAnsi="Calibri" w:cs="Calibri"/>
                <w:rPrChange w:id="298" w:author="Author">
                  <w:rPr>
                    <w:ins w:id="299" w:author="Author"/>
                  </w:rPr>
                </w:rPrChange>
              </w:rPr>
            </w:pPr>
          </w:p>
        </w:tc>
        <w:tc>
          <w:tcPr>
            <w:tcW w:w="1915" w:type="dxa"/>
          </w:tcPr>
          <w:p w14:paraId="6A8D761C" w14:textId="77777777" w:rsidR="00FA1BDE" w:rsidRPr="00552263" w:rsidRDefault="00FA1BDE" w:rsidP="007D379E">
            <w:pPr>
              <w:rPr>
                <w:ins w:id="300" w:author="Author"/>
                <w:rFonts w:ascii="Calibri" w:hAnsi="Calibri" w:cs="Calibri"/>
                <w:rPrChange w:id="301" w:author="Author">
                  <w:rPr>
                    <w:ins w:id="302" w:author="Author"/>
                  </w:rPr>
                </w:rPrChange>
              </w:rPr>
            </w:pPr>
          </w:p>
        </w:tc>
        <w:tc>
          <w:tcPr>
            <w:tcW w:w="1915" w:type="dxa"/>
          </w:tcPr>
          <w:p w14:paraId="4FF8EE22" w14:textId="77777777" w:rsidR="00FA1BDE" w:rsidRPr="00552263" w:rsidRDefault="00FA1BDE" w:rsidP="007D379E">
            <w:pPr>
              <w:rPr>
                <w:ins w:id="303" w:author="Author"/>
                <w:rFonts w:ascii="Calibri" w:hAnsi="Calibri" w:cs="Calibri"/>
                <w:rPrChange w:id="304" w:author="Author">
                  <w:rPr>
                    <w:ins w:id="305" w:author="Author"/>
                  </w:rPr>
                </w:rPrChange>
              </w:rPr>
            </w:pPr>
          </w:p>
        </w:tc>
        <w:tc>
          <w:tcPr>
            <w:tcW w:w="1915" w:type="dxa"/>
          </w:tcPr>
          <w:p w14:paraId="1BD45FA7" w14:textId="77777777" w:rsidR="00FA1BDE" w:rsidRPr="00552263" w:rsidRDefault="00FA1BDE" w:rsidP="007D379E">
            <w:pPr>
              <w:rPr>
                <w:ins w:id="306" w:author="Author"/>
                <w:rFonts w:ascii="Calibri" w:hAnsi="Calibri" w:cs="Calibri"/>
                <w:rPrChange w:id="307" w:author="Author">
                  <w:rPr>
                    <w:ins w:id="308" w:author="Author"/>
                  </w:rPr>
                </w:rPrChange>
              </w:rPr>
            </w:pPr>
          </w:p>
        </w:tc>
        <w:tc>
          <w:tcPr>
            <w:tcW w:w="1916" w:type="dxa"/>
          </w:tcPr>
          <w:p w14:paraId="3D664037" w14:textId="77777777" w:rsidR="00FA1BDE" w:rsidRPr="00552263" w:rsidRDefault="00FA1BDE" w:rsidP="007D379E">
            <w:pPr>
              <w:rPr>
                <w:ins w:id="309" w:author="Author"/>
                <w:rFonts w:ascii="Calibri" w:hAnsi="Calibri" w:cs="Calibri"/>
                <w:rPrChange w:id="310" w:author="Author">
                  <w:rPr>
                    <w:ins w:id="311" w:author="Author"/>
                  </w:rPr>
                </w:rPrChange>
              </w:rPr>
            </w:pPr>
          </w:p>
        </w:tc>
      </w:tr>
      <w:tr w:rsidR="00FA1BDE" w:rsidRPr="00552263" w14:paraId="33323E94" w14:textId="77777777" w:rsidTr="007D379E">
        <w:trPr>
          <w:gridAfter w:val="1"/>
          <w:wAfter w:w="15" w:type="dxa"/>
          <w:ins w:id="312" w:author="Author"/>
        </w:trPr>
        <w:tc>
          <w:tcPr>
            <w:tcW w:w="2151" w:type="dxa"/>
          </w:tcPr>
          <w:p w14:paraId="0720D572" w14:textId="77777777" w:rsidR="00FA1BDE" w:rsidRPr="00552263" w:rsidRDefault="00FA1BDE" w:rsidP="007D379E">
            <w:pPr>
              <w:rPr>
                <w:ins w:id="313" w:author="Author"/>
                <w:rFonts w:ascii="Calibri" w:hAnsi="Calibri" w:cs="Calibri"/>
                <w:color w:val="434B50"/>
                <w:shd w:val="clear" w:color="auto" w:fill="FFFFFF"/>
                <w:rPrChange w:id="314" w:author="Author">
                  <w:rPr>
                    <w:ins w:id="315" w:author="Author"/>
                    <w:rFonts w:ascii="Poppins" w:hAnsi="Poppins" w:cs="Poppins"/>
                    <w:color w:val="434B50"/>
                    <w:sz w:val="21"/>
                    <w:szCs w:val="21"/>
                    <w:shd w:val="clear" w:color="auto" w:fill="FFFFFF"/>
                  </w:rPr>
                </w:rPrChange>
              </w:rPr>
            </w:pPr>
            <w:ins w:id="316" w:author="Author">
              <w:r w:rsidRPr="00552263">
                <w:rPr>
                  <w:rFonts w:ascii="Calibri" w:hAnsi="Calibri" w:cs="Calibri"/>
                  <w:color w:val="434B50"/>
                  <w:shd w:val="clear" w:color="auto" w:fill="FFFFFF"/>
                  <w:rPrChange w:id="317" w:author="Author">
                    <w:rPr>
                      <w:rFonts w:ascii="Poppins" w:hAnsi="Poppins" w:cs="Poppins"/>
                      <w:color w:val="434B50"/>
                      <w:sz w:val="21"/>
                      <w:szCs w:val="21"/>
                      <w:shd w:val="clear" w:color="auto" w:fill="FFFFFF"/>
                    </w:rPr>
                  </w:rPrChange>
                </w:rPr>
                <w:t>PA-07-KS-4640-PW-00134</w:t>
              </w:r>
            </w:ins>
          </w:p>
          <w:p w14:paraId="11A92DA4" w14:textId="77777777" w:rsidR="00FA1BDE" w:rsidRPr="00552263" w:rsidRDefault="00FA1BDE" w:rsidP="007D379E">
            <w:pPr>
              <w:rPr>
                <w:ins w:id="318" w:author="Author"/>
                <w:rFonts w:ascii="Calibri" w:hAnsi="Calibri" w:cs="Calibri"/>
                <w:color w:val="434B50"/>
                <w:shd w:val="clear" w:color="auto" w:fill="FFFFFF"/>
                <w:rPrChange w:id="319" w:author="Author">
                  <w:rPr>
                    <w:ins w:id="320" w:author="Author"/>
                    <w:rFonts w:ascii="Poppins" w:hAnsi="Poppins" w:cs="Poppins"/>
                    <w:color w:val="434B50"/>
                    <w:sz w:val="21"/>
                    <w:szCs w:val="21"/>
                    <w:shd w:val="clear" w:color="auto" w:fill="FFFFFF"/>
                  </w:rPr>
                </w:rPrChange>
              </w:rPr>
            </w:pPr>
          </w:p>
          <w:p w14:paraId="22489B09" w14:textId="77777777" w:rsidR="00FA1BDE" w:rsidRPr="00552263" w:rsidRDefault="00FA1BDE" w:rsidP="007D379E">
            <w:pPr>
              <w:rPr>
                <w:ins w:id="321" w:author="Author"/>
                <w:rFonts w:ascii="Calibri" w:hAnsi="Calibri" w:cs="Calibri"/>
                <w:color w:val="434B50"/>
                <w:shd w:val="clear" w:color="auto" w:fill="FFFFFF"/>
                <w:rPrChange w:id="322" w:author="Author">
                  <w:rPr>
                    <w:ins w:id="323" w:author="Author"/>
                    <w:rFonts w:ascii="Poppins" w:hAnsi="Poppins" w:cs="Poppins"/>
                    <w:color w:val="434B50"/>
                    <w:sz w:val="21"/>
                    <w:szCs w:val="21"/>
                    <w:shd w:val="clear" w:color="auto" w:fill="FFFFFF"/>
                  </w:rPr>
                </w:rPrChange>
              </w:rPr>
            </w:pPr>
            <w:ins w:id="324" w:author="Author">
              <w:r w:rsidRPr="00552263">
                <w:rPr>
                  <w:rFonts w:ascii="Calibri" w:hAnsi="Calibri" w:cs="Calibri"/>
                  <w:color w:val="434B50"/>
                  <w:shd w:val="clear" w:color="auto" w:fill="FFFFFF"/>
                  <w:rPrChange w:id="325" w:author="Author">
                    <w:rPr>
                      <w:rFonts w:ascii="Poppins" w:hAnsi="Poppins" w:cs="Poppins"/>
                      <w:color w:val="434B50"/>
                      <w:sz w:val="21"/>
                      <w:szCs w:val="21"/>
                      <w:shd w:val="clear" w:color="auto" w:fill="FFFFFF"/>
                    </w:rPr>
                  </w:rPrChange>
                </w:rPr>
                <w:t>FEMA Reimbursement Natural Disaster Grant</w:t>
              </w:r>
            </w:ins>
          </w:p>
          <w:p w14:paraId="5670736C" w14:textId="77777777" w:rsidR="00FA1BDE" w:rsidRPr="00552263" w:rsidRDefault="00FA1BDE" w:rsidP="007D379E">
            <w:pPr>
              <w:rPr>
                <w:ins w:id="326" w:author="Author"/>
                <w:rFonts w:ascii="Calibri" w:hAnsi="Calibri" w:cs="Calibri"/>
                <w:color w:val="434B50"/>
                <w:shd w:val="clear" w:color="auto" w:fill="FFFFFF"/>
                <w:rPrChange w:id="327" w:author="Author">
                  <w:rPr>
                    <w:ins w:id="328" w:author="Author"/>
                    <w:rFonts w:ascii="Poppins" w:hAnsi="Poppins" w:cs="Poppins"/>
                    <w:color w:val="434B50"/>
                    <w:sz w:val="21"/>
                    <w:szCs w:val="21"/>
                    <w:shd w:val="clear" w:color="auto" w:fill="FFFFFF"/>
                  </w:rPr>
                </w:rPrChange>
              </w:rPr>
            </w:pPr>
          </w:p>
        </w:tc>
        <w:tc>
          <w:tcPr>
            <w:tcW w:w="1915" w:type="dxa"/>
          </w:tcPr>
          <w:p w14:paraId="3308D731" w14:textId="77777777" w:rsidR="00FA1BDE" w:rsidRPr="00552263" w:rsidRDefault="00FA1BDE" w:rsidP="007D379E">
            <w:pPr>
              <w:rPr>
                <w:ins w:id="329" w:author="Author"/>
                <w:rFonts w:ascii="Calibri" w:hAnsi="Calibri" w:cs="Calibri"/>
                <w:color w:val="434B50"/>
                <w:shd w:val="clear" w:color="auto" w:fill="FFFFFF"/>
                <w:rPrChange w:id="330" w:author="Author">
                  <w:rPr>
                    <w:ins w:id="331" w:author="Author"/>
                    <w:rFonts w:ascii="Poppins" w:hAnsi="Poppins" w:cs="Poppins"/>
                    <w:color w:val="434B50"/>
                    <w:sz w:val="21"/>
                    <w:szCs w:val="21"/>
                    <w:shd w:val="clear" w:color="auto" w:fill="FFFFFF"/>
                  </w:rPr>
                </w:rPrChange>
              </w:rPr>
            </w:pPr>
            <w:ins w:id="332" w:author="Author">
              <w:r w:rsidRPr="00552263">
                <w:rPr>
                  <w:rFonts w:ascii="Calibri" w:hAnsi="Calibri" w:cs="Calibri"/>
                  <w:color w:val="434B50"/>
                  <w:shd w:val="clear" w:color="auto" w:fill="FFFFFF"/>
                  <w:rPrChange w:id="333" w:author="Author">
                    <w:rPr>
                      <w:rFonts w:ascii="Poppins" w:hAnsi="Poppins" w:cs="Poppins"/>
                      <w:color w:val="434B50"/>
                      <w:sz w:val="21"/>
                      <w:szCs w:val="21"/>
                      <w:shd w:val="clear" w:color="auto" w:fill="FFFFFF"/>
                    </w:rPr>
                  </w:rPrChange>
                </w:rPr>
                <w:lastRenderedPageBreak/>
                <w:t>Nov. 23, 2022</w:t>
              </w:r>
            </w:ins>
          </w:p>
        </w:tc>
        <w:tc>
          <w:tcPr>
            <w:tcW w:w="1915" w:type="dxa"/>
          </w:tcPr>
          <w:p w14:paraId="75344E49" w14:textId="77777777" w:rsidR="00FA1BDE" w:rsidRPr="00552263" w:rsidRDefault="00FA1BDE" w:rsidP="007D379E">
            <w:pPr>
              <w:rPr>
                <w:ins w:id="334" w:author="Author"/>
                <w:rFonts w:ascii="Calibri" w:hAnsi="Calibri" w:cs="Calibri"/>
                <w:color w:val="434B50"/>
                <w:shd w:val="clear" w:color="auto" w:fill="FFFFFF"/>
                <w:rPrChange w:id="335" w:author="Author">
                  <w:rPr>
                    <w:ins w:id="336" w:author="Author"/>
                    <w:rFonts w:ascii="Poppins" w:hAnsi="Poppins" w:cs="Poppins"/>
                    <w:color w:val="434B50"/>
                    <w:sz w:val="21"/>
                    <w:szCs w:val="21"/>
                    <w:shd w:val="clear" w:color="auto" w:fill="FFFFFF"/>
                  </w:rPr>
                </w:rPrChange>
              </w:rPr>
            </w:pPr>
            <w:ins w:id="337" w:author="Author">
              <w:r w:rsidRPr="00552263">
                <w:rPr>
                  <w:rFonts w:ascii="Calibri" w:hAnsi="Calibri" w:cs="Calibri"/>
                  <w:color w:val="434B50"/>
                  <w:shd w:val="clear" w:color="auto" w:fill="FFFFFF"/>
                  <w:rPrChange w:id="338" w:author="Author">
                    <w:rPr>
                      <w:rFonts w:ascii="Poppins" w:hAnsi="Poppins" w:cs="Poppins"/>
                      <w:color w:val="434B50"/>
                      <w:sz w:val="21"/>
                      <w:szCs w:val="21"/>
                      <w:shd w:val="clear" w:color="auto" w:fill="FFFFFF"/>
                    </w:rPr>
                  </w:rPrChange>
                </w:rPr>
                <w:t>$647,356.68</w:t>
              </w:r>
            </w:ins>
          </w:p>
        </w:tc>
        <w:tc>
          <w:tcPr>
            <w:tcW w:w="1915" w:type="dxa"/>
          </w:tcPr>
          <w:p w14:paraId="72AC3E67" w14:textId="77777777" w:rsidR="00FA1BDE" w:rsidRPr="00552263" w:rsidRDefault="00FA1BDE" w:rsidP="007D379E">
            <w:pPr>
              <w:rPr>
                <w:ins w:id="339" w:author="Author"/>
                <w:rFonts w:ascii="Calibri" w:hAnsi="Calibri" w:cs="Calibri"/>
                <w:color w:val="434B50"/>
                <w:shd w:val="clear" w:color="auto" w:fill="FFFFFF"/>
                <w:rPrChange w:id="340" w:author="Author">
                  <w:rPr>
                    <w:ins w:id="341" w:author="Author"/>
                    <w:rFonts w:ascii="Poppins" w:hAnsi="Poppins" w:cs="Poppins"/>
                    <w:color w:val="434B50"/>
                    <w:sz w:val="21"/>
                    <w:szCs w:val="21"/>
                    <w:shd w:val="clear" w:color="auto" w:fill="FFFFFF"/>
                  </w:rPr>
                </w:rPrChange>
              </w:rPr>
            </w:pPr>
            <w:ins w:id="342" w:author="Author">
              <w:r w:rsidRPr="00552263">
                <w:rPr>
                  <w:rFonts w:ascii="Calibri" w:hAnsi="Calibri" w:cs="Calibri"/>
                  <w:color w:val="434B50"/>
                  <w:shd w:val="clear" w:color="auto" w:fill="FFFFFF"/>
                  <w:rPrChange w:id="343" w:author="Author">
                    <w:rPr>
                      <w:rFonts w:ascii="Poppins" w:hAnsi="Poppins" w:cs="Poppins"/>
                      <w:color w:val="434B50"/>
                      <w:sz w:val="21"/>
                      <w:szCs w:val="21"/>
                      <w:shd w:val="clear" w:color="auto" w:fill="FFFFFF"/>
                    </w:rPr>
                  </w:rPrChange>
                </w:rPr>
                <w:t>FEMA Disaster Grant</w:t>
              </w:r>
            </w:ins>
          </w:p>
        </w:tc>
        <w:tc>
          <w:tcPr>
            <w:tcW w:w="1916" w:type="dxa"/>
          </w:tcPr>
          <w:p w14:paraId="54E2E73C" w14:textId="77777777" w:rsidR="00FA1BDE" w:rsidRPr="00552263" w:rsidRDefault="00FA1BDE" w:rsidP="007D379E">
            <w:pPr>
              <w:rPr>
                <w:ins w:id="344" w:author="Author"/>
                <w:rFonts w:ascii="Calibri" w:hAnsi="Calibri" w:cs="Calibri"/>
                <w:color w:val="434B50"/>
                <w:shd w:val="clear" w:color="auto" w:fill="FFFFFF"/>
                <w:rPrChange w:id="345" w:author="Author">
                  <w:rPr>
                    <w:ins w:id="346" w:author="Author"/>
                    <w:rFonts w:ascii="Poppins" w:hAnsi="Poppins" w:cs="Poppins"/>
                    <w:color w:val="434B50"/>
                    <w:sz w:val="21"/>
                    <w:szCs w:val="21"/>
                    <w:shd w:val="clear" w:color="auto" w:fill="FFFFFF"/>
                  </w:rPr>
                </w:rPrChange>
              </w:rPr>
            </w:pPr>
            <w:ins w:id="347" w:author="Author">
              <w:r w:rsidRPr="00552263">
                <w:rPr>
                  <w:rFonts w:ascii="Calibri" w:hAnsi="Calibri" w:cs="Calibri"/>
                  <w:color w:val="434B50"/>
                  <w:shd w:val="clear" w:color="auto" w:fill="FFFFFF"/>
                  <w:rPrChange w:id="348" w:author="Author">
                    <w:rPr>
                      <w:rFonts w:ascii="Poppins" w:hAnsi="Poppins" w:cs="Poppins"/>
                      <w:color w:val="434B50"/>
                      <w:sz w:val="21"/>
                      <w:szCs w:val="21"/>
                      <w:shd w:val="clear" w:color="auto" w:fill="FFFFFF"/>
                    </w:rPr>
                  </w:rPrChange>
                </w:rPr>
                <w:sym w:font="Symbol" w:char="F0B7"/>
              </w:r>
              <w:r w:rsidRPr="00552263">
                <w:rPr>
                  <w:rFonts w:ascii="Calibri" w:hAnsi="Calibri" w:cs="Calibri"/>
                  <w:color w:val="434B50"/>
                  <w:shd w:val="clear" w:color="auto" w:fill="FFFFFF"/>
                  <w:rPrChange w:id="349" w:author="Author">
                    <w:rPr>
                      <w:rFonts w:ascii="Poppins" w:hAnsi="Poppins" w:cs="Poppins"/>
                      <w:color w:val="434B50"/>
                      <w:sz w:val="21"/>
                      <w:szCs w:val="21"/>
                      <w:shd w:val="clear" w:color="auto" w:fill="FFFFFF"/>
                    </w:rPr>
                  </w:rPrChange>
                </w:rPr>
                <w:t xml:space="preserve"> All reporting requirements met to date. </w:t>
              </w:r>
            </w:ins>
          </w:p>
          <w:p w14:paraId="1FCDBF57" w14:textId="77777777" w:rsidR="00FA1BDE" w:rsidRPr="00552263" w:rsidRDefault="00FA1BDE" w:rsidP="007D379E">
            <w:pPr>
              <w:rPr>
                <w:ins w:id="350" w:author="Author"/>
                <w:rFonts w:ascii="Calibri" w:hAnsi="Calibri" w:cs="Calibri"/>
                <w:rPrChange w:id="351" w:author="Author">
                  <w:rPr>
                    <w:ins w:id="352" w:author="Author"/>
                  </w:rPr>
                </w:rPrChange>
              </w:rPr>
            </w:pPr>
            <w:ins w:id="353" w:author="Author">
              <w:r w:rsidRPr="00552263">
                <w:rPr>
                  <w:rFonts w:ascii="Calibri" w:hAnsi="Calibri" w:cs="Calibri"/>
                  <w:color w:val="434B50"/>
                  <w:shd w:val="clear" w:color="auto" w:fill="FFFFFF"/>
                  <w:rPrChange w:id="354" w:author="Author">
                    <w:rPr>
                      <w:rFonts w:ascii="Poppins" w:hAnsi="Poppins" w:cs="Poppins"/>
                      <w:color w:val="434B50"/>
                      <w:sz w:val="21"/>
                      <w:szCs w:val="21"/>
                      <w:shd w:val="clear" w:color="auto" w:fill="FFFFFF"/>
                    </w:rPr>
                  </w:rPrChange>
                </w:rPr>
                <w:sym w:font="Symbol" w:char="F0B7"/>
              </w:r>
              <w:r w:rsidRPr="00552263">
                <w:rPr>
                  <w:rFonts w:ascii="Calibri" w:hAnsi="Calibri" w:cs="Calibri"/>
                  <w:color w:val="434B50"/>
                  <w:shd w:val="clear" w:color="auto" w:fill="FFFFFF"/>
                  <w:rPrChange w:id="355" w:author="Author">
                    <w:rPr>
                      <w:rFonts w:ascii="Poppins" w:hAnsi="Poppins" w:cs="Poppins"/>
                      <w:color w:val="434B50"/>
                      <w:sz w:val="21"/>
                      <w:szCs w:val="21"/>
                      <w:shd w:val="clear" w:color="auto" w:fill="FFFFFF"/>
                    </w:rPr>
                  </w:rPrChange>
                </w:rPr>
                <w:t xml:space="preserve"> No final technical reports completed to date.</w:t>
              </w:r>
            </w:ins>
          </w:p>
        </w:tc>
      </w:tr>
    </w:tbl>
    <w:p w14:paraId="299782AB" w14:textId="77777777" w:rsidR="00FA1BDE" w:rsidRPr="00552263" w:rsidRDefault="00FA1BDE" w:rsidP="00FA1BDE">
      <w:pPr>
        <w:rPr>
          <w:ins w:id="356" w:author="Author"/>
          <w:rFonts w:ascii="Calibri" w:hAnsi="Calibri" w:cs="Calibri"/>
          <w:rPrChange w:id="357" w:author="Author">
            <w:rPr>
              <w:ins w:id="358" w:author="Author"/>
            </w:rPr>
          </w:rPrChange>
        </w:rPr>
      </w:pPr>
    </w:p>
    <w:p w14:paraId="347C97DD" w14:textId="77777777" w:rsidR="00FA1BDE" w:rsidRPr="00552263" w:rsidRDefault="00FA1BDE" w:rsidP="00FA1BDE">
      <w:pPr>
        <w:rPr>
          <w:ins w:id="359" w:author="Author"/>
          <w:rFonts w:ascii="Calibri" w:hAnsi="Calibri" w:cs="Calibri"/>
          <w:rPrChange w:id="360" w:author="Author">
            <w:rPr>
              <w:ins w:id="361" w:author="Author"/>
            </w:rPr>
          </w:rPrChange>
        </w:rPr>
      </w:pPr>
    </w:p>
    <w:p w14:paraId="2ADAC68A" w14:textId="77777777" w:rsidR="00FA1BDE" w:rsidRPr="00552263" w:rsidRDefault="00FA1BDE" w:rsidP="00FA1BDE">
      <w:pPr>
        <w:rPr>
          <w:ins w:id="362" w:author="Author"/>
          <w:rFonts w:ascii="Calibri" w:hAnsi="Calibri" w:cs="Calibri"/>
          <w:shd w:val="clear" w:color="auto" w:fill="FFFFFF"/>
          <w:rPrChange w:id="363" w:author="Author">
            <w:rPr>
              <w:ins w:id="364" w:author="Author"/>
              <w:rFonts w:ascii="Poppins" w:hAnsi="Poppins" w:cs="Poppins"/>
              <w:shd w:val="clear" w:color="auto" w:fill="FFFFFF"/>
            </w:rPr>
          </w:rPrChange>
        </w:rPr>
      </w:pPr>
      <w:ins w:id="365" w:author="Author">
        <w:r w:rsidRPr="00552263">
          <w:rPr>
            <w:rFonts w:ascii="Calibri" w:hAnsi="Calibri" w:cs="Calibri"/>
            <w:shd w:val="clear" w:color="auto" w:fill="FFFFFF"/>
            <w:rPrChange w:id="366" w:author="Author">
              <w:rPr>
                <w:rFonts w:ascii="Poppins" w:hAnsi="Poppins" w:cs="Poppins"/>
                <w:shd w:val="clear" w:color="auto" w:fill="FFFFFF"/>
              </w:rPr>
            </w:rPrChange>
          </w:rPr>
          <w:t xml:space="preserve">Organizational experience </w:t>
        </w:r>
      </w:ins>
    </w:p>
    <w:p w14:paraId="25FF5A07" w14:textId="2C1947A3" w:rsidR="00FA1BDE" w:rsidRPr="00552263" w:rsidRDefault="00FA1BDE" w:rsidP="00FA1BDE">
      <w:pPr>
        <w:rPr>
          <w:ins w:id="367" w:author="Author"/>
          <w:rFonts w:ascii="Calibri" w:eastAsia="Times New Roman" w:hAnsi="Calibri" w:cs="Calibri"/>
          <w:rPrChange w:id="368" w:author="Author">
            <w:rPr>
              <w:ins w:id="369" w:author="Author"/>
              <w:rFonts w:ascii="Times New Roman" w:eastAsia="Times New Roman" w:hAnsi="Times New Roman" w:cs="Times New Roman"/>
              <w:sz w:val="24"/>
              <w:szCs w:val="24"/>
            </w:rPr>
          </w:rPrChange>
        </w:rPr>
      </w:pPr>
      <w:ins w:id="370" w:author="Author">
        <w:r w:rsidRPr="00552263">
          <w:rPr>
            <w:rFonts w:ascii="Calibri" w:hAnsi="Calibri" w:cs="Calibri"/>
            <w:shd w:val="clear" w:color="auto" w:fill="FFFFFF"/>
            <w:rPrChange w:id="371" w:author="Author">
              <w:rPr>
                <w:rFonts w:ascii="Poppins" w:hAnsi="Poppins" w:cs="Poppins"/>
                <w:shd w:val="clear" w:color="auto" w:fill="FFFFFF"/>
              </w:rPr>
            </w:rPrChange>
          </w:rPr>
          <w:t>The Kansas City Board of Public Utilities has the necessary organizational skills and experience to accomplish projects on schedule. The Utility is in the process of completing two federal grants aimed at enhancing electric and water infrastructure. Over the course of four years, the project will repair about 15 miles of aging and undersized water lines in the Kansas City, Kansas Board of Public Utilities service area. BPU's old water infrastructure requires considerable modifications and replacement to assure the continuing delivery of safe potable water, enhanced flow characteristics, and compliance with all regulatory safety and resiliency standards. Another award is a FEMA Emergency Management Performance Grant, which will pay a backup generator to ensure redundancy and safe drinking water during power outages.</w:t>
        </w:r>
      </w:ins>
    </w:p>
    <w:p w14:paraId="502D735E" w14:textId="77777777" w:rsidR="00FA1BDE" w:rsidRPr="00552263" w:rsidRDefault="00FA1BDE" w:rsidP="00FA1BDE">
      <w:pPr>
        <w:rPr>
          <w:ins w:id="372" w:author="Author"/>
          <w:rFonts w:ascii="Calibri" w:hAnsi="Calibri" w:cs="Calibri"/>
          <w:shd w:val="clear" w:color="auto" w:fill="FFFFFF"/>
          <w:rPrChange w:id="373" w:author="Author">
            <w:rPr>
              <w:ins w:id="374" w:author="Author"/>
              <w:rFonts w:ascii="Poppins" w:hAnsi="Poppins" w:cs="Poppins"/>
              <w:shd w:val="clear" w:color="auto" w:fill="FFFFFF"/>
            </w:rPr>
          </w:rPrChange>
        </w:rPr>
      </w:pPr>
    </w:p>
    <w:p w14:paraId="7AAFB928" w14:textId="77777777" w:rsidR="00FA1BDE" w:rsidRPr="00552263" w:rsidRDefault="00FA1BDE" w:rsidP="00FA1BDE">
      <w:pPr>
        <w:rPr>
          <w:ins w:id="375" w:author="Author"/>
          <w:rFonts w:ascii="Calibri" w:hAnsi="Calibri" w:cs="Calibri"/>
          <w:shd w:val="clear" w:color="auto" w:fill="FFFFFF"/>
          <w:rPrChange w:id="376" w:author="Author">
            <w:rPr>
              <w:ins w:id="377" w:author="Author"/>
              <w:rFonts w:ascii="Poppins" w:hAnsi="Poppins" w:cs="Poppins"/>
              <w:shd w:val="clear" w:color="auto" w:fill="FFFFFF"/>
            </w:rPr>
          </w:rPrChange>
        </w:rPr>
      </w:pPr>
    </w:p>
    <w:p w14:paraId="425F35D5" w14:textId="77777777" w:rsidR="00FA1BDE" w:rsidRPr="00552263" w:rsidRDefault="00FA1BDE" w:rsidP="00FA1BDE">
      <w:pPr>
        <w:rPr>
          <w:ins w:id="378" w:author="Author"/>
          <w:rFonts w:ascii="Calibri" w:hAnsi="Calibri" w:cs="Calibri"/>
          <w:shd w:val="clear" w:color="auto" w:fill="FFFFFF"/>
          <w:rPrChange w:id="379" w:author="Author">
            <w:rPr>
              <w:ins w:id="380" w:author="Author"/>
              <w:rFonts w:ascii="Poppins" w:hAnsi="Poppins" w:cs="Poppins"/>
              <w:shd w:val="clear" w:color="auto" w:fill="FFFFFF"/>
            </w:rPr>
          </w:rPrChange>
        </w:rPr>
      </w:pPr>
      <w:ins w:id="381" w:author="Author">
        <w:r w:rsidRPr="00552263">
          <w:rPr>
            <w:rFonts w:ascii="Calibri" w:hAnsi="Calibri" w:cs="Calibri"/>
            <w:shd w:val="clear" w:color="auto" w:fill="FFFFFF"/>
            <w:rPrChange w:id="382" w:author="Author">
              <w:rPr>
                <w:rFonts w:ascii="Poppins" w:hAnsi="Poppins" w:cs="Poppins"/>
                <w:shd w:val="clear" w:color="auto" w:fill="FFFFFF"/>
              </w:rPr>
            </w:rPrChange>
          </w:rPr>
          <w:t xml:space="preserve">Staff expertise </w:t>
        </w:r>
      </w:ins>
    </w:p>
    <w:p w14:paraId="59A1016C" w14:textId="77777777" w:rsidR="00FA1BDE" w:rsidRPr="00552263" w:rsidRDefault="00FA1BDE" w:rsidP="00FA1BDE">
      <w:pPr>
        <w:rPr>
          <w:ins w:id="383" w:author="Author"/>
          <w:rFonts w:ascii="Calibri" w:hAnsi="Calibri" w:cs="Calibri"/>
          <w:shd w:val="clear" w:color="auto" w:fill="FFFFFF"/>
          <w:rPrChange w:id="384" w:author="Author">
            <w:rPr>
              <w:ins w:id="385" w:author="Author"/>
              <w:rFonts w:ascii="Poppins" w:hAnsi="Poppins" w:cs="Poppins"/>
              <w:shd w:val="clear" w:color="auto" w:fill="FFFFFF"/>
            </w:rPr>
          </w:rPrChange>
        </w:rPr>
      </w:pPr>
      <w:ins w:id="386" w:author="Author">
        <w:r w:rsidRPr="00552263">
          <w:rPr>
            <w:rFonts w:ascii="Calibri" w:hAnsi="Calibri" w:cs="Calibri"/>
            <w:shd w:val="clear" w:color="auto" w:fill="FFFFFF"/>
            <w:rPrChange w:id="387" w:author="Author">
              <w:rPr>
                <w:rFonts w:ascii="Poppins" w:hAnsi="Poppins" w:cs="Poppins"/>
                <w:shd w:val="clear" w:color="auto" w:fill="FFFFFF"/>
              </w:rPr>
            </w:rPrChange>
          </w:rPr>
          <w:t>We have many of the needed resources in-house to achieve the goals of the CRA project but will also obtain assistance and services of outside expertise.</w:t>
        </w:r>
      </w:ins>
    </w:p>
    <w:p w14:paraId="10C06C4C" w14:textId="77777777" w:rsidR="00FA1BDE" w:rsidRPr="00552263" w:rsidRDefault="00FA1BDE" w:rsidP="00FA1BDE">
      <w:pPr>
        <w:rPr>
          <w:ins w:id="388" w:author="Author"/>
          <w:rFonts w:ascii="Calibri" w:hAnsi="Calibri" w:cs="Calibri"/>
          <w:shd w:val="clear" w:color="auto" w:fill="FFFFFF"/>
          <w:rPrChange w:id="389" w:author="Author">
            <w:rPr>
              <w:ins w:id="390" w:author="Author"/>
              <w:rFonts w:ascii="Poppins" w:hAnsi="Poppins" w:cs="Poppins"/>
              <w:shd w:val="clear" w:color="auto" w:fill="FFFFFF"/>
            </w:rPr>
          </w:rPrChange>
        </w:rPr>
      </w:pPr>
    </w:p>
    <w:p w14:paraId="41074DD7" w14:textId="77777777" w:rsidR="00FA1BDE" w:rsidRPr="00552263" w:rsidRDefault="00FA1BDE" w:rsidP="00FA1BDE">
      <w:pPr>
        <w:rPr>
          <w:ins w:id="391" w:author="Author"/>
          <w:rFonts w:ascii="Calibri" w:hAnsi="Calibri" w:cs="Calibri"/>
          <w:shd w:val="clear" w:color="auto" w:fill="FFFFFF"/>
          <w:rPrChange w:id="392" w:author="Author">
            <w:rPr>
              <w:ins w:id="393" w:author="Author"/>
              <w:rFonts w:ascii="Poppins" w:hAnsi="Poppins" w:cs="Poppins"/>
              <w:shd w:val="clear" w:color="auto" w:fill="FFFFFF"/>
            </w:rPr>
          </w:rPrChange>
        </w:rPr>
      </w:pPr>
      <w:ins w:id="394" w:author="Author">
        <w:r w:rsidRPr="00552263">
          <w:rPr>
            <w:rFonts w:ascii="Calibri" w:hAnsi="Calibri" w:cs="Calibri"/>
            <w:shd w:val="clear" w:color="auto" w:fill="FFFFFF"/>
            <w:rPrChange w:id="395" w:author="Author">
              <w:rPr>
                <w:rFonts w:ascii="Poppins" w:hAnsi="Poppins" w:cs="Poppins"/>
                <w:shd w:val="clear" w:color="auto" w:fill="FFFFFF"/>
              </w:rPr>
            </w:rPrChange>
          </w:rPr>
          <w:t>William Johnson, the General Manager has vast knowledge of managing large projects and grants and bringing the community together toward a shared goal. He has more than 40 years’ experience within the organization.</w:t>
        </w:r>
      </w:ins>
    </w:p>
    <w:p w14:paraId="707F1CD5" w14:textId="77777777" w:rsidR="00FA1BDE" w:rsidRPr="00552263" w:rsidRDefault="00FA1BDE" w:rsidP="00FA1BDE">
      <w:pPr>
        <w:rPr>
          <w:ins w:id="396" w:author="Author"/>
          <w:rFonts w:ascii="Calibri" w:hAnsi="Calibri" w:cs="Calibri"/>
          <w:shd w:val="clear" w:color="auto" w:fill="FFFFFF"/>
          <w:rPrChange w:id="397" w:author="Author">
            <w:rPr>
              <w:ins w:id="398" w:author="Author"/>
              <w:rFonts w:ascii="Poppins" w:hAnsi="Poppins" w:cs="Poppins"/>
              <w:shd w:val="clear" w:color="auto" w:fill="FFFFFF"/>
            </w:rPr>
          </w:rPrChange>
        </w:rPr>
      </w:pPr>
    </w:p>
    <w:p w14:paraId="578219D4" w14:textId="77777777" w:rsidR="00FA1BDE" w:rsidRPr="00552263" w:rsidRDefault="00FA1BDE" w:rsidP="00FA1BDE">
      <w:pPr>
        <w:rPr>
          <w:ins w:id="399" w:author="Author"/>
          <w:rFonts w:ascii="Calibri" w:hAnsi="Calibri" w:cs="Calibri"/>
          <w:shd w:val="clear" w:color="auto" w:fill="FFFFFF"/>
          <w:rPrChange w:id="400" w:author="Author">
            <w:rPr>
              <w:ins w:id="401" w:author="Author"/>
              <w:rFonts w:ascii="Poppins" w:hAnsi="Poppins" w:cs="Poppins"/>
              <w:shd w:val="clear" w:color="auto" w:fill="FFFFFF"/>
            </w:rPr>
          </w:rPrChange>
        </w:rPr>
      </w:pPr>
      <w:ins w:id="402" w:author="Author">
        <w:r w:rsidRPr="00552263">
          <w:rPr>
            <w:rFonts w:ascii="Calibri" w:hAnsi="Calibri" w:cs="Calibri"/>
            <w:shd w:val="clear" w:color="auto" w:fill="FFFFFF"/>
            <w:rPrChange w:id="403" w:author="Author">
              <w:rPr>
                <w:rFonts w:ascii="Poppins" w:hAnsi="Poppins" w:cs="Poppins"/>
                <w:shd w:val="clear" w:color="auto" w:fill="FFFFFF"/>
              </w:rPr>
            </w:rPrChange>
          </w:rPr>
          <w:t>Lori Austin is the Chief Financial Officer for the Kansas City Board of Public Utilities. As CFO for the Utility, she manages all financial activities within the organization and has more than 40 years’ experience within the organization.</w:t>
        </w:r>
      </w:ins>
    </w:p>
    <w:p w14:paraId="684C0F9D" w14:textId="77777777" w:rsidR="00FA1BDE" w:rsidRPr="00552263" w:rsidRDefault="00FA1BDE" w:rsidP="00FA1BDE">
      <w:pPr>
        <w:rPr>
          <w:ins w:id="404" w:author="Author"/>
          <w:rFonts w:ascii="Calibri" w:hAnsi="Calibri" w:cs="Calibri"/>
          <w:rPrChange w:id="405" w:author="Author">
            <w:rPr>
              <w:ins w:id="406" w:author="Author"/>
            </w:rPr>
          </w:rPrChange>
        </w:rPr>
      </w:pPr>
    </w:p>
    <w:p w14:paraId="1D946E1A" w14:textId="48FFE4A8" w:rsidR="00D844F8" w:rsidRPr="00552263" w:rsidRDefault="00FA1BDE">
      <w:pPr>
        <w:rPr>
          <w:rFonts w:ascii="Calibri" w:hAnsi="Calibri" w:cs="Calibri"/>
          <w:rPrChange w:id="407" w:author="Author">
            <w:rPr>
              <w:i/>
              <w:iCs/>
            </w:rPr>
          </w:rPrChange>
        </w:rPr>
      </w:pPr>
      <w:ins w:id="408" w:author="Author">
        <w:r w:rsidRPr="00552263">
          <w:rPr>
            <w:rFonts w:ascii="Calibri" w:hAnsi="Calibri" w:cs="Calibri"/>
            <w:color w:val="434B50"/>
            <w:shd w:val="clear" w:color="auto" w:fill="FFFFFF"/>
            <w:rPrChange w:id="409" w:author="Author">
              <w:rPr>
                <w:rFonts w:ascii="Poppins" w:hAnsi="Poppins" w:cs="Poppins"/>
                <w:color w:val="434B50"/>
                <w:sz w:val="21"/>
                <w:szCs w:val="21"/>
                <w:shd w:val="clear" w:color="auto" w:fill="FFFFFF"/>
              </w:rPr>
            </w:rPrChange>
          </w:rPr>
          <w:t xml:space="preserve">Jeremy Ash is the Chief Operating Officer, in charge of Electric &amp; Water operations.  </w:t>
        </w:r>
      </w:ins>
    </w:p>
    <w:p w14:paraId="0AFE587F" w14:textId="59AD8664" w:rsidR="00D844F8" w:rsidRPr="006E429B" w:rsidRDefault="00D844F8" w:rsidP="00D844F8">
      <w:pPr>
        <w:pStyle w:val="ListParagraph"/>
        <w:numPr>
          <w:ilvl w:val="0"/>
          <w:numId w:val="15"/>
        </w:numPr>
        <w:rPr>
          <w:b/>
          <w:bCs/>
          <w:sz w:val="22"/>
          <w:szCs w:val="22"/>
        </w:rPr>
      </w:pPr>
      <w:r w:rsidRPr="006E429B">
        <w:rPr>
          <w:b/>
          <w:bCs/>
          <w:sz w:val="22"/>
          <w:szCs w:val="22"/>
        </w:rPr>
        <w:t xml:space="preserve">Past Performance </w:t>
      </w:r>
    </w:p>
    <w:p w14:paraId="3A05DCF3" w14:textId="77777777" w:rsidR="00D844F8" w:rsidRPr="00216D3E" w:rsidRDefault="00D844F8" w:rsidP="00D844F8">
      <w:pPr>
        <w:rPr>
          <w:i/>
          <w:iCs/>
        </w:rPr>
      </w:pPr>
    </w:p>
    <w:p w14:paraId="5A95C585" w14:textId="691A581A" w:rsidR="00D844F8" w:rsidRPr="006E429B" w:rsidRDefault="00D844F8" w:rsidP="00D844F8">
      <w:pPr>
        <w:pStyle w:val="ListParagraph"/>
        <w:numPr>
          <w:ilvl w:val="0"/>
          <w:numId w:val="15"/>
        </w:numPr>
        <w:rPr>
          <w:b/>
          <w:bCs/>
          <w:sz w:val="22"/>
          <w:szCs w:val="22"/>
        </w:rPr>
      </w:pPr>
      <w:r w:rsidRPr="006E429B">
        <w:rPr>
          <w:b/>
          <w:bCs/>
          <w:sz w:val="22"/>
          <w:szCs w:val="22"/>
        </w:rPr>
        <w:t xml:space="preserve">Reporting Requirements </w:t>
      </w:r>
    </w:p>
    <w:p w14:paraId="5D08564F" w14:textId="77777777" w:rsidR="00D844F8" w:rsidRPr="00216D3E" w:rsidRDefault="00D844F8" w:rsidP="00D844F8">
      <w:pPr>
        <w:rPr>
          <w:i/>
          <w:iCs/>
        </w:rPr>
      </w:pPr>
    </w:p>
    <w:p w14:paraId="3EC760CC" w14:textId="77777777" w:rsidR="00D844F8" w:rsidRPr="006E429B" w:rsidRDefault="00D844F8" w:rsidP="00D844F8">
      <w:pPr>
        <w:pStyle w:val="ListParagraph"/>
        <w:numPr>
          <w:ilvl w:val="0"/>
          <w:numId w:val="15"/>
        </w:numPr>
        <w:rPr>
          <w:b/>
          <w:bCs/>
          <w:sz w:val="22"/>
          <w:szCs w:val="22"/>
        </w:rPr>
      </w:pPr>
      <w:r w:rsidRPr="006E429B">
        <w:rPr>
          <w:b/>
          <w:bCs/>
          <w:sz w:val="22"/>
          <w:szCs w:val="22"/>
        </w:rPr>
        <w:t xml:space="preserve">Staff Expertise </w:t>
      </w:r>
    </w:p>
    <w:p w14:paraId="6C17F149" w14:textId="6D907E05" w:rsidR="00D844F8" w:rsidRPr="00216D3E" w:rsidRDefault="00D844F8" w:rsidP="00D844F8">
      <w:pPr>
        <w:rPr>
          <w:i/>
          <w:iCs/>
        </w:rPr>
      </w:pPr>
    </w:p>
    <w:p w14:paraId="4F636E36" w14:textId="592F4C24" w:rsidR="00AE55B1" w:rsidRPr="006E429B" w:rsidRDefault="00D844F8" w:rsidP="00AE55B1">
      <w:pPr>
        <w:pStyle w:val="Heading1"/>
        <w:numPr>
          <w:ilvl w:val="0"/>
          <w:numId w:val="7"/>
        </w:numPr>
        <w:ind w:left="360"/>
        <w:rPr>
          <w:sz w:val="22"/>
          <w:szCs w:val="22"/>
        </w:rPr>
      </w:pPr>
      <w:r w:rsidRPr="006E429B">
        <w:rPr>
          <w:sz w:val="22"/>
          <w:szCs w:val="22"/>
        </w:rPr>
        <w:t>Budget</w:t>
      </w:r>
      <w:r w:rsidR="407B958E" w:rsidRPr="006E429B">
        <w:rPr>
          <w:sz w:val="22"/>
          <w:szCs w:val="22"/>
        </w:rPr>
        <w:t xml:space="preserve"> (</w:t>
      </w:r>
      <w:r w:rsidR="001839E0">
        <w:rPr>
          <w:sz w:val="22"/>
          <w:szCs w:val="22"/>
        </w:rPr>
        <w:t xml:space="preserve">Optional Budget Spreadsheet and </w:t>
      </w:r>
      <w:r w:rsidR="407B958E" w:rsidRPr="006E429B">
        <w:rPr>
          <w:sz w:val="22"/>
          <w:szCs w:val="22"/>
        </w:rPr>
        <w:t>up to 10 additional pages</w:t>
      </w:r>
      <w:r w:rsidR="00C339F1" w:rsidRPr="006E429B">
        <w:rPr>
          <w:sz w:val="22"/>
          <w:szCs w:val="22"/>
        </w:rPr>
        <w:t xml:space="preserve"> may be added if needed as an appendix</w:t>
      </w:r>
      <w:r w:rsidR="006E429B">
        <w:rPr>
          <w:sz w:val="22"/>
          <w:szCs w:val="22"/>
        </w:rPr>
        <w:t xml:space="preserve"> to the Workplan</w:t>
      </w:r>
      <w:r w:rsidR="407B958E" w:rsidRPr="006E429B">
        <w:rPr>
          <w:sz w:val="22"/>
          <w:szCs w:val="22"/>
        </w:rPr>
        <w:t>)</w:t>
      </w:r>
    </w:p>
    <w:p w14:paraId="6C302268" w14:textId="77777777" w:rsidR="006A1380" w:rsidRDefault="006A1380" w:rsidP="007962E8">
      <w:pPr>
        <w:pStyle w:val="ListParagraph"/>
        <w:rPr>
          <w:b/>
          <w:bCs/>
          <w:sz w:val="22"/>
          <w:szCs w:val="22"/>
        </w:rPr>
      </w:pPr>
    </w:p>
    <w:p w14:paraId="02B08002" w14:textId="464F5301" w:rsidR="007B62A7" w:rsidRPr="006E429B" w:rsidRDefault="007B62A7" w:rsidP="007B62A7">
      <w:pPr>
        <w:pStyle w:val="ListParagraph"/>
        <w:numPr>
          <w:ilvl w:val="0"/>
          <w:numId w:val="18"/>
        </w:numPr>
        <w:rPr>
          <w:b/>
          <w:bCs/>
          <w:sz w:val="22"/>
          <w:szCs w:val="22"/>
        </w:rPr>
      </w:pPr>
      <w:r w:rsidRPr="006E429B">
        <w:rPr>
          <w:b/>
          <w:bCs/>
          <w:sz w:val="22"/>
          <w:szCs w:val="22"/>
        </w:rPr>
        <w:t xml:space="preserve">Budget Detail </w:t>
      </w:r>
    </w:p>
    <w:p w14:paraId="3F5BD55E" w14:textId="77777777" w:rsidR="006A1380" w:rsidRDefault="006A1380" w:rsidP="00AE55B1">
      <w:pPr>
        <w:ind w:left="360" w:firstLine="720"/>
      </w:pPr>
    </w:p>
    <w:p w14:paraId="150965E5" w14:textId="48130F60" w:rsidR="007B62A7" w:rsidRPr="00216D3E" w:rsidRDefault="007B62A7" w:rsidP="00AE55B1">
      <w:pPr>
        <w:ind w:left="360" w:firstLine="720"/>
      </w:pPr>
      <w:r w:rsidRPr="00216D3E">
        <w:t>Budget Categories</w:t>
      </w:r>
      <w:r w:rsidR="00CE66E7" w:rsidRPr="00216D3E">
        <w:t xml:space="preserve"> – Applicants may use the Optional Budget </w:t>
      </w:r>
      <w:r w:rsidR="001839E0">
        <w:t>Spreadsheet</w:t>
      </w:r>
    </w:p>
    <w:p w14:paraId="1D7F188D" w14:textId="77777777" w:rsidR="006A1380" w:rsidRPr="007962E8" w:rsidRDefault="006A1380" w:rsidP="007962E8">
      <w:pPr>
        <w:pStyle w:val="ListParagraph"/>
        <w:ind w:left="1440"/>
        <w:rPr>
          <w:i/>
          <w:sz w:val="22"/>
          <w:szCs w:val="22"/>
        </w:rPr>
      </w:pPr>
    </w:p>
    <w:p w14:paraId="2E376992" w14:textId="4B808BC6" w:rsidR="007B62A7" w:rsidRPr="00216D3E" w:rsidRDefault="007B62A7" w:rsidP="007B62A7">
      <w:pPr>
        <w:pStyle w:val="ListParagraph"/>
        <w:numPr>
          <w:ilvl w:val="0"/>
          <w:numId w:val="20"/>
        </w:numPr>
        <w:rPr>
          <w:i/>
          <w:iCs/>
          <w:sz w:val="22"/>
          <w:szCs w:val="22"/>
        </w:rPr>
      </w:pPr>
      <w:r w:rsidRPr="00216D3E">
        <w:rPr>
          <w:i/>
          <w:iCs/>
          <w:sz w:val="22"/>
          <w:szCs w:val="22"/>
          <w:u w:val="single"/>
        </w:rPr>
        <w:t>Personnel</w:t>
      </w:r>
      <w:r w:rsidRPr="00216D3E">
        <w:rPr>
          <w:i/>
          <w:iCs/>
          <w:sz w:val="22"/>
          <w:szCs w:val="22"/>
        </w:rPr>
        <w:t xml:space="preserve"> </w:t>
      </w:r>
    </w:p>
    <w:p w14:paraId="47C6369F" w14:textId="19EC01AC" w:rsidR="007B62A7" w:rsidRPr="00216D3E" w:rsidRDefault="007B62A7" w:rsidP="007B62A7">
      <w:pPr>
        <w:pStyle w:val="ListParagraph"/>
        <w:numPr>
          <w:ilvl w:val="0"/>
          <w:numId w:val="20"/>
        </w:numPr>
        <w:rPr>
          <w:i/>
          <w:iCs/>
          <w:sz w:val="22"/>
          <w:szCs w:val="22"/>
        </w:rPr>
      </w:pPr>
      <w:r w:rsidRPr="00216D3E">
        <w:rPr>
          <w:i/>
          <w:iCs/>
          <w:sz w:val="22"/>
          <w:szCs w:val="22"/>
          <w:u w:val="single"/>
        </w:rPr>
        <w:t>Fringe Benefits</w:t>
      </w:r>
    </w:p>
    <w:p w14:paraId="7831DDBD" w14:textId="598754F6" w:rsidR="007B62A7" w:rsidRPr="00216D3E" w:rsidRDefault="007B62A7" w:rsidP="007B62A7">
      <w:pPr>
        <w:pStyle w:val="ListParagraph"/>
        <w:numPr>
          <w:ilvl w:val="0"/>
          <w:numId w:val="20"/>
        </w:numPr>
        <w:rPr>
          <w:i/>
          <w:iCs/>
          <w:sz w:val="22"/>
          <w:szCs w:val="22"/>
        </w:rPr>
      </w:pPr>
      <w:r w:rsidRPr="00216D3E">
        <w:rPr>
          <w:i/>
          <w:iCs/>
          <w:sz w:val="22"/>
          <w:szCs w:val="22"/>
          <w:u w:val="single"/>
        </w:rPr>
        <w:t>Travel</w:t>
      </w:r>
      <w:r w:rsidRPr="00216D3E">
        <w:rPr>
          <w:i/>
          <w:iCs/>
          <w:sz w:val="22"/>
          <w:szCs w:val="22"/>
        </w:rPr>
        <w:t xml:space="preserve"> </w:t>
      </w:r>
    </w:p>
    <w:p w14:paraId="60F37AB2" w14:textId="37D340D4" w:rsidR="007B62A7" w:rsidRPr="00216D3E" w:rsidRDefault="007B62A7" w:rsidP="007B62A7">
      <w:pPr>
        <w:pStyle w:val="ListParagraph"/>
        <w:numPr>
          <w:ilvl w:val="0"/>
          <w:numId w:val="20"/>
        </w:numPr>
        <w:rPr>
          <w:i/>
          <w:iCs/>
          <w:sz w:val="22"/>
          <w:szCs w:val="22"/>
        </w:rPr>
      </w:pPr>
      <w:r w:rsidRPr="00216D3E">
        <w:rPr>
          <w:i/>
          <w:iCs/>
          <w:sz w:val="22"/>
          <w:szCs w:val="22"/>
          <w:u w:val="single"/>
        </w:rPr>
        <w:t>Equipment</w:t>
      </w:r>
    </w:p>
    <w:p w14:paraId="38737701" w14:textId="1CD59D37" w:rsidR="007B62A7" w:rsidRPr="00216D3E" w:rsidRDefault="007B62A7" w:rsidP="007B62A7">
      <w:pPr>
        <w:pStyle w:val="ListParagraph"/>
        <w:numPr>
          <w:ilvl w:val="0"/>
          <w:numId w:val="20"/>
        </w:numPr>
        <w:rPr>
          <w:i/>
          <w:iCs/>
          <w:sz w:val="22"/>
          <w:szCs w:val="22"/>
        </w:rPr>
      </w:pPr>
      <w:r w:rsidRPr="00216D3E">
        <w:rPr>
          <w:i/>
          <w:iCs/>
          <w:sz w:val="22"/>
          <w:szCs w:val="22"/>
          <w:u w:val="single"/>
        </w:rPr>
        <w:t>Supplies</w:t>
      </w:r>
      <w:r w:rsidRPr="00216D3E">
        <w:rPr>
          <w:i/>
          <w:iCs/>
          <w:sz w:val="22"/>
          <w:szCs w:val="22"/>
        </w:rPr>
        <w:t xml:space="preserve"> </w:t>
      </w:r>
    </w:p>
    <w:p w14:paraId="40A94611" w14:textId="49FCF609" w:rsidR="007B62A7" w:rsidRPr="00216D3E" w:rsidRDefault="007B62A7" w:rsidP="007B62A7">
      <w:pPr>
        <w:pStyle w:val="ListParagraph"/>
        <w:numPr>
          <w:ilvl w:val="0"/>
          <w:numId w:val="20"/>
        </w:numPr>
        <w:rPr>
          <w:i/>
          <w:iCs/>
          <w:sz w:val="22"/>
          <w:szCs w:val="22"/>
        </w:rPr>
      </w:pPr>
      <w:r w:rsidRPr="00216D3E">
        <w:rPr>
          <w:i/>
          <w:iCs/>
          <w:sz w:val="22"/>
          <w:szCs w:val="22"/>
          <w:u w:val="single"/>
        </w:rPr>
        <w:t>Contractual</w:t>
      </w:r>
      <w:r w:rsidRPr="00216D3E">
        <w:rPr>
          <w:i/>
          <w:iCs/>
          <w:sz w:val="22"/>
          <w:szCs w:val="22"/>
        </w:rPr>
        <w:t xml:space="preserve"> </w:t>
      </w:r>
    </w:p>
    <w:p w14:paraId="38F1D8D0" w14:textId="087793CF" w:rsidR="007B62A7" w:rsidRPr="00216D3E" w:rsidRDefault="007B62A7" w:rsidP="007B62A7">
      <w:pPr>
        <w:pStyle w:val="ListParagraph"/>
        <w:numPr>
          <w:ilvl w:val="0"/>
          <w:numId w:val="20"/>
        </w:numPr>
        <w:rPr>
          <w:i/>
          <w:iCs/>
          <w:sz w:val="22"/>
          <w:szCs w:val="22"/>
        </w:rPr>
      </w:pPr>
      <w:r w:rsidRPr="00216D3E">
        <w:rPr>
          <w:i/>
          <w:iCs/>
          <w:sz w:val="22"/>
          <w:szCs w:val="22"/>
          <w:u w:val="single"/>
        </w:rPr>
        <w:t>Other</w:t>
      </w:r>
      <w:r w:rsidRPr="00216D3E">
        <w:rPr>
          <w:i/>
          <w:iCs/>
          <w:sz w:val="22"/>
          <w:szCs w:val="22"/>
        </w:rPr>
        <w:t xml:space="preserve"> </w:t>
      </w:r>
    </w:p>
    <w:p w14:paraId="5C68B84E" w14:textId="0AECF9FE" w:rsidR="007B62A7" w:rsidRPr="00216D3E" w:rsidRDefault="007B62A7" w:rsidP="007B62A7">
      <w:pPr>
        <w:pStyle w:val="ListParagraph"/>
        <w:numPr>
          <w:ilvl w:val="0"/>
          <w:numId w:val="20"/>
        </w:numPr>
        <w:rPr>
          <w:i/>
          <w:iCs/>
          <w:sz w:val="22"/>
          <w:szCs w:val="22"/>
        </w:rPr>
      </w:pPr>
      <w:r w:rsidRPr="00216D3E">
        <w:rPr>
          <w:i/>
          <w:iCs/>
          <w:sz w:val="22"/>
          <w:szCs w:val="22"/>
          <w:u w:val="single"/>
        </w:rPr>
        <w:lastRenderedPageBreak/>
        <w:t>Indirect Charges</w:t>
      </w:r>
      <w:r w:rsidRPr="00216D3E">
        <w:rPr>
          <w:i/>
          <w:iCs/>
          <w:sz w:val="22"/>
          <w:szCs w:val="22"/>
        </w:rPr>
        <w:t xml:space="preserve"> </w:t>
      </w:r>
    </w:p>
    <w:p w14:paraId="25E16884" w14:textId="77777777" w:rsidR="007B62A7" w:rsidRPr="00216D3E" w:rsidRDefault="007B62A7" w:rsidP="007B62A7">
      <w:pPr>
        <w:rPr>
          <w:b/>
          <w:bCs/>
        </w:rPr>
      </w:pPr>
    </w:p>
    <w:p w14:paraId="482B9123" w14:textId="003A7407" w:rsidR="007B62A7" w:rsidRPr="006E429B" w:rsidRDefault="007B62A7" w:rsidP="007B62A7">
      <w:pPr>
        <w:pStyle w:val="ListParagraph"/>
        <w:numPr>
          <w:ilvl w:val="0"/>
          <w:numId w:val="18"/>
        </w:numPr>
        <w:rPr>
          <w:b/>
          <w:bCs/>
          <w:sz w:val="22"/>
          <w:szCs w:val="22"/>
        </w:rPr>
      </w:pPr>
      <w:r w:rsidRPr="006E429B">
        <w:rPr>
          <w:b/>
          <w:bCs/>
          <w:sz w:val="22"/>
          <w:szCs w:val="22"/>
        </w:rPr>
        <w:t xml:space="preserve">Expenditure of Awarded Funds </w:t>
      </w:r>
    </w:p>
    <w:p w14:paraId="27B1B221" w14:textId="77777777" w:rsidR="007B62A7" w:rsidRPr="00216D3E" w:rsidRDefault="007B62A7" w:rsidP="007B62A7">
      <w:pPr>
        <w:rPr>
          <w:b/>
          <w:bCs/>
        </w:rPr>
      </w:pPr>
    </w:p>
    <w:p w14:paraId="4A6BBF56" w14:textId="77777777" w:rsidR="007B62A7" w:rsidRPr="006E429B" w:rsidRDefault="007B62A7" w:rsidP="007B62A7">
      <w:pPr>
        <w:pStyle w:val="ListParagraph"/>
        <w:numPr>
          <w:ilvl w:val="0"/>
          <w:numId w:val="18"/>
        </w:numPr>
        <w:rPr>
          <w:b/>
          <w:bCs/>
          <w:sz w:val="22"/>
          <w:szCs w:val="22"/>
        </w:rPr>
      </w:pPr>
      <w:r w:rsidRPr="006E429B">
        <w:rPr>
          <w:b/>
          <w:bCs/>
          <w:sz w:val="22"/>
          <w:szCs w:val="22"/>
        </w:rPr>
        <w:t xml:space="preserve">Reasonableness of Costs </w:t>
      </w:r>
    </w:p>
    <w:p w14:paraId="6C1EC47E" w14:textId="6A364663" w:rsidR="007F15F4" w:rsidRDefault="00D05F3E" w:rsidP="00552263">
      <w:pPr>
        <w:ind w:left="720"/>
        <w:rPr>
          <w:ins w:id="410" w:author="Author"/>
        </w:rPr>
      </w:pPr>
      <w:ins w:id="411" w:author="Author">
        <w:r>
          <w:t>The Low-Income Community Solar Project Alpha is expected to incur the following costs associated with the project. The BPU expects total personnel and fringe benefit costs for BPU staff to be approximately $361,900. There will also likely be some insignificant costs associated with customer service, public relations, information technology, etc. that are unaccounted for as part of the Low-Income Community Solar Project Alpha but it is believed the bulk of the work from a staff responsibility will be in the tracking of output and the value of that output such that the appropriate savings can be awarded to those low-income recipients.</w:t>
        </w:r>
      </w:ins>
    </w:p>
    <w:p w14:paraId="3F37315C" w14:textId="436D77C1" w:rsidR="00D05F3E" w:rsidRDefault="00D05F3E" w:rsidP="00552263">
      <w:pPr>
        <w:ind w:left="720"/>
        <w:rPr>
          <w:ins w:id="412" w:author="Author"/>
        </w:rPr>
      </w:pPr>
    </w:p>
    <w:p w14:paraId="5997FF14" w14:textId="152729C7" w:rsidR="00D05F3E" w:rsidRDefault="00D05F3E" w:rsidP="00552263">
      <w:pPr>
        <w:ind w:left="720"/>
        <w:rPr>
          <w:ins w:id="413" w:author="Author"/>
        </w:rPr>
      </w:pPr>
      <w:ins w:id="414" w:author="Author">
        <w:r>
          <w:t>No additional travel, equipment, or supplies are expected to be needed by internal staff to manage the information or power associated with the Low-Income Community Solar Project Alpha.</w:t>
        </w:r>
      </w:ins>
    </w:p>
    <w:p w14:paraId="1A7A8479" w14:textId="6938CCE1" w:rsidR="00D05F3E" w:rsidRDefault="00D05F3E" w:rsidP="00552263">
      <w:pPr>
        <w:ind w:left="720"/>
        <w:rPr>
          <w:ins w:id="415" w:author="Author"/>
        </w:rPr>
      </w:pPr>
    </w:p>
    <w:p w14:paraId="4318B30C" w14:textId="7D1CF484" w:rsidR="00D05F3E" w:rsidRDefault="00D05F3E" w:rsidP="00552263">
      <w:pPr>
        <w:ind w:left="720"/>
        <w:rPr>
          <w:ins w:id="416" w:author="Author"/>
        </w:rPr>
      </w:pPr>
      <w:ins w:id="417" w:author="Author">
        <w:r>
          <w:t>It is currently expected that the 5MW AC project will cost approximately $10,125,000 to build and construct</w:t>
        </w:r>
        <w:r w:rsidR="003409CE">
          <w:t xml:space="preserve"> under the provisions set forth under the Davis Bacon Prevailing Wage requirements and the Build America, Buy America program where as the project would expect to receive funding of 30% through the metrics associated with the Inflation Reduction Act Investment Tax Credit.</w:t>
        </w:r>
      </w:ins>
    </w:p>
    <w:p w14:paraId="5ADD6303" w14:textId="7A2C5C0D" w:rsidR="003409CE" w:rsidRDefault="003409CE" w:rsidP="00552263">
      <w:pPr>
        <w:ind w:left="720"/>
        <w:rPr>
          <w:ins w:id="418" w:author="Author"/>
        </w:rPr>
      </w:pPr>
    </w:p>
    <w:p w14:paraId="12D4697E" w14:textId="15314717" w:rsidR="003409CE" w:rsidRDefault="003409CE" w:rsidP="00552263">
      <w:pPr>
        <w:ind w:left="720"/>
        <w:rPr>
          <w:ins w:id="419" w:author="Author"/>
        </w:rPr>
      </w:pPr>
      <w:ins w:id="420" w:author="Author">
        <w:r>
          <w:t>The project will also require on-going maintenance requirements</w:t>
        </w:r>
        <w:r w:rsidR="002426CC">
          <w:t>, insurance, etc. and it is currently expected to cost approximately $427,000 over the first 5 years</w:t>
        </w:r>
        <w:r>
          <w:t xml:space="preserve">. </w:t>
        </w:r>
      </w:ins>
    </w:p>
    <w:p w14:paraId="736F8991" w14:textId="18FD84C0" w:rsidR="003409CE" w:rsidRDefault="003409CE" w:rsidP="00552263">
      <w:pPr>
        <w:ind w:left="720"/>
        <w:rPr>
          <w:ins w:id="421" w:author="Author"/>
        </w:rPr>
      </w:pPr>
    </w:p>
    <w:p w14:paraId="50DA8401" w14:textId="3108B00B" w:rsidR="003409CE" w:rsidRDefault="003409CE" w:rsidP="00552263">
      <w:pPr>
        <w:ind w:left="720"/>
        <w:rPr>
          <w:ins w:id="422" w:author="Author"/>
        </w:rPr>
      </w:pPr>
      <w:ins w:id="423" w:author="Author">
        <w:r>
          <w:t xml:space="preserve">The goal of both the build and development stage as well as the maintenance stage is to utilize talent through local community college programs to ensure the growth of the industry locally while providing a </w:t>
        </w:r>
        <w:r w:rsidR="002426CC">
          <w:t>real-life</w:t>
        </w:r>
        <w:r>
          <w:t xml:space="preserve"> classroom for workforce development. </w:t>
        </w:r>
      </w:ins>
    </w:p>
    <w:p w14:paraId="35566785" w14:textId="4ECE24C5" w:rsidR="002426CC" w:rsidRDefault="002426CC" w:rsidP="00552263">
      <w:pPr>
        <w:ind w:left="720"/>
        <w:rPr>
          <w:ins w:id="424" w:author="Author"/>
        </w:rPr>
      </w:pPr>
    </w:p>
    <w:p w14:paraId="55657008" w14:textId="439EE510" w:rsidR="002426CC" w:rsidRDefault="002426CC" w:rsidP="00552263">
      <w:pPr>
        <w:ind w:left="720"/>
        <w:rPr>
          <w:ins w:id="425" w:author="Author"/>
        </w:rPr>
      </w:pPr>
      <w:ins w:id="426" w:author="Author">
        <w:r>
          <w:t xml:space="preserve">No other material costs are expected. The idea behind the program and project is to showcase the ability for low-income urban communities to both improve air quality in the disadvantaged communities but to do so in a way that reduces the energy burden associated with households in those communities. This project is scalable and thus by proving Low-Income Community Solar Project Alpha is not only doable but replicable, the BPU and others can use the model as a mechanism to expand localized solar projects and hopefully means that Project Beta and more can follow in the footsteps. </w:t>
        </w:r>
      </w:ins>
    </w:p>
    <w:p w14:paraId="41C67D77" w14:textId="76C81239" w:rsidR="002426CC" w:rsidRDefault="002426CC" w:rsidP="00552263">
      <w:pPr>
        <w:ind w:left="720"/>
        <w:rPr>
          <w:ins w:id="427" w:author="Author"/>
        </w:rPr>
      </w:pPr>
    </w:p>
    <w:p w14:paraId="7470064C" w14:textId="6EEF015C" w:rsidR="002426CC" w:rsidRDefault="002426CC" w:rsidP="00552263">
      <w:pPr>
        <w:ind w:left="720"/>
        <w:rPr>
          <w:ins w:id="428" w:author="Author"/>
        </w:rPr>
      </w:pPr>
      <w:ins w:id="429" w:author="Author">
        <w:r>
          <w:t>The expenditure of the awarded funds</w:t>
        </w:r>
        <w:r w:rsidR="00022040">
          <w:t xml:space="preserve"> </w:t>
        </w:r>
        <w:del w:id="430" w:author="Author">
          <w:r w:rsidDel="005C130A">
            <w:delText xml:space="preserve"> are</w:delText>
          </w:r>
        </w:del>
        <w:r w:rsidR="005C130A">
          <w:t>is</w:t>
        </w:r>
        <w:r>
          <w:t xml:space="preserve"> expected to </w:t>
        </w:r>
        <w:r w:rsidR="00022040">
          <w:t xml:space="preserve">be </w:t>
        </w:r>
        <w:r>
          <w:t>a relatively simple process. The number of development firms and the local talent pool are expected to make getting bids and the bid process relatively straightforward and should yield positive results both financially but also in terms of moving the project forward at a robust pace.</w:t>
        </w:r>
      </w:ins>
    </w:p>
    <w:p w14:paraId="1D11A27F" w14:textId="48939B28" w:rsidR="002426CC" w:rsidRDefault="002426CC" w:rsidP="00552263">
      <w:pPr>
        <w:ind w:left="720"/>
        <w:rPr>
          <w:ins w:id="431" w:author="Author"/>
        </w:rPr>
      </w:pPr>
    </w:p>
    <w:p w14:paraId="61B43023" w14:textId="35D36B39" w:rsidR="002426CC" w:rsidRPr="00552263" w:rsidRDefault="002426CC">
      <w:pPr>
        <w:ind w:left="720"/>
        <w:rPr>
          <w:rPrChange w:id="432" w:author="Author">
            <w:rPr>
              <w:i/>
              <w:iCs/>
            </w:rPr>
          </w:rPrChange>
        </w:rPr>
        <w:pPrChange w:id="433" w:author="Author">
          <w:pPr/>
        </w:pPrChange>
      </w:pPr>
      <w:ins w:id="434" w:author="Author">
        <w:r>
          <w:t xml:space="preserve">The reasonableness of costs </w:t>
        </w:r>
        <w:r w:rsidR="00022040">
          <w:t>is</w:t>
        </w:r>
        <w:del w:id="435" w:author="Author">
          <w:r w:rsidDel="00022040">
            <w:delText>are</w:delText>
          </w:r>
        </w:del>
        <w:r>
          <w:t xml:space="preserve"> based on numerous</w:t>
        </w:r>
        <w:r w:rsidR="00552263">
          <w:t xml:space="preserve"> proposals on other projects within the state. Costs may be marginally higher or lower depending on the various soft and hard costs associated with the project but are expected to be reasonably close at the time of application. Solar projects are highly scalable and thus the project size can be modified slightly to ensure the best use of the award and funds available.</w:t>
        </w:r>
      </w:ins>
    </w:p>
    <w:sectPr w:rsidR="002426CC" w:rsidRPr="00552263" w:rsidSect="00AE1D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D9815" w14:textId="77777777" w:rsidR="00304FD0" w:rsidRDefault="00304FD0" w:rsidP="00CE3F77">
      <w:r>
        <w:separator/>
      </w:r>
    </w:p>
  </w:endnote>
  <w:endnote w:type="continuationSeparator" w:id="0">
    <w:p w14:paraId="6B4868DA" w14:textId="77777777" w:rsidR="00304FD0" w:rsidRDefault="00304FD0" w:rsidP="00CE3F77">
      <w:r>
        <w:continuationSeparator/>
      </w:r>
    </w:p>
  </w:endnote>
  <w:endnote w:type="continuationNotice" w:id="1">
    <w:p w14:paraId="0B0D1DED" w14:textId="77777777" w:rsidR="00304FD0" w:rsidRDefault="00304F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Poppins">
    <w:altName w:val="Poppins"/>
    <w:charset w:val="00"/>
    <w:family w:val="auto"/>
    <w:pitch w:val="variable"/>
    <w:sig w:usb0="00008007" w:usb1="00000000" w:usb2="00000000" w:usb3="00000000" w:csb0="000000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905B9" w14:textId="77777777" w:rsidR="00304FD0" w:rsidRDefault="00304FD0" w:rsidP="00CE3F77">
      <w:r>
        <w:separator/>
      </w:r>
    </w:p>
  </w:footnote>
  <w:footnote w:type="continuationSeparator" w:id="0">
    <w:p w14:paraId="0F231EA3" w14:textId="77777777" w:rsidR="00304FD0" w:rsidRDefault="00304FD0" w:rsidP="00CE3F77">
      <w:r>
        <w:continuationSeparator/>
      </w:r>
    </w:p>
  </w:footnote>
  <w:footnote w:type="continuationNotice" w:id="1">
    <w:p w14:paraId="2B648E40" w14:textId="77777777" w:rsidR="00304FD0" w:rsidRDefault="00304FD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A92"/>
    <w:multiLevelType w:val="hybridMultilevel"/>
    <w:tmpl w:val="80B0608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02223AF"/>
    <w:multiLevelType w:val="hybridMultilevel"/>
    <w:tmpl w:val="2F705A2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1801F2C"/>
    <w:multiLevelType w:val="hybridMultilevel"/>
    <w:tmpl w:val="A75E6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E92A79"/>
    <w:multiLevelType w:val="hybridMultilevel"/>
    <w:tmpl w:val="4718B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9E6033"/>
    <w:multiLevelType w:val="hybridMultilevel"/>
    <w:tmpl w:val="ACC0E6C8"/>
    <w:lvl w:ilvl="0" w:tplc="FFFFFFFF">
      <w:start w:val="1"/>
      <w:numFmt w:val="decimal"/>
      <w:lvlText w:val="%1."/>
      <w:lvlJc w:val="left"/>
      <w:pPr>
        <w:ind w:left="1800" w:hanging="360"/>
      </w:pPr>
      <w:rPr>
        <w:rFonts w:hint="default"/>
      </w:rPr>
    </w:lvl>
    <w:lvl w:ilvl="1" w:tplc="FFFFFFFF" w:tentative="1">
      <w:start w:val="1"/>
      <w:numFmt w:val="bullet"/>
      <w:lvlText w:val="o"/>
      <w:lvlJc w:val="left"/>
      <w:pPr>
        <w:ind w:left="2520" w:hanging="360"/>
      </w:pPr>
      <w:rPr>
        <w:rFonts w:ascii="Segoe UI" w:hAnsi="Segoe UI" w:cs="Segoe UI" w:hint="default"/>
      </w:rPr>
    </w:lvl>
    <w:lvl w:ilvl="2" w:tplc="FFFFFFFF" w:tentative="1">
      <w:start w:val="1"/>
      <w:numFmt w:val="bullet"/>
      <w:lvlText w:val=""/>
      <w:lvlJc w:val="left"/>
      <w:pPr>
        <w:ind w:left="3240" w:hanging="360"/>
      </w:pPr>
      <w:rPr>
        <w:rFonts w:ascii="Calibri" w:hAnsi="Calibri" w:hint="default"/>
      </w:rPr>
    </w:lvl>
    <w:lvl w:ilvl="3" w:tplc="FFFFFFFF" w:tentative="1">
      <w:start w:val="1"/>
      <w:numFmt w:val="bullet"/>
      <w:lvlText w:val=""/>
      <w:lvlJc w:val="left"/>
      <w:pPr>
        <w:ind w:left="3960" w:hanging="360"/>
      </w:pPr>
      <w:rPr>
        <w:rFonts w:ascii="Cambria Math" w:hAnsi="Cambria Math" w:hint="default"/>
      </w:rPr>
    </w:lvl>
    <w:lvl w:ilvl="4" w:tplc="FFFFFFFF" w:tentative="1">
      <w:start w:val="1"/>
      <w:numFmt w:val="bullet"/>
      <w:lvlText w:val="o"/>
      <w:lvlJc w:val="left"/>
      <w:pPr>
        <w:ind w:left="4680" w:hanging="360"/>
      </w:pPr>
      <w:rPr>
        <w:rFonts w:ascii="Segoe UI" w:hAnsi="Segoe UI" w:cs="Segoe UI" w:hint="default"/>
      </w:rPr>
    </w:lvl>
    <w:lvl w:ilvl="5" w:tplc="FFFFFFFF" w:tentative="1">
      <w:start w:val="1"/>
      <w:numFmt w:val="bullet"/>
      <w:lvlText w:val=""/>
      <w:lvlJc w:val="left"/>
      <w:pPr>
        <w:ind w:left="5400" w:hanging="360"/>
      </w:pPr>
      <w:rPr>
        <w:rFonts w:ascii="Calibri" w:hAnsi="Calibri" w:hint="default"/>
      </w:rPr>
    </w:lvl>
    <w:lvl w:ilvl="6" w:tplc="FFFFFFFF" w:tentative="1">
      <w:start w:val="1"/>
      <w:numFmt w:val="bullet"/>
      <w:lvlText w:val=""/>
      <w:lvlJc w:val="left"/>
      <w:pPr>
        <w:ind w:left="6120" w:hanging="360"/>
      </w:pPr>
      <w:rPr>
        <w:rFonts w:ascii="Cambria Math" w:hAnsi="Cambria Math" w:hint="default"/>
      </w:rPr>
    </w:lvl>
    <w:lvl w:ilvl="7" w:tplc="FFFFFFFF" w:tentative="1">
      <w:start w:val="1"/>
      <w:numFmt w:val="bullet"/>
      <w:lvlText w:val="o"/>
      <w:lvlJc w:val="left"/>
      <w:pPr>
        <w:ind w:left="6840" w:hanging="360"/>
      </w:pPr>
      <w:rPr>
        <w:rFonts w:ascii="Segoe UI" w:hAnsi="Segoe UI" w:cs="Segoe UI" w:hint="default"/>
      </w:rPr>
    </w:lvl>
    <w:lvl w:ilvl="8" w:tplc="FFFFFFFF" w:tentative="1">
      <w:start w:val="1"/>
      <w:numFmt w:val="bullet"/>
      <w:lvlText w:val=""/>
      <w:lvlJc w:val="left"/>
      <w:pPr>
        <w:ind w:left="7560" w:hanging="360"/>
      </w:pPr>
      <w:rPr>
        <w:rFonts w:ascii="Calibri" w:hAnsi="Calibri" w:hint="default"/>
      </w:rPr>
    </w:lvl>
  </w:abstractNum>
  <w:abstractNum w:abstractNumId="5" w15:restartNumberingAfterBreak="0">
    <w:nsid w:val="26803E11"/>
    <w:multiLevelType w:val="hybridMultilevel"/>
    <w:tmpl w:val="F5BE23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C862C3"/>
    <w:multiLevelType w:val="hybridMultilevel"/>
    <w:tmpl w:val="6B7E4C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BC1887"/>
    <w:multiLevelType w:val="hybridMultilevel"/>
    <w:tmpl w:val="4356B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D644C1"/>
    <w:multiLevelType w:val="hybridMultilevel"/>
    <w:tmpl w:val="A8508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437809"/>
    <w:multiLevelType w:val="hybridMultilevel"/>
    <w:tmpl w:val="24BC83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F458A8"/>
    <w:multiLevelType w:val="hybridMultilevel"/>
    <w:tmpl w:val="3ABCB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507356"/>
    <w:multiLevelType w:val="hybridMultilevel"/>
    <w:tmpl w:val="D3028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4A3E11"/>
    <w:multiLevelType w:val="hybridMultilevel"/>
    <w:tmpl w:val="85D84AF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59752CB3"/>
    <w:multiLevelType w:val="hybridMultilevel"/>
    <w:tmpl w:val="7276A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5C439D"/>
    <w:multiLevelType w:val="hybridMultilevel"/>
    <w:tmpl w:val="5A90C1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2EC4CC6"/>
    <w:multiLevelType w:val="hybridMultilevel"/>
    <w:tmpl w:val="E8F6AE0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79417C5"/>
    <w:multiLevelType w:val="hybridMultilevel"/>
    <w:tmpl w:val="194618E6"/>
    <w:lvl w:ilvl="0" w:tplc="71147F20">
      <w:start w:val="1"/>
      <w:numFmt w:val="bullet"/>
      <w:lvlText w:val=""/>
      <w:lvlJc w:val="left"/>
      <w:pPr>
        <w:ind w:left="720" w:hanging="360"/>
      </w:pPr>
      <w:rPr>
        <w:rFonts w:ascii="Symbol" w:hAnsi="Symbol" w:hint="default"/>
      </w:rPr>
    </w:lvl>
    <w:lvl w:ilvl="1" w:tplc="8200B8E6">
      <w:start w:val="1"/>
      <w:numFmt w:val="bullet"/>
      <w:lvlText w:val="o"/>
      <w:lvlJc w:val="left"/>
      <w:pPr>
        <w:ind w:left="1440" w:hanging="360"/>
      </w:pPr>
      <w:rPr>
        <w:rFonts w:ascii="Courier New" w:hAnsi="Courier New" w:hint="default"/>
      </w:rPr>
    </w:lvl>
    <w:lvl w:ilvl="2" w:tplc="F4481B28">
      <w:start w:val="1"/>
      <w:numFmt w:val="bullet"/>
      <w:lvlText w:val=""/>
      <w:lvlJc w:val="left"/>
      <w:pPr>
        <w:ind w:left="2160" w:hanging="360"/>
      </w:pPr>
      <w:rPr>
        <w:rFonts w:ascii="Wingdings" w:hAnsi="Wingdings" w:hint="default"/>
      </w:rPr>
    </w:lvl>
    <w:lvl w:ilvl="3" w:tplc="3AD42F8A">
      <w:start w:val="1"/>
      <w:numFmt w:val="bullet"/>
      <w:lvlText w:val=""/>
      <w:lvlJc w:val="left"/>
      <w:pPr>
        <w:ind w:left="2880" w:hanging="360"/>
      </w:pPr>
      <w:rPr>
        <w:rFonts w:ascii="Symbol" w:hAnsi="Symbol" w:hint="default"/>
      </w:rPr>
    </w:lvl>
    <w:lvl w:ilvl="4" w:tplc="51E07E62">
      <w:start w:val="1"/>
      <w:numFmt w:val="bullet"/>
      <w:lvlText w:val="o"/>
      <w:lvlJc w:val="left"/>
      <w:pPr>
        <w:ind w:left="3600" w:hanging="360"/>
      </w:pPr>
      <w:rPr>
        <w:rFonts w:ascii="Courier New" w:hAnsi="Courier New" w:hint="default"/>
      </w:rPr>
    </w:lvl>
    <w:lvl w:ilvl="5" w:tplc="07F6C492">
      <w:start w:val="1"/>
      <w:numFmt w:val="bullet"/>
      <w:lvlText w:val=""/>
      <w:lvlJc w:val="left"/>
      <w:pPr>
        <w:ind w:left="4320" w:hanging="360"/>
      </w:pPr>
      <w:rPr>
        <w:rFonts w:ascii="Wingdings" w:hAnsi="Wingdings" w:hint="default"/>
      </w:rPr>
    </w:lvl>
    <w:lvl w:ilvl="6" w:tplc="BC72E4FA">
      <w:start w:val="1"/>
      <w:numFmt w:val="bullet"/>
      <w:lvlText w:val=""/>
      <w:lvlJc w:val="left"/>
      <w:pPr>
        <w:ind w:left="5040" w:hanging="360"/>
      </w:pPr>
      <w:rPr>
        <w:rFonts w:ascii="Symbol" w:hAnsi="Symbol" w:hint="default"/>
      </w:rPr>
    </w:lvl>
    <w:lvl w:ilvl="7" w:tplc="F4C6DD56">
      <w:start w:val="1"/>
      <w:numFmt w:val="bullet"/>
      <w:lvlText w:val="o"/>
      <w:lvlJc w:val="left"/>
      <w:pPr>
        <w:ind w:left="5760" w:hanging="360"/>
      </w:pPr>
      <w:rPr>
        <w:rFonts w:ascii="Courier New" w:hAnsi="Courier New" w:hint="default"/>
      </w:rPr>
    </w:lvl>
    <w:lvl w:ilvl="8" w:tplc="CB063BFE">
      <w:start w:val="1"/>
      <w:numFmt w:val="bullet"/>
      <w:lvlText w:val=""/>
      <w:lvlJc w:val="left"/>
      <w:pPr>
        <w:ind w:left="6480" w:hanging="360"/>
      </w:pPr>
      <w:rPr>
        <w:rFonts w:ascii="Wingdings" w:hAnsi="Wingdings" w:hint="default"/>
      </w:rPr>
    </w:lvl>
  </w:abstractNum>
  <w:abstractNum w:abstractNumId="17" w15:restartNumberingAfterBreak="0">
    <w:nsid w:val="692E6275"/>
    <w:multiLevelType w:val="hybridMultilevel"/>
    <w:tmpl w:val="8314F8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8D114C"/>
    <w:multiLevelType w:val="hybridMultilevel"/>
    <w:tmpl w:val="62B2A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6532D8"/>
    <w:multiLevelType w:val="hybridMultilevel"/>
    <w:tmpl w:val="6B58789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8F35AA2"/>
    <w:multiLevelType w:val="hybridMultilevel"/>
    <w:tmpl w:val="4216A1D0"/>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2"/>
  </w:num>
  <w:num w:numId="3">
    <w:abstractNumId w:val="18"/>
  </w:num>
  <w:num w:numId="4">
    <w:abstractNumId w:val="8"/>
  </w:num>
  <w:num w:numId="5">
    <w:abstractNumId w:val="10"/>
  </w:num>
  <w:num w:numId="6">
    <w:abstractNumId w:val="19"/>
  </w:num>
  <w:num w:numId="7">
    <w:abstractNumId w:val="13"/>
  </w:num>
  <w:num w:numId="8">
    <w:abstractNumId w:val="15"/>
  </w:num>
  <w:num w:numId="9">
    <w:abstractNumId w:val="5"/>
  </w:num>
  <w:num w:numId="10">
    <w:abstractNumId w:val="6"/>
  </w:num>
  <w:num w:numId="11">
    <w:abstractNumId w:val="9"/>
  </w:num>
  <w:num w:numId="12">
    <w:abstractNumId w:val="4"/>
  </w:num>
  <w:num w:numId="13">
    <w:abstractNumId w:val="2"/>
  </w:num>
  <w:num w:numId="14">
    <w:abstractNumId w:val="3"/>
  </w:num>
  <w:num w:numId="15">
    <w:abstractNumId w:val="17"/>
  </w:num>
  <w:num w:numId="16">
    <w:abstractNumId w:val="7"/>
  </w:num>
  <w:num w:numId="17">
    <w:abstractNumId w:val="11"/>
  </w:num>
  <w:num w:numId="18">
    <w:abstractNumId w:val="20"/>
  </w:num>
  <w:num w:numId="19">
    <w:abstractNumId w:val="0"/>
  </w:num>
  <w:num w:numId="20">
    <w:abstractNumId w:val="1"/>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revisionView w:markup="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5F4"/>
    <w:rsid w:val="00007066"/>
    <w:rsid w:val="00022040"/>
    <w:rsid w:val="00056638"/>
    <w:rsid w:val="000C238A"/>
    <w:rsid w:val="000D38AC"/>
    <w:rsid w:val="000E6E1D"/>
    <w:rsid w:val="00102EAF"/>
    <w:rsid w:val="00147996"/>
    <w:rsid w:val="001839E0"/>
    <w:rsid w:val="00185101"/>
    <w:rsid w:val="001B49EB"/>
    <w:rsid w:val="00216D3E"/>
    <w:rsid w:val="002426CC"/>
    <w:rsid w:val="002830E5"/>
    <w:rsid w:val="002930EC"/>
    <w:rsid w:val="002D684D"/>
    <w:rsid w:val="002E3785"/>
    <w:rsid w:val="002F10F1"/>
    <w:rsid w:val="00304FD0"/>
    <w:rsid w:val="00310069"/>
    <w:rsid w:val="003409CE"/>
    <w:rsid w:val="003758E0"/>
    <w:rsid w:val="003B76A6"/>
    <w:rsid w:val="003C16C4"/>
    <w:rsid w:val="0043616E"/>
    <w:rsid w:val="004A0BF6"/>
    <w:rsid w:val="004C35F4"/>
    <w:rsid w:val="004E07B2"/>
    <w:rsid w:val="00505451"/>
    <w:rsid w:val="00525DCD"/>
    <w:rsid w:val="0053531B"/>
    <w:rsid w:val="00550F74"/>
    <w:rsid w:val="00552263"/>
    <w:rsid w:val="00566852"/>
    <w:rsid w:val="0059360F"/>
    <w:rsid w:val="0059440E"/>
    <w:rsid w:val="005B4D74"/>
    <w:rsid w:val="005C130A"/>
    <w:rsid w:val="005C144F"/>
    <w:rsid w:val="00685895"/>
    <w:rsid w:val="006A1380"/>
    <w:rsid w:val="006A3589"/>
    <w:rsid w:val="006B638F"/>
    <w:rsid w:val="006E429B"/>
    <w:rsid w:val="007962E8"/>
    <w:rsid w:val="007B62A7"/>
    <w:rsid w:val="007C5DC9"/>
    <w:rsid w:val="007E7E9F"/>
    <w:rsid w:val="007F15F4"/>
    <w:rsid w:val="00855807"/>
    <w:rsid w:val="00887648"/>
    <w:rsid w:val="008913E3"/>
    <w:rsid w:val="00892519"/>
    <w:rsid w:val="008C0124"/>
    <w:rsid w:val="008C519C"/>
    <w:rsid w:val="008F4ECF"/>
    <w:rsid w:val="009210AD"/>
    <w:rsid w:val="0099415F"/>
    <w:rsid w:val="009E044D"/>
    <w:rsid w:val="00A0718E"/>
    <w:rsid w:val="00A151CE"/>
    <w:rsid w:val="00A82984"/>
    <w:rsid w:val="00AB4BBA"/>
    <w:rsid w:val="00AD15D8"/>
    <w:rsid w:val="00AD6B75"/>
    <w:rsid w:val="00AE1D54"/>
    <w:rsid w:val="00AE55B1"/>
    <w:rsid w:val="00AF00F5"/>
    <w:rsid w:val="00B169C0"/>
    <w:rsid w:val="00B17157"/>
    <w:rsid w:val="00B33763"/>
    <w:rsid w:val="00B47017"/>
    <w:rsid w:val="00B65420"/>
    <w:rsid w:val="00B9394C"/>
    <w:rsid w:val="00BC074E"/>
    <w:rsid w:val="00BC3E23"/>
    <w:rsid w:val="00BF189E"/>
    <w:rsid w:val="00C339F1"/>
    <w:rsid w:val="00C54CA5"/>
    <w:rsid w:val="00C90BCC"/>
    <w:rsid w:val="00CC439E"/>
    <w:rsid w:val="00CC7C6B"/>
    <w:rsid w:val="00CE2107"/>
    <w:rsid w:val="00CE3F77"/>
    <w:rsid w:val="00CE66E7"/>
    <w:rsid w:val="00D03465"/>
    <w:rsid w:val="00D05F3E"/>
    <w:rsid w:val="00D06637"/>
    <w:rsid w:val="00D634C6"/>
    <w:rsid w:val="00D67A34"/>
    <w:rsid w:val="00D8251A"/>
    <w:rsid w:val="00D844F8"/>
    <w:rsid w:val="00DA4638"/>
    <w:rsid w:val="00DC1404"/>
    <w:rsid w:val="00DE6263"/>
    <w:rsid w:val="00E2383A"/>
    <w:rsid w:val="00E45C2C"/>
    <w:rsid w:val="00E72358"/>
    <w:rsid w:val="00E76FB6"/>
    <w:rsid w:val="00EA0184"/>
    <w:rsid w:val="00EA6318"/>
    <w:rsid w:val="00EE10C9"/>
    <w:rsid w:val="00F6436F"/>
    <w:rsid w:val="00FA1BDE"/>
    <w:rsid w:val="121D4D25"/>
    <w:rsid w:val="2BE17731"/>
    <w:rsid w:val="3DBC0F60"/>
    <w:rsid w:val="407B958E"/>
    <w:rsid w:val="40DF1355"/>
    <w:rsid w:val="5BA5133E"/>
    <w:rsid w:val="6C435E7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3DB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5F4"/>
    <w:pPr>
      <w:spacing w:after="0" w:line="240" w:lineRule="auto"/>
    </w:pPr>
  </w:style>
  <w:style w:type="paragraph" w:styleId="Heading1">
    <w:name w:val="heading 1"/>
    <w:basedOn w:val="Normal"/>
    <w:next w:val="Normal"/>
    <w:link w:val="Heading1Char"/>
    <w:uiPriority w:val="9"/>
    <w:qFormat/>
    <w:rsid w:val="004C35F4"/>
    <w:pPr>
      <w:outlineLvl w:val="0"/>
    </w:pPr>
    <w:rPr>
      <w:b/>
      <w:bCs/>
      <w:smallCap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35F4"/>
    <w:rPr>
      <w:b/>
      <w:bCs/>
      <w:smallCaps/>
      <w:sz w:val="28"/>
      <w:szCs w:val="28"/>
    </w:rPr>
  </w:style>
  <w:style w:type="paragraph" w:styleId="ListParagraph">
    <w:name w:val="List Paragraph"/>
    <w:basedOn w:val="Normal"/>
    <w:uiPriority w:val="34"/>
    <w:qFormat/>
    <w:rsid w:val="004C35F4"/>
    <w:pPr>
      <w:ind w:left="720"/>
      <w:contextualSpacing/>
    </w:pPr>
    <w:rPr>
      <w:sz w:val="24"/>
      <w:szCs w:val="24"/>
    </w:rPr>
  </w:style>
  <w:style w:type="character" w:styleId="Hyperlink">
    <w:name w:val="Hyperlink"/>
    <w:basedOn w:val="DefaultParagraphFont"/>
    <w:uiPriority w:val="99"/>
    <w:unhideWhenUsed/>
    <w:rsid w:val="004C35F4"/>
    <w:rPr>
      <w:color w:val="0563C1" w:themeColor="hyperlink"/>
      <w:u w:val="single"/>
    </w:rPr>
  </w:style>
  <w:style w:type="paragraph" w:styleId="Title">
    <w:name w:val="Title"/>
    <w:basedOn w:val="Normal"/>
    <w:next w:val="Normal"/>
    <w:link w:val="TitleChar"/>
    <w:uiPriority w:val="10"/>
    <w:qFormat/>
    <w:rsid w:val="004C35F4"/>
    <w:pPr>
      <w:jc w:val="center"/>
    </w:pPr>
    <w:rPr>
      <w:b/>
      <w:bCs/>
      <w:sz w:val="28"/>
      <w:szCs w:val="28"/>
    </w:rPr>
  </w:style>
  <w:style w:type="character" w:customStyle="1" w:styleId="TitleChar">
    <w:name w:val="Title Char"/>
    <w:basedOn w:val="DefaultParagraphFont"/>
    <w:link w:val="Title"/>
    <w:uiPriority w:val="10"/>
    <w:rsid w:val="004C35F4"/>
    <w:rPr>
      <w:b/>
      <w:bCs/>
      <w:sz w:val="28"/>
      <w:szCs w:val="28"/>
    </w:rPr>
  </w:style>
  <w:style w:type="character" w:customStyle="1" w:styleId="normaltextrun">
    <w:name w:val="normaltextrun"/>
    <w:basedOn w:val="DefaultParagraphFont"/>
    <w:rsid w:val="004C35F4"/>
  </w:style>
  <w:style w:type="paragraph" w:customStyle="1" w:styleId="paragraph">
    <w:name w:val="paragraph"/>
    <w:basedOn w:val="Normal"/>
    <w:rsid w:val="00DC1404"/>
    <w:pPr>
      <w:spacing w:before="100" w:beforeAutospacing="1" w:after="100" w:afterAutospacing="1"/>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D844F8"/>
    <w:rPr>
      <w:color w:val="605E5C"/>
      <w:shd w:val="clear" w:color="auto" w:fill="E1DFDD"/>
    </w:rPr>
  </w:style>
  <w:style w:type="paragraph" w:styleId="Header">
    <w:name w:val="header"/>
    <w:basedOn w:val="Normal"/>
    <w:link w:val="HeaderChar"/>
    <w:uiPriority w:val="99"/>
    <w:unhideWhenUsed/>
    <w:rsid w:val="00CE3F77"/>
    <w:pPr>
      <w:tabs>
        <w:tab w:val="center" w:pos="4680"/>
        <w:tab w:val="right" w:pos="9360"/>
      </w:tabs>
    </w:pPr>
  </w:style>
  <w:style w:type="character" w:customStyle="1" w:styleId="HeaderChar">
    <w:name w:val="Header Char"/>
    <w:basedOn w:val="DefaultParagraphFont"/>
    <w:link w:val="Header"/>
    <w:uiPriority w:val="99"/>
    <w:rsid w:val="00CE3F77"/>
  </w:style>
  <w:style w:type="paragraph" w:styleId="Footer">
    <w:name w:val="footer"/>
    <w:basedOn w:val="Normal"/>
    <w:link w:val="FooterChar"/>
    <w:uiPriority w:val="99"/>
    <w:unhideWhenUsed/>
    <w:rsid w:val="00CE3F77"/>
    <w:pPr>
      <w:tabs>
        <w:tab w:val="center" w:pos="4680"/>
        <w:tab w:val="right" w:pos="9360"/>
      </w:tabs>
    </w:pPr>
  </w:style>
  <w:style w:type="character" w:customStyle="1" w:styleId="FooterChar">
    <w:name w:val="Footer Char"/>
    <w:basedOn w:val="DefaultParagraphFont"/>
    <w:link w:val="Footer"/>
    <w:uiPriority w:val="99"/>
    <w:rsid w:val="00CE3F77"/>
  </w:style>
  <w:style w:type="paragraph" w:styleId="Revision">
    <w:name w:val="Revision"/>
    <w:hidden/>
    <w:uiPriority w:val="99"/>
    <w:semiHidden/>
    <w:rsid w:val="00AD6B75"/>
    <w:pPr>
      <w:spacing w:after="0" w:line="240" w:lineRule="auto"/>
    </w:pPr>
  </w:style>
  <w:style w:type="character" w:customStyle="1" w:styleId="contextualspellingandgrammarerror">
    <w:name w:val="contextualspellingandgrammarerror"/>
    <w:basedOn w:val="DefaultParagraphFont"/>
    <w:rsid w:val="00AD6B75"/>
  </w:style>
  <w:style w:type="character" w:styleId="CommentReference">
    <w:name w:val="annotation reference"/>
    <w:basedOn w:val="DefaultParagraphFont"/>
    <w:uiPriority w:val="99"/>
    <w:semiHidden/>
    <w:unhideWhenUsed/>
    <w:rsid w:val="00AD6B75"/>
    <w:rPr>
      <w:sz w:val="16"/>
      <w:szCs w:val="16"/>
    </w:rPr>
  </w:style>
  <w:style w:type="paragraph" w:styleId="CommentText">
    <w:name w:val="annotation text"/>
    <w:basedOn w:val="Normal"/>
    <w:link w:val="CommentTextChar"/>
    <w:uiPriority w:val="99"/>
    <w:unhideWhenUsed/>
    <w:rsid w:val="00AD6B75"/>
    <w:rPr>
      <w:sz w:val="20"/>
      <w:szCs w:val="20"/>
    </w:rPr>
  </w:style>
  <w:style w:type="character" w:customStyle="1" w:styleId="CommentTextChar">
    <w:name w:val="Comment Text Char"/>
    <w:basedOn w:val="DefaultParagraphFont"/>
    <w:link w:val="CommentText"/>
    <w:uiPriority w:val="99"/>
    <w:rsid w:val="00AD6B75"/>
    <w:rPr>
      <w:sz w:val="20"/>
      <w:szCs w:val="20"/>
    </w:rPr>
  </w:style>
  <w:style w:type="paragraph" w:styleId="CommentSubject">
    <w:name w:val="annotation subject"/>
    <w:basedOn w:val="CommentText"/>
    <w:next w:val="CommentText"/>
    <w:link w:val="CommentSubjectChar"/>
    <w:uiPriority w:val="99"/>
    <w:semiHidden/>
    <w:unhideWhenUsed/>
    <w:rsid w:val="00AD6B75"/>
    <w:rPr>
      <w:b/>
      <w:bCs/>
    </w:rPr>
  </w:style>
  <w:style w:type="character" w:customStyle="1" w:styleId="CommentSubjectChar">
    <w:name w:val="Comment Subject Char"/>
    <w:basedOn w:val="CommentTextChar"/>
    <w:link w:val="CommentSubject"/>
    <w:uiPriority w:val="99"/>
    <w:semiHidden/>
    <w:rsid w:val="00AD6B75"/>
    <w:rPr>
      <w:b/>
      <w:bCs/>
      <w:sz w:val="20"/>
      <w:szCs w:val="20"/>
    </w:rPr>
  </w:style>
  <w:style w:type="character" w:customStyle="1" w:styleId="eop">
    <w:name w:val="eop"/>
    <w:basedOn w:val="DefaultParagraphFont"/>
    <w:rsid w:val="00AD6B75"/>
  </w:style>
  <w:style w:type="character" w:styleId="Mention">
    <w:name w:val="Mention"/>
    <w:basedOn w:val="DefaultParagraphFont"/>
    <w:uiPriority w:val="99"/>
    <w:unhideWhenUsed/>
    <w:rsid w:val="002D684D"/>
    <w:rPr>
      <w:color w:val="2B579A"/>
      <w:shd w:val="clear" w:color="auto" w:fill="E1DFDD"/>
    </w:rPr>
  </w:style>
  <w:style w:type="table" w:styleId="TableGrid">
    <w:name w:val="Table Grid"/>
    <w:basedOn w:val="TableNormal"/>
    <w:uiPriority w:val="59"/>
    <w:rsid w:val="00FA1B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29f62856-1543-49d4-a736-4569d363f533" ContentTypeId="0x0101" PreviousValue="false"/>
</file>

<file path=customXml/item3.xml><?xml version="1.0" encoding="utf-8"?>
<p:properties xmlns:p="http://schemas.microsoft.com/office/2006/metadata/properties" xmlns:xsi="http://www.w3.org/2001/XMLSchema-instance" xmlns:pc="http://schemas.microsoft.com/office/infopath/2007/PartnerControls">
  <documentManagement>
    <_Coverage xmlns="http://schemas.microsoft.com/sharepoint/v3/fields" xsi:nil="true"/>
    <Record xmlns="4ffa91fb-a0ff-4ac5-b2db-65c790d184a4">Shared</Record>
    <EPA_x0020_Office xmlns="4ffa91fb-a0ff-4ac5-b2db-65c790d184a4" xsi:nil="true"/>
    <Document_x0020_Creation_x0020_Date xmlns="4ffa91fb-a0ff-4ac5-b2db-65c790d184a4">2023-09-08T11:11:13+00:00</Document_x0020_Creation_x0020_Date>
    <EPA_x0020_Related_x0020_Documents xmlns="4ffa91fb-a0ff-4ac5-b2db-65c790d184a4" xsi:nil="true"/>
    <_Source xmlns="http://schemas.microsoft.com/sharepoint/v3/fields" xsi:nil="true"/>
    <CategoryDescription xmlns="http://schemas.microsoft.com/sharepoint.v3" xsi:nil="true"/>
    <EPA_x0020_Contributor xmlns="4ffa91fb-a0ff-4ac5-b2db-65c790d184a4">
      <UserInfo>
        <DisplayName/>
        <AccountId xsi:nil="true"/>
        <AccountType/>
      </UserInfo>
    </EPA_x0020_Contributor>
    <TaxKeywordTaxHTField xmlns="4ffa91fb-a0ff-4ac5-b2db-65c790d184a4">
      <Terms xmlns="http://schemas.microsoft.com/office/infopath/2007/PartnerControls"/>
    </TaxKeywordTaxHTField>
    <Rights xmlns="4ffa91fb-a0ff-4ac5-b2db-65c790d184a4" xsi:nil="true"/>
    <External_x0020_Contributor xmlns="4ffa91fb-a0ff-4ac5-b2db-65c790d184a4" xsi:nil="true"/>
    <Identifier xmlns="4ffa91fb-a0ff-4ac5-b2db-65c790d184a4" xsi:nil="true"/>
    <Creator xmlns="4ffa91fb-a0ff-4ac5-b2db-65c790d184a4">
      <UserInfo>
        <DisplayName/>
        <AccountId xsi:nil="true"/>
        <AccountType/>
      </UserInfo>
    </Creator>
    <Language xmlns="http://schemas.microsoft.com/sharepoint/v3">English</Language>
    <j747ac98061d40f0aa7bd47e1db5675d xmlns="4ffa91fb-a0ff-4ac5-b2db-65c790d184a4">
      <Terms xmlns="http://schemas.microsoft.com/office/infopath/2007/PartnerControls"/>
    </j747ac98061d40f0aa7bd47e1db5675d>
    <SharedWithUsers xmlns="2755580c-7c5f-43cf-bd85-5c868b718937">
      <UserInfo>
        <DisplayName>Kluck, Johanna</DisplayName>
        <AccountId>152</AccountId>
        <AccountType/>
      </UserInfo>
      <UserInfo>
        <DisplayName>Denny, Andrea</DisplayName>
        <AccountId>14</AccountId>
        <AccountType/>
      </UserInfo>
      <UserInfo>
        <DisplayName>Brachtl, Megan</DisplayName>
        <AccountId>17</AccountId>
        <AccountType/>
      </UserInfo>
      <UserInfo>
        <DisplayName>Damberg, Rich</DisplayName>
        <AccountId>16</AccountId>
        <AccountType/>
      </UserInfo>
      <UserInfo>
        <DisplayName>Marshall, Layne</DisplayName>
        <AccountId>130</AccountId>
        <AccountType/>
      </UserInfo>
      <UserInfo>
        <DisplayName>Hansel, Peter</DisplayName>
        <AccountId>202</AccountId>
        <AccountType/>
      </UserInfo>
      <UserInfo>
        <DisplayName>Roberts, Timothy-P</DisplayName>
        <AccountId>50</AccountId>
        <AccountType/>
      </UserInfo>
      <UserInfo>
        <DisplayName>O'Sullivan, Caitlin (she/her/hers)</DisplayName>
        <AccountId>248</AccountId>
        <AccountType/>
      </UserInfo>
      <UserInfo>
        <DisplayName>January, Elizabeth (she/her/hers)</DisplayName>
        <AccountId>1114</AccountId>
        <AccountType/>
      </UserInfo>
      <UserInfo>
        <DisplayName>Ng, Allison</DisplayName>
        <AccountId>221</AccountId>
        <AccountType/>
      </UserInfo>
      <UserInfo>
        <DisplayName>Thompson, Ashley (she/her/hers)</DisplayName>
        <AccountId>62</AccountId>
        <AccountType/>
      </UserInfo>
    </SharedWithUsers>
    <lcf76f155ced4ddcb4097134ff3c332f xmlns="3d00cabe-74f9-499f-ba26-1e0076cbc6cc">
      <Terms xmlns="http://schemas.microsoft.com/office/infopath/2007/PartnerControls"/>
    </lcf76f155ced4ddcb4097134ff3c332f>
    <TaxCatchAll xmlns="4ffa91fb-a0ff-4ac5-b2db-65c790d184a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5B8B916ED2FB6A47AFA4E05A3E606BD3" ma:contentTypeVersion="14" ma:contentTypeDescription="Create a new document." ma:contentTypeScope="" ma:versionID="6cbc99e8fec3dd5b6ee5ca63ebcc4091">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3d00cabe-74f9-499f-ba26-1e0076cbc6cc" xmlns:ns6="2755580c-7c5f-43cf-bd85-5c868b718937" targetNamespace="http://schemas.microsoft.com/office/2006/metadata/properties" ma:root="true" ma:fieldsID="3aa7d8e8c7ca11d395824ff336f21ddc" ns1:_="" ns2:_="" ns3:_="" ns4:_="" ns5:_="" ns6:_="">
    <xsd:import namespace="http://schemas.microsoft.com/sharepoint/v3"/>
    <xsd:import namespace="4ffa91fb-a0ff-4ac5-b2db-65c790d184a4"/>
    <xsd:import namespace="http://schemas.microsoft.com/sharepoint.v3"/>
    <xsd:import namespace="http://schemas.microsoft.com/sharepoint/v3/fields"/>
    <xsd:import namespace="3d00cabe-74f9-499f-ba26-1e0076cbc6cc"/>
    <xsd:import namespace="2755580c-7c5f-43cf-bd85-5c868b718937"/>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5:MediaServiceMetadata" minOccurs="0"/>
                <xsd:element ref="ns5:MediaServiceFastMetadata" minOccurs="0"/>
                <xsd:element ref="ns6:SharedWithUsers" minOccurs="0"/>
                <xsd:element ref="ns6:SharedWithDetails" minOccurs="0"/>
                <xsd:element ref="ns5:lcf76f155ced4ddcb4097134ff3c332f" minOccurs="0"/>
                <xsd:element ref="ns5:MediaServiceOCR" minOccurs="0"/>
                <xsd:element ref="ns5:MediaServiceGenerationTime" minOccurs="0"/>
                <xsd:element ref="ns5:MediaServiceEventHashCode" minOccurs="0"/>
                <xsd:element ref="ns5:MediaServiceDateTaken" minOccurs="0"/>
                <xsd:element ref="ns5:MediaLengthInSeconds" minOccurs="0"/>
                <xsd:element ref="ns5: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ma:readOnly="false">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2582a83a-5ba4-475b-879f-7d1d20bd718f}" ma:internalName="TaxCatchAllLabel" ma:readOnly="true" ma:showField="CatchAllDataLabel" ma:web="2755580c-7c5f-43cf-bd85-5c868b718937">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2582a83a-5ba4-475b-879f-7d1d20bd718f}" ma:internalName="TaxCatchAll" ma:showField="CatchAllData" ma:web="2755580c-7c5f-43cf-bd85-5c868b71893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00cabe-74f9-499f-ba26-1e0076cbc6cc" elementFormDefault="qualified">
    <xsd:import namespace="http://schemas.microsoft.com/office/2006/documentManagement/types"/>
    <xsd:import namespace="http://schemas.microsoft.com/office/infopath/2007/PartnerControls"/>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lcf76f155ced4ddcb4097134ff3c332f" ma:index="33" nillable="true" ma:taxonomy="true" ma:internalName="lcf76f155ced4ddcb4097134ff3c332f" ma:taxonomyFieldName="MediaServiceImageTags" ma:displayName="Image Tags" ma:readOnly="false" ma:fieldId="{5cf76f15-5ced-4ddc-b409-7134ff3c332f}" ma:taxonomyMulti="true" ma:sspId="29f62856-1543-49d4-a736-4569d363f533" ma:termSetId="09814cd3-568e-fe90-9814-8d621ff8fb84" ma:anchorId="fba54fb3-c3e1-fe81-a776-ca4b69148c4d" ma:open="true" ma:isKeyword="false">
      <xsd:complexType>
        <xsd:sequence>
          <xsd:element ref="pc:Terms" minOccurs="0" maxOccurs="1"/>
        </xsd:sequence>
      </xsd:complexType>
    </xsd:element>
    <xsd:element name="MediaServiceOCR" ma:index="34" nillable="true" ma:displayName="Extracted Text" ma:internalName="MediaServiceOCR" ma:readOnly="true">
      <xsd:simpleType>
        <xsd:restriction base="dms:Note">
          <xsd:maxLength value="255"/>
        </xsd:restriction>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DateTaken" ma:index="37" nillable="true" ma:displayName="MediaServiceDateTaken" ma:hidden="true" ma:indexed="true" ma:internalName="MediaServiceDateTaken" ma:readOnly="true">
      <xsd:simpleType>
        <xsd:restriction base="dms:Text"/>
      </xsd:simpleType>
    </xsd:element>
    <xsd:element name="MediaLengthInSeconds" ma:index="38" nillable="true" ma:displayName="MediaLengthInSeconds" ma:hidden="true" ma:internalName="MediaLengthInSeconds" ma:readOnly="true">
      <xsd:simpleType>
        <xsd:restriction base="dms:Unknown"/>
      </xsd:simpleType>
    </xsd:element>
    <xsd:element name="MediaServiceObjectDetectorVersions" ma:index="3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55580c-7c5f-43cf-bd85-5c868b718937"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C05716-50E5-4B6A-8E61-FB137659DDAC}">
  <ds:schemaRefs>
    <ds:schemaRef ds:uri="http://schemas.openxmlformats.org/officeDocument/2006/bibliography"/>
  </ds:schemaRefs>
</ds:datastoreItem>
</file>

<file path=customXml/itemProps2.xml><?xml version="1.0" encoding="utf-8"?>
<ds:datastoreItem xmlns:ds="http://schemas.openxmlformats.org/officeDocument/2006/customXml" ds:itemID="{88DE277D-EE75-4323-8CE7-505B780AFFCC}">
  <ds:schemaRefs>
    <ds:schemaRef ds:uri="Microsoft.SharePoint.Taxonomy.ContentTypeSync"/>
  </ds:schemaRefs>
</ds:datastoreItem>
</file>

<file path=customXml/itemProps3.xml><?xml version="1.0" encoding="utf-8"?>
<ds:datastoreItem xmlns:ds="http://schemas.openxmlformats.org/officeDocument/2006/customXml" ds:itemID="{E79ABBF7-6786-4866-8D4E-C001CAF2B108}">
  <ds:schemaRefs>
    <ds:schemaRef ds:uri="http://schemas.microsoft.com/office/2006/metadata/properties"/>
    <ds:schemaRef ds:uri="http://schemas.microsoft.com/office/infopath/2007/PartnerControls"/>
    <ds:schemaRef ds:uri="http://schemas.microsoft.com/sharepoint/v3/fields"/>
    <ds:schemaRef ds:uri="4ffa91fb-a0ff-4ac5-b2db-65c790d184a4"/>
    <ds:schemaRef ds:uri="http://schemas.microsoft.com/sharepoint.v3"/>
    <ds:schemaRef ds:uri="http://schemas.microsoft.com/sharepoint/v3"/>
    <ds:schemaRef ds:uri="2755580c-7c5f-43cf-bd85-5c868b718937"/>
    <ds:schemaRef ds:uri="3d00cabe-74f9-499f-ba26-1e0076cbc6cc"/>
  </ds:schemaRefs>
</ds:datastoreItem>
</file>

<file path=customXml/itemProps4.xml><?xml version="1.0" encoding="utf-8"?>
<ds:datastoreItem xmlns:ds="http://schemas.openxmlformats.org/officeDocument/2006/customXml" ds:itemID="{D5BB3FA3-984D-4BAA-A0E9-44CCEFDAC3DE}">
  <ds:schemaRefs>
    <ds:schemaRef ds:uri="http://schemas.microsoft.com/sharepoint/v3/contenttype/forms"/>
  </ds:schemaRefs>
</ds:datastoreItem>
</file>

<file path=customXml/itemProps5.xml><?xml version="1.0" encoding="utf-8"?>
<ds:datastoreItem xmlns:ds="http://schemas.openxmlformats.org/officeDocument/2006/customXml" ds:itemID="{72514A67-C238-4C1C-8161-1A9D1B0AB5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3d00cabe-74f9-499f-ba26-1e0076cbc6cc"/>
    <ds:schemaRef ds:uri="2755580c-7c5f-43cf-bd85-5c868b7189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3560</Words>
  <Characters>20294</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2024-03-13T15:33:00Z</dcterms:created>
  <dcterms:modified xsi:type="dcterms:W3CDTF">2024-03-18T20:41:00Z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MediaServiceImageTags">
    <vt:lpwstr/>
  </property>
  <property fmtid="{D5CDD505-2E9C-101B-9397-08002B2CF9AE}" pid="4" name="ContentTypeId">
    <vt:lpwstr>0x0101005B8B916ED2FB6A47AFA4E05A3E606BD3</vt:lpwstr>
  </property>
  <property fmtid="{D5CDD505-2E9C-101B-9397-08002B2CF9AE}" pid="5" name="e3f09c3df709400db2417a7161762d62">
    <vt:lpwstr/>
  </property>
  <property fmtid="{D5CDD505-2E9C-101B-9397-08002B2CF9AE}" pid="6" name="EPA Subject">
    <vt:lpwstr/>
  </property>
  <property fmtid="{D5CDD505-2E9C-101B-9397-08002B2CF9AE}" pid="7" name="EPA_x0020_Subject">
    <vt:lpwstr/>
  </property>
  <property fmtid="{D5CDD505-2E9C-101B-9397-08002B2CF9AE}" pid="8" name="Document Type">
    <vt:lpwstr/>
  </property>
</Properties>
</file>