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546E9" w14:textId="2E949837" w:rsidR="00095F38" w:rsidRDefault="00274729" w:rsidP="00006B34">
      <w:pPr>
        <w:ind w:left="720" w:hanging="360"/>
      </w:pPr>
      <w:r>
        <w:rPr>
          <w:noProof/>
        </w:rPr>
        <w:drawing>
          <wp:anchor distT="0" distB="0" distL="114300" distR="114300" simplePos="0" relativeHeight="251658242" behindDoc="0" locked="0" layoutInCell="1" allowOverlap="1" wp14:anchorId="49875202" wp14:editId="7B735C40">
            <wp:simplePos x="0" y="0"/>
            <wp:positionH relativeFrom="column">
              <wp:posOffset>5536907</wp:posOffset>
            </wp:positionH>
            <wp:positionV relativeFrom="paragraph">
              <wp:posOffset>-6985</wp:posOffset>
            </wp:positionV>
            <wp:extent cx="703385" cy="703385"/>
            <wp:effectExtent l="0" t="0" r="1905" b="190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3385" cy="703385"/>
                    </a:xfrm>
                    <a:prstGeom prst="rect">
                      <a:avLst/>
                    </a:prstGeom>
                    <a:noFill/>
                  </pic:spPr>
                </pic:pic>
              </a:graphicData>
            </a:graphic>
            <wp14:sizeRelH relativeFrom="margin">
              <wp14:pctWidth>0</wp14:pctWidth>
            </wp14:sizeRelH>
            <wp14:sizeRelV relativeFrom="margin">
              <wp14:pctHeight>0</wp14:pctHeight>
            </wp14:sizeRelV>
          </wp:anchor>
        </w:drawing>
      </w:r>
      <w:r w:rsidR="003B0701">
        <w:rPr>
          <w:noProof/>
        </w:rPr>
        <mc:AlternateContent>
          <mc:Choice Requires="wps">
            <w:drawing>
              <wp:anchor distT="0" distB="0" distL="114300" distR="114300" simplePos="0" relativeHeight="251658240" behindDoc="0" locked="0" layoutInCell="1" allowOverlap="1" wp14:anchorId="661E1798" wp14:editId="29922EA6">
                <wp:simplePos x="0" y="0"/>
                <wp:positionH relativeFrom="margin">
                  <wp:align>right</wp:align>
                </wp:positionH>
                <wp:positionV relativeFrom="paragraph">
                  <wp:posOffset>-256345</wp:posOffset>
                </wp:positionV>
                <wp:extent cx="6267450" cy="485140"/>
                <wp:effectExtent l="19050" t="19050" r="19050" b="10160"/>
                <wp:wrapNone/>
                <wp:docPr id="3" name="Rectangle 3"/>
                <wp:cNvGraphicFramePr/>
                <a:graphic xmlns:a="http://schemas.openxmlformats.org/drawingml/2006/main">
                  <a:graphicData uri="http://schemas.microsoft.com/office/word/2010/wordprocessingShape">
                    <wps:wsp>
                      <wps:cNvSpPr/>
                      <wps:spPr>
                        <a:xfrm>
                          <a:off x="0" y="0"/>
                          <a:ext cx="6267450" cy="485140"/>
                        </a:xfrm>
                        <a:prstGeom prst="rect">
                          <a:avLst/>
                        </a:prstGeom>
                        <a:solidFill>
                          <a:schemeClr val="accent4">
                            <a:lumMod val="20000"/>
                            <a:lumOff val="80000"/>
                          </a:schemeClr>
                        </a:solidFill>
                        <a:ln w="38100">
                          <a:solidFill>
                            <a:schemeClr val="accent4"/>
                          </a:solidFill>
                        </a:ln>
                      </wps:spPr>
                      <wps:style>
                        <a:lnRef idx="2">
                          <a:schemeClr val="accent4"/>
                        </a:lnRef>
                        <a:fillRef idx="1">
                          <a:schemeClr val="lt1"/>
                        </a:fillRef>
                        <a:effectRef idx="0">
                          <a:schemeClr val="accent4"/>
                        </a:effectRef>
                        <a:fontRef idx="minor">
                          <a:schemeClr val="dk1"/>
                        </a:fontRef>
                      </wps:style>
                      <wps:txbx>
                        <w:txbxContent>
                          <w:p w14:paraId="30A0564C" w14:textId="66BAA5B7" w:rsidR="00B76C51" w:rsidRPr="00503EE1" w:rsidRDefault="00B76C51" w:rsidP="00B76C51">
                            <w:pPr>
                              <w:pStyle w:val="Title"/>
                              <w:rPr>
                                <w:sz w:val="24"/>
                                <w:szCs w:val="24"/>
                              </w:rPr>
                            </w:pPr>
                            <w:r w:rsidRPr="00503EE1">
                              <w:rPr>
                                <w:sz w:val="24"/>
                                <w:szCs w:val="24"/>
                              </w:rPr>
                              <w:t>EPA Climate Pollution Reduction Implementation Grant</w:t>
                            </w:r>
                            <w:r w:rsidR="001B72C4">
                              <w:rPr>
                                <w:sz w:val="24"/>
                                <w:szCs w:val="24"/>
                              </w:rPr>
                              <w:t xml:space="preserve"> – </w:t>
                            </w:r>
                            <w:r w:rsidR="0094053A">
                              <w:rPr>
                                <w:sz w:val="24"/>
                                <w:szCs w:val="24"/>
                              </w:rPr>
                              <w:t>General</w:t>
                            </w:r>
                            <w:r w:rsidR="001B72C4">
                              <w:rPr>
                                <w:sz w:val="24"/>
                                <w:szCs w:val="24"/>
                              </w:rPr>
                              <w:t xml:space="preserve"> Competition</w:t>
                            </w:r>
                            <w:r w:rsidRPr="00503EE1">
                              <w:rPr>
                                <w:sz w:val="24"/>
                                <w:szCs w:val="24"/>
                              </w:rPr>
                              <w:t xml:space="preserve"> </w:t>
                            </w:r>
                          </w:p>
                          <w:p w14:paraId="3608608B" w14:textId="121B662C" w:rsidR="00B76C51" w:rsidRPr="00503EE1" w:rsidRDefault="00B76C51" w:rsidP="00095F38">
                            <w:pPr>
                              <w:pStyle w:val="Title"/>
                              <w:rPr>
                                <w:color w:val="ED7D31" w:themeColor="accent2"/>
                                <w:sz w:val="24"/>
                                <w:szCs w:val="24"/>
                              </w:rPr>
                            </w:pPr>
                            <w:r w:rsidRPr="00503EE1">
                              <w:rPr>
                                <w:color w:val="ED7D31" w:themeColor="accent2"/>
                                <w:sz w:val="24"/>
                                <w:szCs w:val="24"/>
                              </w:rPr>
                              <w:t>Nez Perce Tribe Workplan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E1798" id="Rectangle 3" o:spid="_x0000_s1026" style="position:absolute;left:0;text-align:left;margin-left:442.3pt;margin-top:-20.2pt;width:493.5pt;height:38.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" fillcolor="#fff2cc [663]" strokecolor="#ffc000 [3207]" strokeweight="3pt">
                <v:textbox>
                  <w:txbxContent>
                    <w:p w14:paraId="30A0564C" w14:textId="66BAA5B7" w:rsidR="00B76C51" w:rsidRPr="00503EE1" w:rsidRDefault="00B76C51" w:rsidP="00B76C51">
                      <w:pPr>
                        <w:pStyle w:val="Title"/>
                        <w:rPr>
                          <w:sz w:val="24"/>
                          <w:szCs w:val="24"/>
                        </w:rPr>
                      </w:pPr>
                      <w:r w:rsidRPr="00503EE1">
                        <w:rPr>
                          <w:sz w:val="24"/>
                          <w:szCs w:val="24"/>
                        </w:rPr>
                        <w:t>EPA Climate Pollution Reduction Implementation Grant</w:t>
                      </w:r>
                      <w:r w:rsidR="001B72C4">
                        <w:rPr>
                          <w:sz w:val="24"/>
                          <w:szCs w:val="24"/>
                        </w:rPr>
                        <w:t xml:space="preserve"> – </w:t>
                      </w:r>
                      <w:r w:rsidR="0094053A">
                        <w:rPr>
                          <w:sz w:val="24"/>
                          <w:szCs w:val="24"/>
                        </w:rPr>
                        <w:t>General</w:t>
                      </w:r>
                      <w:r w:rsidR="001B72C4">
                        <w:rPr>
                          <w:sz w:val="24"/>
                          <w:szCs w:val="24"/>
                        </w:rPr>
                        <w:t xml:space="preserve"> Competition</w:t>
                      </w:r>
                      <w:r w:rsidRPr="00503EE1">
                        <w:rPr>
                          <w:sz w:val="24"/>
                          <w:szCs w:val="24"/>
                        </w:rPr>
                        <w:t xml:space="preserve"> </w:t>
                      </w:r>
                    </w:p>
                    <w:p w14:paraId="3608608B" w14:textId="121B662C" w:rsidR="00B76C51" w:rsidRPr="00503EE1" w:rsidRDefault="00B76C51" w:rsidP="00095F38">
                      <w:pPr>
                        <w:pStyle w:val="Title"/>
                        <w:rPr>
                          <w:color w:val="ED7D31" w:themeColor="accent2"/>
                          <w:sz w:val="24"/>
                          <w:szCs w:val="24"/>
                        </w:rPr>
                      </w:pPr>
                      <w:r w:rsidRPr="00503EE1">
                        <w:rPr>
                          <w:color w:val="ED7D31" w:themeColor="accent2"/>
                          <w:sz w:val="24"/>
                          <w:szCs w:val="24"/>
                        </w:rPr>
                        <w:t>Nez Perce Tribe Workplan</w:t>
                      </w:r>
                    </w:p>
                  </w:txbxContent>
                </v:textbox>
                <w10:wrap anchorx="margin"/>
              </v:rect>
            </w:pict>
          </mc:Fallback>
        </mc:AlternateContent>
      </w:r>
    </w:p>
    <w:p w14:paraId="135EA8EC" w14:textId="56200504" w:rsidR="00095F38" w:rsidRPr="000A6F33" w:rsidRDefault="00095F38" w:rsidP="00095F38">
      <w:pPr>
        <w:pStyle w:val="Heading1"/>
        <w:ind w:left="720"/>
        <w:rPr>
          <w:sz w:val="10"/>
          <w:szCs w:val="10"/>
        </w:rPr>
      </w:pPr>
    </w:p>
    <w:p w14:paraId="74C53103" w14:textId="43444EEC" w:rsidR="004E5588" w:rsidRDefault="004C35F4" w:rsidP="00006B34">
      <w:pPr>
        <w:pStyle w:val="Heading1"/>
        <w:numPr>
          <w:ilvl w:val="0"/>
          <w:numId w:val="25"/>
        </w:numPr>
      </w:pPr>
      <w:r>
        <w:t>Overall Project Summary and Approach</w:t>
      </w:r>
    </w:p>
    <w:p w14:paraId="12D251F8" w14:textId="30CE0914" w:rsidR="000A6F33" w:rsidRPr="00B6224B" w:rsidRDefault="000A6F33" w:rsidP="00B6224B">
      <w:pPr>
        <w:rPr>
          <w:sz w:val="10"/>
          <w:szCs w:val="10"/>
        </w:rPr>
      </w:pPr>
    </w:p>
    <w:p w14:paraId="2422E3CF" w14:textId="5B5C254B" w:rsidR="005804BA" w:rsidRDefault="007F4C76" w:rsidP="007F4C76">
      <w:pPr>
        <w:pStyle w:val="Heading2"/>
      </w:pPr>
      <w:r>
        <w:t>Introduction and Overview</w:t>
      </w:r>
      <w:r w:rsidR="00E5487F" w:rsidRPr="00E5487F">
        <w:rPr>
          <w:noProof/>
        </w:rPr>
        <w:t xml:space="preserve"> </w:t>
      </w:r>
    </w:p>
    <w:p w14:paraId="269296CD" w14:textId="37DE67EC" w:rsidR="002C5DD8" w:rsidRDefault="002C5DD8" w:rsidP="002C5DD8">
      <w:pPr>
        <w:pStyle w:val="Heading4"/>
      </w:pPr>
      <w:r>
        <w:t>Goals of the CPRG</w:t>
      </w:r>
    </w:p>
    <w:p w14:paraId="717A26BB" w14:textId="3B7A0E21" w:rsidR="00C41B2D" w:rsidRDefault="5B217121" w:rsidP="00CD6247">
      <w:r>
        <w:t>The Nez Perce Tribe</w:t>
      </w:r>
      <w:r w:rsidR="344F8DEA">
        <w:t xml:space="preserve"> (Tribe)</w:t>
      </w:r>
      <w:r>
        <w:t xml:space="preserve"> is pleased to submit this application for CPRG </w:t>
      </w:r>
      <w:r w:rsidR="7B8C6AB7">
        <w:t>f</w:t>
      </w:r>
      <w:r w:rsidR="6298614C">
        <w:t>unding</w:t>
      </w:r>
      <w:r>
        <w:t xml:space="preserve"> to </w:t>
      </w:r>
      <w:r w:rsidR="66DFDF33">
        <w:t>i</w:t>
      </w:r>
      <w:r w:rsidR="6298614C">
        <w:t>mplement</w:t>
      </w:r>
      <w:r>
        <w:t xml:space="preserve"> actions in three sectors: </w:t>
      </w:r>
      <w:r w:rsidR="0561C392">
        <w:t>Buildings</w:t>
      </w:r>
      <w:r w:rsidR="31F6EC4A">
        <w:t>,</w:t>
      </w:r>
      <w:r w:rsidR="0561C392">
        <w:t xml:space="preserve"> Energy</w:t>
      </w:r>
      <w:r w:rsidR="61989F21">
        <w:t>,</w:t>
      </w:r>
      <w:r w:rsidR="0561C392">
        <w:t xml:space="preserve"> and Transportation. </w:t>
      </w:r>
      <w:r w:rsidR="3BAA27EA">
        <w:t xml:space="preserve">The measures in this proposal </w:t>
      </w:r>
      <w:r w:rsidR="25E4992D">
        <w:t>meet</w:t>
      </w:r>
      <w:r w:rsidR="00E229EC">
        <w:t xml:space="preserve"> the goals of the CPRG. </w:t>
      </w:r>
      <w:r w:rsidR="003820D4">
        <w:t xml:space="preserve">The </w:t>
      </w:r>
      <w:r w:rsidR="387CB807">
        <w:t>T</w:t>
      </w:r>
      <w:r w:rsidR="003820D4">
        <w:t xml:space="preserve">ribe wishes to take </w:t>
      </w:r>
      <w:r w:rsidR="64B4362A" w:rsidRPr="506DD82E">
        <w:rPr>
          <w:b/>
          <w:bCs/>
        </w:rPr>
        <w:t xml:space="preserve">bold actions </w:t>
      </w:r>
      <w:r w:rsidR="2899BF5D" w:rsidRPr="506DD82E">
        <w:rPr>
          <w:b/>
          <w:bCs/>
        </w:rPr>
        <w:t>to</w:t>
      </w:r>
      <w:r w:rsidR="169E178E" w:rsidRPr="506DD82E">
        <w:rPr>
          <w:b/>
          <w:bCs/>
        </w:rPr>
        <w:t xml:space="preserve"> </w:t>
      </w:r>
      <w:r w:rsidR="6DBAB497" w:rsidRPr="506DD82E">
        <w:rPr>
          <w:b/>
          <w:bCs/>
        </w:rPr>
        <w:t>r</w:t>
      </w:r>
      <w:r w:rsidR="64B4362A" w:rsidRPr="506DD82E">
        <w:rPr>
          <w:b/>
          <w:bCs/>
        </w:rPr>
        <w:t>educe greenhouse gas emissions rapidly</w:t>
      </w:r>
      <w:r w:rsidR="64B4362A">
        <w:t xml:space="preserve"> </w:t>
      </w:r>
      <w:r w:rsidR="57333451" w:rsidRPr="506DD82E">
        <w:rPr>
          <w:b/>
          <w:bCs/>
        </w:rPr>
        <w:t>by 2030 and beyond</w:t>
      </w:r>
      <w:r w:rsidR="57333451">
        <w:t xml:space="preserve"> </w:t>
      </w:r>
      <w:r w:rsidR="64B4362A">
        <w:t xml:space="preserve">while addressing our </w:t>
      </w:r>
      <w:r w:rsidR="6FF74D6D">
        <w:t>most significant</w:t>
      </w:r>
      <w:r w:rsidR="64B4362A">
        <w:t xml:space="preserve"> vulnerabilities </w:t>
      </w:r>
      <w:r w:rsidR="00CF7D39">
        <w:t>and</w:t>
      </w:r>
      <w:r w:rsidR="7E19A57A">
        <w:t xml:space="preserve"> increasing</w:t>
      </w:r>
      <w:r w:rsidR="64B4362A">
        <w:t xml:space="preserve"> the resiliency of </w:t>
      </w:r>
      <w:r w:rsidR="00C72E4D">
        <w:t>the Tribe</w:t>
      </w:r>
      <w:r w:rsidR="64B4362A">
        <w:t xml:space="preserve"> now. </w:t>
      </w:r>
      <w:r w:rsidR="00C72E4D">
        <w:t>The Tribe</w:t>
      </w:r>
      <w:r w:rsidR="64B4362A">
        <w:t xml:space="preserve"> is already coping with extreme heat and cold, wildfires, smoke, exceptional droughts, heavy precipitation, landslides, and floods</w:t>
      </w:r>
      <w:r w:rsidR="00F74A81">
        <w:t>. T</w:t>
      </w:r>
      <w:r w:rsidR="64B4362A">
        <w:t xml:space="preserve">he </w:t>
      </w:r>
      <w:r w:rsidR="70CDC7A1">
        <w:t xml:space="preserve">Nez Perce </w:t>
      </w:r>
      <w:r w:rsidR="1248CA06">
        <w:t>R</w:t>
      </w:r>
      <w:r w:rsidR="64B4362A">
        <w:t>eservation</w:t>
      </w:r>
      <w:r w:rsidR="70366F4C">
        <w:t xml:space="preserve"> (Reservation)</w:t>
      </w:r>
      <w:r w:rsidR="64B4362A">
        <w:t xml:space="preserve"> is exceptionally vulnerable to wildfire and floods because most of our population and infrastructure is in riverine canyons.</w:t>
      </w:r>
      <w:r w:rsidR="00C2223D">
        <w:t xml:space="preserve"> </w:t>
      </w:r>
    </w:p>
    <w:p w14:paraId="2D57FC8E" w14:textId="3F70A4C9" w:rsidR="00C41B2D" w:rsidRPr="000A6F33" w:rsidRDefault="00C41B2D" w:rsidP="00CD6247">
      <w:pPr>
        <w:rPr>
          <w:sz w:val="10"/>
          <w:szCs w:val="10"/>
        </w:rPr>
      </w:pPr>
    </w:p>
    <w:p w14:paraId="27EF7307" w14:textId="49B07E50" w:rsidR="5B217121" w:rsidRPr="002B4D53" w:rsidRDefault="42C661C5" w:rsidP="00CD6247">
      <w:pPr>
        <w:rPr>
          <w:b/>
          <w:bCs/>
        </w:rPr>
      </w:pPr>
      <w:r>
        <w:t xml:space="preserve">We are </w:t>
      </w:r>
      <w:r w:rsidR="54D00624">
        <w:t>requesting</w:t>
      </w:r>
      <w:r w:rsidR="64B4362A">
        <w:t xml:space="preserve"> funding for projects that </w:t>
      </w:r>
      <w:r w:rsidR="00A2704B" w:rsidRPr="506DD82E">
        <w:rPr>
          <w:b/>
          <w:bCs/>
        </w:rPr>
        <w:t>complement other funding sources</w:t>
      </w:r>
      <w:r w:rsidR="00A2704B">
        <w:t xml:space="preserve"> and </w:t>
      </w:r>
      <w:r w:rsidR="64B4362A">
        <w:t xml:space="preserve">magnify current efforts by building </w:t>
      </w:r>
      <w:r w:rsidR="00C72E4D">
        <w:t>the Tribe</w:t>
      </w:r>
      <w:r w:rsidR="64B4362A">
        <w:t xml:space="preserve">’s capacity with stable multi-year </w:t>
      </w:r>
      <w:r w:rsidR="00554DA6">
        <w:t>funding needed</w:t>
      </w:r>
      <w:r w:rsidR="64B4362A">
        <w:t xml:space="preserve"> to fully implement our climate action plans</w:t>
      </w:r>
      <w:r w:rsidR="001C1D8C">
        <w:t>, a</w:t>
      </w:r>
      <w:r w:rsidR="7A4BCCC7">
        <w:t>nd</w:t>
      </w:r>
      <w:r w:rsidR="001C1D8C">
        <w:t xml:space="preserve"> </w:t>
      </w:r>
      <w:r w:rsidR="00985A42">
        <w:t xml:space="preserve">projects </w:t>
      </w:r>
      <w:r w:rsidR="64B4362A">
        <w:t>that are difficult to fund</w:t>
      </w:r>
      <w:r w:rsidR="00C30999">
        <w:t xml:space="preserve"> otherwise.</w:t>
      </w:r>
      <w:r w:rsidR="00DE3168">
        <w:t xml:space="preserve"> </w:t>
      </w:r>
      <w:r w:rsidR="51AD5D88">
        <w:t xml:space="preserve">These projects have </w:t>
      </w:r>
      <w:r w:rsidR="51AD5D88" w:rsidRPr="506DD82E">
        <w:rPr>
          <w:b/>
          <w:bCs/>
        </w:rPr>
        <w:t>substantial community benefits</w:t>
      </w:r>
      <w:r w:rsidR="23860988" w:rsidRPr="4D6C4C38">
        <w:rPr>
          <w:b/>
          <w:bCs/>
        </w:rPr>
        <w:t>,</w:t>
      </w:r>
      <w:r w:rsidR="00E70D21">
        <w:rPr>
          <w:b/>
          <w:bCs/>
        </w:rPr>
        <w:t xml:space="preserve"> </w:t>
      </w:r>
      <w:r w:rsidR="00E70D21" w:rsidRPr="000300B1">
        <w:t xml:space="preserve">including </w:t>
      </w:r>
      <w:r w:rsidR="00F952F0" w:rsidRPr="000300B1">
        <w:t>improvement</w:t>
      </w:r>
      <w:r w:rsidR="00866D70">
        <w:t>s</w:t>
      </w:r>
      <w:r w:rsidR="00F952F0" w:rsidRPr="000300B1">
        <w:t xml:space="preserve"> in air quality, </w:t>
      </w:r>
      <w:r w:rsidR="00483192" w:rsidRPr="000300B1">
        <w:t>energy cost savings</w:t>
      </w:r>
      <w:r w:rsidR="00F676FA" w:rsidRPr="000300B1">
        <w:t xml:space="preserve"> and reinvestment</w:t>
      </w:r>
      <w:r w:rsidR="00483192" w:rsidRPr="000300B1">
        <w:t xml:space="preserve">, </w:t>
      </w:r>
      <w:r w:rsidR="00573284" w:rsidRPr="000300B1">
        <w:t>workforce development, improved housing, better access to the internet and communications in remote areas, increased resiliency,</w:t>
      </w:r>
      <w:r w:rsidR="00F676FA" w:rsidRPr="000300B1">
        <w:t xml:space="preserve"> </w:t>
      </w:r>
      <w:r w:rsidR="003B00EE" w:rsidRPr="000300B1">
        <w:t xml:space="preserve">well-paid jobs in a rural disadvantaged community, reductions in GHGs and co-pollutants, </w:t>
      </w:r>
      <w:r w:rsidR="002473BC" w:rsidRPr="000300B1">
        <w:t>training,</w:t>
      </w:r>
      <w:r w:rsidR="00906872" w:rsidRPr="000300B1">
        <w:t xml:space="preserve"> the ability to pump water and receive information during emergencies, and </w:t>
      </w:r>
      <w:r w:rsidR="00391676" w:rsidRPr="000300B1">
        <w:t xml:space="preserve">expanding EV charging in </w:t>
      </w:r>
      <w:r w:rsidR="000300B1" w:rsidRPr="000300B1">
        <w:t>a rural area.</w:t>
      </w:r>
      <w:r w:rsidR="00501884">
        <w:rPr>
          <w:b/>
          <w:bCs/>
        </w:rPr>
        <w:t xml:space="preserve"> </w:t>
      </w:r>
    </w:p>
    <w:p w14:paraId="146DFC46" w14:textId="15DD62FF" w:rsidR="54A7EBC0" w:rsidRPr="000A6F33" w:rsidRDefault="54A7EBC0" w:rsidP="54A7EBC0">
      <w:pPr>
        <w:rPr>
          <w:sz w:val="10"/>
          <w:szCs w:val="10"/>
        </w:rPr>
      </w:pPr>
    </w:p>
    <w:p w14:paraId="0FF237BF" w14:textId="0F4386E3" w:rsidR="00967FE4" w:rsidRDefault="00BD4C20" w:rsidP="00646955">
      <w:r w:rsidRPr="002B4D53">
        <w:rPr>
          <w:rFonts w:cs="Calibri"/>
          <w:bdr w:val="none" w:sz="0" w:space="0" w:color="auto" w:frame="1"/>
          <w:shd w:val="clear" w:color="auto" w:fill="FFFFFF"/>
        </w:rPr>
        <w:t xml:space="preserve">We are </w:t>
      </w:r>
      <w:r w:rsidR="563D1B09" w:rsidRPr="002B4D53">
        <w:rPr>
          <w:rFonts w:cs="Calibri"/>
          <w:bdr w:val="none" w:sz="0" w:space="0" w:color="auto" w:frame="1"/>
          <w:shd w:val="clear" w:color="auto" w:fill="FFFFFF"/>
        </w:rPr>
        <w:t>submitting</w:t>
      </w:r>
      <w:r w:rsidRPr="002B4D53">
        <w:rPr>
          <w:rFonts w:cs="Calibri"/>
          <w:bdr w:val="none" w:sz="0" w:space="0" w:color="auto" w:frame="1"/>
          <w:shd w:val="clear" w:color="auto" w:fill="FFFFFF"/>
        </w:rPr>
        <w:t xml:space="preserve"> an ambitious and large proposal for the </w:t>
      </w:r>
      <w:r w:rsidR="631CB262" w:rsidRPr="002B4D53">
        <w:rPr>
          <w:rFonts w:cs="Calibri"/>
          <w:bdr w:val="none" w:sz="0" w:space="0" w:color="auto" w:frame="1"/>
          <w:shd w:val="clear" w:color="auto" w:fill="FFFFFF"/>
        </w:rPr>
        <w:t>General</w:t>
      </w:r>
      <w:r w:rsidRPr="002B4D53">
        <w:rPr>
          <w:rFonts w:cs="Calibri"/>
          <w:bdr w:val="none" w:sz="0" w:space="0" w:color="auto" w:frame="1"/>
          <w:shd w:val="clear" w:color="auto" w:fill="FFFFFF"/>
        </w:rPr>
        <w:t xml:space="preserve"> Competition in </w:t>
      </w:r>
      <w:r w:rsidRPr="005C71C7">
        <w:rPr>
          <w:rFonts w:cs="Calibri"/>
          <w:bdr w:val="none" w:sz="0" w:space="0" w:color="auto" w:frame="1"/>
          <w:shd w:val="clear" w:color="auto" w:fill="FFFFFF"/>
        </w:rPr>
        <w:t xml:space="preserve">Tier </w:t>
      </w:r>
      <w:r w:rsidR="005C71C7">
        <w:rPr>
          <w:rFonts w:cs="Calibri"/>
          <w:bdr w:val="none" w:sz="0" w:space="0" w:color="auto" w:frame="1"/>
          <w:shd w:val="clear" w:color="auto" w:fill="FFFFFF"/>
        </w:rPr>
        <w:t>D</w:t>
      </w:r>
      <w:r w:rsidRPr="002B4D53">
        <w:rPr>
          <w:rFonts w:cs="Calibri"/>
          <w:bdr w:val="none" w:sz="0" w:space="0" w:color="auto" w:frame="1"/>
          <w:shd w:val="clear" w:color="auto" w:fill="FFFFFF"/>
        </w:rPr>
        <w:t xml:space="preserve"> </w:t>
      </w:r>
      <w:r w:rsidR="5F86F34E" w:rsidRPr="424CC8B0">
        <w:rPr>
          <w:rFonts w:cs="Calibri"/>
        </w:rPr>
        <w:t>to</w:t>
      </w:r>
      <w:r w:rsidR="5F86F34E" w:rsidRPr="002B4D53">
        <w:rPr>
          <w:rFonts w:cs="Calibri"/>
          <w:bdr w:val="none" w:sz="0" w:space="0" w:color="auto" w:frame="1"/>
          <w:shd w:val="clear" w:color="auto" w:fill="FFFFFF"/>
        </w:rPr>
        <w:t xml:space="preserve"> fill</w:t>
      </w:r>
      <w:r>
        <w:rPr>
          <w:rFonts w:cs="Calibri"/>
          <w:color w:val="000000"/>
          <w:bdr w:val="none" w:sz="0" w:space="0" w:color="auto" w:frame="1"/>
          <w:shd w:val="clear" w:color="auto" w:fill="FFFFFF"/>
        </w:rPr>
        <w:t xml:space="preserve"> a </w:t>
      </w:r>
      <w:r w:rsidR="1685058B">
        <w:rPr>
          <w:rFonts w:cs="Calibri"/>
          <w:color w:val="000000"/>
          <w:bdr w:val="none" w:sz="0" w:space="0" w:color="auto" w:frame="1"/>
          <w:shd w:val="clear" w:color="auto" w:fill="FFFFFF"/>
        </w:rPr>
        <w:t xml:space="preserve">significant </w:t>
      </w:r>
      <w:r>
        <w:rPr>
          <w:rFonts w:cs="Calibri"/>
          <w:color w:val="000000"/>
          <w:bdr w:val="none" w:sz="0" w:space="0" w:color="auto" w:frame="1"/>
          <w:shd w:val="clear" w:color="auto" w:fill="FFFFFF"/>
        </w:rPr>
        <w:t>gap in the State of Idaho. Idaho is not pursu</w:t>
      </w:r>
      <w:r w:rsidR="2CCE7993">
        <w:rPr>
          <w:rFonts w:cs="Calibri"/>
          <w:color w:val="000000"/>
          <w:bdr w:val="none" w:sz="0" w:space="0" w:color="auto" w:frame="1"/>
          <w:shd w:val="clear" w:color="auto" w:fill="FFFFFF"/>
        </w:rPr>
        <w:t>ing</w:t>
      </w:r>
      <w:r w:rsidRPr="424CC8B0">
        <w:rPr>
          <w:rFonts w:cs="Calibri"/>
          <w:color w:val="000000" w:themeColor="text1"/>
        </w:rPr>
        <w:t xml:space="preserve"> funding </w:t>
      </w:r>
      <w:r>
        <w:rPr>
          <w:rFonts w:cs="Calibri"/>
          <w:color w:val="000000"/>
          <w:bdr w:val="none" w:sz="0" w:space="0" w:color="auto" w:frame="1"/>
          <w:shd w:val="clear" w:color="auto" w:fill="FFFFFF"/>
        </w:rPr>
        <w:t xml:space="preserve">for </w:t>
      </w:r>
      <w:r w:rsidR="002368DC">
        <w:rPr>
          <w:rFonts w:cs="Calibri"/>
          <w:color w:val="000000"/>
          <w:bdr w:val="none" w:sz="0" w:space="0" w:color="auto" w:frame="1"/>
          <w:shd w:val="clear" w:color="auto" w:fill="FFFFFF"/>
        </w:rPr>
        <w:t>residential ene</w:t>
      </w:r>
      <w:r w:rsidR="0015715B" w:rsidRPr="424CC8B0">
        <w:rPr>
          <w:rFonts w:cs="Calibri"/>
          <w:color w:val="000000" w:themeColor="text1"/>
        </w:rPr>
        <w:t>rgy</w:t>
      </w:r>
      <w:r w:rsidR="0015715B">
        <w:rPr>
          <w:rFonts w:cs="Calibri"/>
          <w:color w:val="000000"/>
          <w:bdr w:val="none" w:sz="0" w:space="0" w:color="auto" w:frame="1"/>
          <w:shd w:val="clear" w:color="auto" w:fill="FFFFFF"/>
        </w:rPr>
        <w:t xml:space="preserve"> efficiency </w:t>
      </w:r>
      <w:r w:rsidR="00291874">
        <w:rPr>
          <w:rFonts w:cs="Calibri"/>
          <w:color w:val="000000"/>
          <w:bdr w:val="none" w:sz="0" w:space="0" w:color="auto" w:frame="1"/>
          <w:shd w:val="clear" w:color="auto" w:fill="FFFFFF"/>
        </w:rPr>
        <w:t>retrofits, renewable</w:t>
      </w:r>
      <w:r>
        <w:rPr>
          <w:rFonts w:cs="Calibri"/>
          <w:color w:val="000000"/>
          <w:bdr w:val="none" w:sz="0" w:space="0" w:color="auto" w:frame="1"/>
          <w:shd w:val="clear" w:color="auto" w:fill="FFFFFF"/>
        </w:rPr>
        <w:t xml:space="preserve"> energy</w:t>
      </w:r>
      <w:r w:rsidR="003254AB">
        <w:rPr>
          <w:rFonts w:cs="Calibri"/>
          <w:color w:val="000000"/>
          <w:bdr w:val="none" w:sz="0" w:space="0" w:color="auto" w:frame="1"/>
          <w:shd w:val="clear" w:color="auto" w:fill="FFFFFF"/>
        </w:rPr>
        <w:t>,</w:t>
      </w:r>
      <w:r>
        <w:rPr>
          <w:rFonts w:cs="Calibri"/>
          <w:color w:val="000000"/>
          <w:bdr w:val="none" w:sz="0" w:space="0" w:color="auto" w:frame="1"/>
          <w:shd w:val="clear" w:color="auto" w:fill="FFFFFF"/>
        </w:rPr>
        <w:t xml:space="preserve"> </w:t>
      </w:r>
      <w:r w:rsidR="1AA1C659">
        <w:rPr>
          <w:rFonts w:cs="Calibri"/>
          <w:color w:val="000000"/>
          <w:bdr w:val="none" w:sz="0" w:space="0" w:color="auto" w:frame="1"/>
          <w:shd w:val="clear" w:color="auto" w:fill="FFFFFF"/>
        </w:rPr>
        <w:t>or Electric Vehicle</w:t>
      </w:r>
      <w:r w:rsidRPr="72BE1309">
        <w:rPr>
          <w:rFonts w:cs="Calibri"/>
          <w:color w:val="000000" w:themeColor="text1"/>
        </w:rPr>
        <w:t xml:space="preserve"> </w:t>
      </w:r>
      <w:r w:rsidR="5150EF55">
        <w:rPr>
          <w:rFonts w:cs="Calibri"/>
          <w:color w:val="000000"/>
          <w:bdr w:val="none" w:sz="0" w:space="0" w:color="auto" w:frame="1"/>
          <w:shd w:val="clear" w:color="auto" w:fill="FFFFFF"/>
        </w:rPr>
        <w:t>(</w:t>
      </w:r>
      <w:r w:rsidRPr="72BE1309">
        <w:rPr>
          <w:rFonts w:cs="Calibri"/>
          <w:color w:val="000000" w:themeColor="text1"/>
        </w:rPr>
        <w:t>EV</w:t>
      </w:r>
      <w:r w:rsidR="5150EF55">
        <w:rPr>
          <w:rFonts w:cs="Calibri"/>
          <w:color w:val="000000"/>
          <w:bdr w:val="none" w:sz="0" w:space="0" w:color="auto" w:frame="1"/>
          <w:shd w:val="clear" w:color="auto" w:fill="FFFFFF"/>
        </w:rPr>
        <w:t>)</w:t>
      </w:r>
      <w:r w:rsidRPr="424CC8B0">
        <w:rPr>
          <w:rFonts w:cs="Calibri"/>
          <w:color w:val="000000" w:themeColor="text1"/>
        </w:rPr>
        <w:t xml:space="preserve"> </w:t>
      </w:r>
      <w:r>
        <w:rPr>
          <w:rFonts w:cs="Calibri"/>
          <w:color w:val="000000"/>
          <w:bdr w:val="none" w:sz="0" w:space="0" w:color="auto" w:frame="1"/>
          <w:shd w:val="clear" w:color="auto" w:fill="FFFFFF"/>
        </w:rPr>
        <w:t>transportation networks.</w:t>
      </w:r>
      <w:r w:rsidR="07B4ED6E" w:rsidRPr="72BE1309">
        <w:rPr>
          <w:rFonts w:cs="Calibri"/>
          <w:color w:val="000000" w:themeColor="text1"/>
        </w:rPr>
        <w:t xml:space="preserve"> </w:t>
      </w:r>
      <w:r w:rsidRPr="424CC8B0">
        <w:rPr>
          <w:rFonts w:cs="Calibri"/>
          <w:color w:val="000000" w:themeColor="text1"/>
        </w:rPr>
        <w:t>This cre</w:t>
      </w:r>
      <w:r w:rsidRPr="72BE1309">
        <w:rPr>
          <w:rFonts w:cs="Calibri"/>
          <w:color w:val="000000" w:themeColor="text1"/>
        </w:rPr>
        <w:t xml:space="preserve">ates a need for </w:t>
      </w:r>
      <w:r w:rsidR="0153CE70">
        <w:rPr>
          <w:rFonts w:cs="Calibri"/>
          <w:color w:val="000000"/>
          <w:bdr w:val="none" w:sz="0" w:space="0" w:color="auto" w:frame="1"/>
          <w:shd w:val="clear" w:color="auto" w:fill="FFFFFF"/>
        </w:rPr>
        <w:t>t</w:t>
      </w:r>
      <w:r w:rsidR="4582F36D">
        <w:rPr>
          <w:rFonts w:cs="Calibri"/>
          <w:color w:val="000000"/>
          <w:bdr w:val="none" w:sz="0" w:space="0" w:color="auto" w:frame="1"/>
          <w:shd w:val="clear" w:color="auto" w:fill="FFFFFF"/>
        </w:rPr>
        <w:t>ribes</w:t>
      </w:r>
      <w:r>
        <w:rPr>
          <w:rFonts w:cs="Calibri"/>
          <w:color w:val="000000"/>
          <w:bdr w:val="none" w:sz="0" w:space="0" w:color="auto" w:frame="1"/>
          <w:shd w:val="clear" w:color="auto" w:fill="FFFFFF"/>
        </w:rPr>
        <w:t xml:space="preserve"> </w:t>
      </w:r>
      <w:r w:rsidR="005C71C7">
        <w:rPr>
          <w:rFonts w:cs="Calibri"/>
          <w:color w:val="000000"/>
          <w:bdr w:val="none" w:sz="0" w:space="0" w:color="auto" w:frame="1"/>
          <w:shd w:val="clear" w:color="auto" w:fill="FFFFFF"/>
        </w:rPr>
        <w:t>to lead</w:t>
      </w:r>
      <w:r>
        <w:rPr>
          <w:rFonts w:cs="Calibri"/>
          <w:color w:val="000000"/>
          <w:bdr w:val="none" w:sz="0" w:space="0" w:color="auto" w:frame="1"/>
          <w:shd w:val="clear" w:color="auto" w:fill="FFFFFF"/>
        </w:rPr>
        <w:t xml:space="preserve"> </w:t>
      </w:r>
      <w:r w:rsidR="721BCC2F">
        <w:rPr>
          <w:rFonts w:cs="Calibri"/>
          <w:color w:val="000000"/>
          <w:bdr w:val="none" w:sz="0" w:space="0" w:color="auto" w:frame="1"/>
          <w:shd w:val="clear" w:color="auto" w:fill="FFFFFF"/>
        </w:rPr>
        <w:t>these</w:t>
      </w:r>
      <w:r>
        <w:rPr>
          <w:rFonts w:cs="Calibri"/>
          <w:color w:val="000000"/>
          <w:bdr w:val="none" w:sz="0" w:space="0" w:color="auto" w:frame="1"/>
          <w:shd w:val="clear" w:color="auto" w:fill="FFFFFF"/>
        </w:rPr>
        <w:t xml:space="preserve"> climate </w:t>
      </w:r>
      <w:r w:rsidR="4D9419B0" w:rsidRPr="63F60745">
        <w:rPr>
          <w:rFonts w:cs="Calibri"/>
          <w:color w:val="000000" w:themeColor="text1"/>
        </w:rPr>
        <w:t>actions</w:t>
      </w:r>
      <w:r w:rsidRPr="1C3EC9C4">
        <w:rPr>
          <w:rFonts w:cs="Calibri"/>
          <w:color w:val="000000" w:themeColor="text1"/>
        </w:rPr>
        <w:t xml:space="preserve"> to </w:t>
      </w:r>
      <w:r w:rsidR="147F614C" w:rsidRPr="72BE1309">
        <w:rPr>
          <w:rFonts w:cs="Calibri"/>
          <w:color w:val="000000" w:themeColor="text1"/>
        </w:rPr>
        <w:t>ensure</w:t>
      </w:r>
      <w:r w:rsidR="534ADBB9" w:rsidRPr="5F310E72">
        <w:rPr>
          <w:rFonts w:cs="Calibri"/>
          <w:color w:val="000000" w:themeColor="text1"/>
        </w:rPr>
        <w:t xml:space="preserve"> </w:t>
      </w:r>
      <w:r w:rsidRPr="63F60745">
        <w:rPr>
          <w:rFonts w:cs="Calibri"/>
          <w:color w:val="000000" w:themeColor="text1"/>
        </w:rPr>
        <w:t xml:space="preserve">that Idaho </w:t>
      </w:r>
      <w:r w:rsidR="673C07FB" w:rsidRPr="1C3EC9C4">
        <w:rPr>
          <w:rFonts w:cs="Calibri"/>
          <w:color w:val="000000" w:themeColor="text1"/>
        </w:rPr>
        <w:t>w</w:t>
      </w:r>
      <w:r w:rsidRPr="72BE1309">
        <w:rPr>
          <w:rFonts w:cs="Calibri"/>
          <w:color w:val="000000" w:themeColor="text1"/>
        </w:rPr>
        <w:t>elcome</w:t>
      </w:r>
      <w:r w:rsidR="69764B41">
        <w:rPr>
          <w:rFonts w:cs="Calibri"/>
          <w:color w:val="000000"/>
          <w:bdr w:val="none" w:sz="0" w:space="0" w:color="auto" w:frame="1"/>
          <w:shd w:val="clear" w:color="auto" w:fill="FFFFFF"/>
        </w:rPr>
        <w:t>s</w:t>
      </w:r>
      <w:r>
        <w:rPr>
          <w:rFonts w:cs="Calibri"/>
          <w:color w:val="000000"/>
          <w:bdr w:val="none" w:sz="0" w:space="0" w:color="auto" w:frame="1"/>
          <w:shd w:val="clear" w:color="auto" w:fill="FFFFFF"/>
        </w:rPr>
        <w:t xml:space="preserve"> the </w:t>
      </w:r>
      <w:r w:rsidR="29B387E4">
        <w:rPr>
          <w:rFonts w:cs="Calibri"/>
          <w:color w:val="000000"/>
          <w:bdr w:val="none" w:sz="0" w:space="0" w:color="auto" w:frame="1"/>
          <w:shd w:val="clear" w:color="auto" w:fill="FFFFFF"/>
        </w:rPr>
        <w:t>e</w:t>
      </w:r>
      <w:r w:rsidR="002D18FA">
        <w:rPr>
          <w:rFonts w:cs="Calibri"/>
          <w:color w:val="000000"/>
          <w:bdr w:val="none" w:sz="0" w:space="0" w:color="auto" w:frame="1"/>
          <w:shd w:val="clear" w:color="auto" w:fill="FFFFFF"/>
        </w:rPr>
        <w:t xml:space="preserve">nergy </w:t>
      </w:r>
      <w:r w:rsidRPr="424CC8B0">
        <w:rPr>
          <w:rFonts w:cs="Calibri"/>
          <w:color w:val="000000" w:themeColor="text1"/>
        </w:rPr>
        <w:t>of th</w:t>
      </w:r>
      <w:r>
        <w:rPr>
          <w:rFonts w:cs="Calibri"/>
          <w:color w:val="000000"/>
          <w:bdr w:val="none" w:sz="0" w:space="0" w:color="auto" w:frame="1"/>
          <w:shd w:val="clear" w:color="auto" w:fill="FFFFFF"/>
        </w:rPr>
        <w:t xml:space="preserve">e future </w:t>
      </w:r>
      <w:r w:rsidR="788A35B0">
        <w:rPr>
          <w:rFonts w:cs="Calibri"/>
          <w:color w:val="000000"/>
          <w:bdr w:val="none" w:sz="0" w:space="0" w:color="auto" w:frame="1"/>
          <w:shd w:val="clear" w:color="auto" w:fill="FFFFFF"/>
        </w:rPr>
        <w:t xml:space="preserve">and </w:t>
      </w:r>
      <w:r>
        <w:rPr>
          <w:rFonts w:cs="Calibri"/>
          <w:color w:val="000000"/>
          <w:bdr w:val="none" w:sz="0" w:space="0" w:color="auto" w:frame="1"/>
          <w:shd w:val="clear" w:color="auto" w:fill="FFFFFF"/>
        </w:rPr>
        <w:t>ha</w:t>
      </w:r>
      <w:r w:rsidR="6CC96539" w:rsidRPr="50A51970">
        <w:rPr>
          <w:rFonts w:cs="Calibri"/>
          <w:color w:val="000000" w:themeColor="text1"/>
        </w:rPr>
        <w:t>s</w:t>
      </w:r>
      <w:r w:rsidRPr="50A51970">
        <w:rPr>
          <w:rFonts w:cs="Calibri"/>
          <w:color w:val="000000" w:themeColor="text1"/>
        </w:rPr>
        <w:t xml:space="preserve"> resilient</w:t>
      </w:r>
      <w:r w:rsidR="3132F4FA">
        <w:rPr>
          <w:rFonts w:cs="Calibri"/>
          <w:color w:val="000000"/>
          <w:bdr w:val="none" w:sz="0" w:space="0" w:color="auto" w:frame="1"/>
          <w:shd w:val="clear" w:color="auto" w:fill="FFFFFF"/>
        </w:rPr>
        <w:t>,</w:t>
      </w:r>
      <w:r w:rsidRPr="424CC8B0">
        <w:rPr>
          <w:rFonts w:cs="Calibri"/>
          <w:color w:val="000000" w:themeColor="text1"/>
        </w:rPr>
        <w:t xml:space="preserve"> decentralized po</w:t>
      </w:r>
      <w:r>
        <w:rPr>
          <w:rFonts w:cs="Calibri"/>
          <w:color w:val="000000"/>
          <w:bdr w:val="none" w:sz="0" w:space="0" w:color="auto" w:frame="1"/>
          <w:shd w:val="clear" w:color="auto" w:fill="FFFFFF"/>
        </w:rPr>
        <w:t xml:space="preserve">wer systems that </w:t>
      </w:r>
      <w:r w:rsidRPr="14FA4A7F">
        <w:rPr>
          <w:rFonts w:cs="Calibri"/>
          <w:color w:val="000000" w:themeColor="text1"/>
        </w:rPr>
        <w:t>undergird</w:t>
      </w:r>
      <w:r w:rsidRPr="424CC8B0">
        <w:rPr>
          <w:rFonts w:cs="Calibri"/>
          <w:color w:val="000000" w:themeColor="text1"/>
        </w:rPr>
        <w:t xml:space="preserve"> resiliency and safe energy, </w:t>
      </w:r>
      <w:r w:rsidDel="002768C3">
        <w:rPr>
          <w:rFonts w:cs="Calibri"/>
          <w:color w:val="000000"/>
          <w:bdr w:val="none" w:sz="0" w:space="0" w:color="auto" w:frame="1"/>
          <w:shd w:val="clear" w:color="auto" w:fill="FFFFFF"/>
        </w:rPr>
        <w:t xml:space="preserve">and </w:t>
      </w:r>
      <w:r>
        <w:rPr>
          <w:rFonts w:cs="Calibri"/>
          <w:color w:val="000000"/>
          <w:bdr w:val="none" w:sz="0" w:space="0" w:color="auto" w:frame="1"/>
          <w:shd w:val="clear" w:color="auto" w:fill="FFFFFF"/>
        </w:rPr>
        <w:t xml:space="preserve">resilient </w:t>
      </w:r>
      <w:r w:rsidR="6CE01EF9" w:rsidRPr="424CC8B0">
        <w:rPr>
          <w:rFonts w:cs="Calibri"/>
          <w:b/>
          <w:color w:val="000000"/>
          <w:bdr w:val="none" w:sz="0" w:space="0" w:color="auto" w:frame="1"/>
          <w:shd w:val="clear" w:color="auto" w:fill="FFFFFF"/>
        </w:rPr>
        <w:t>c</w:t>
      </w:r>
      <w:r w:rsidRPr="269F7C49">
        <w:rPr>
          <w:rFonts w:cs="Calibri"/>
          <w:b/>
          <w:bCs/>
          <w:color w:val="000000" w:themeColor="text1"/>
        </w:rPr>
        <w:t>limate</w:t>
      </w:r>
      <w:r w:rsidR="198425BE" w:rsidRPr="424CC8B0">
        <w:rPr>
          <w:rFonts w:cs="Calibri"/>
          <w:b/>
          <w:color w:val="000000"/>
          <w:bdr w:val="none" w:sz="0" w:space="0" w:color="auto" w:frame="1"/>
          <w:shd w:val="clear" w:color="auto" w:fill="FFFFFF"/>
        </w:rPr>
        <w:t>-ready</w:t>
      </w:r>
      <w:r w:rsidRPr="424CC8B0">
        <w:rPr>
          <w:rFonts w:cs="Calibri"/>
          <w:b/>
          <w:color w:val="000000" w:themeColor="text1"/>
        </w:rPr>
        <w:t xml:space="preserve"> </w:t>
      </w:r>
      <w:r w:rsidR="598CDC75" w:rsidRPr="269F7C49">
        <w:rPr>
          <w:rFonts w:cs="Calibri"/>
          <w:b/>
          <w:bCs/>
          <w:color w:val="000000"/>
          <w:bdr w:val="none" w:sz="0" w:space="0" w:color="auto" w:frame="1"/>
          <w:shd w:val="clear" w:color="auto" w:fill="FFFFFF"/>
        </w:rPr>
        <w:t>h</w:t>
      </w:r>
      <w:r w:rsidRPr="424CC8B0">
        <w:rPr>
          <w:rFonts w:cs="Calibri"/>
          <w:b/>
          <w:color w:val="000000" w:themeColor="text1"/>
        </w:rPr>
        <w:t>ousi</w:t>
      </w:r>
      <w:r w:rsidRPr="269F7C49">
        <w:rPr>
          <w:rFonts w:cs="Calibri"/>
          <w:b/>
          <w:bCs/>
          <w:color w:val="000000"/>
          <w:bdr w:val="none" w:sz="0" w:space="0" w:color="auto" w:frame="1"/>
          <w:shd w:val="clear" w:color="auto" w:fill="FFFFFF"/>
        </w:rPr>
        <w:t>ng</w:t>
      </w:r>
      <w:r w:rsidRPr="50A51970">
        <w:rPr>
          <w:rFonts w:cs="Calibri"/>
          <w:color w:val="000000" w:themeColor="text1"/>
        </w:rPr>
        <w:t xml:space="preserve"> that protects our people. </w:t>
      </w:r>
      <w:r w:rsidR="009C6C90" w:rsidRPr="424CC8B0">
        <w:rPr>
          <w:bdr w:val="none" w:sz="0" w:space="0" w:color="auto" w:frame="1"/>
          <w:shd w:val="clear" w:color="auto" w:fill="FFFFFF"/>
        </w:rPr>
        <w:t>T</w:t>
      </w:r>
      <w:r w:rsidR="00F91807">
        <w:t xml:space="preserve">ribal leadership and staff </w:t>
      </w:r>
      <w:r w:rsidR="70D73900">
        <w:t>are</w:t>
      </w:r>
      <w:r w:rsidR="00F91807">
        <w:t xml:space="preserve"> working on building capacity at </w:t>
      </w:r>
      <w:r w:rsidR="00C72E4D" w:rsidRPr="424CC8B0">
        <w:rPr>
          <w:bdr w:val="none" w:sz="0" w:space="0" w:color="auto" w:frame="1"/>
          <w:shd w:val="clear" w:color="auto" w:fill="FFFFFF"/>
        </w:rPr>
        <w:t>the Tribe</w:t>
      </w:r>
      <w:r w:rsidR="00F91807" w:rsidRPr="424CC8B0">
        <w:rPr>
          <w:bdr w:val="none" w:sz="0" w:space="0" w:color="auto" w:frame="1"/>
          <w:shd w:val="clear" w:color="auto" w:fill="FFFFFF"/>
        </w:rPr>
        <w:t xml:space="preserve"> to </w:t>
      </w:r>
      <w:r w:rsidR="00285F36" w:rsidRPr="424CC8B0">
        <w:rPr>
          <w:bdr w:val="none" w:sz="0" w:space="0" w:color="auto" w:frame="1"/>
          <w:shd w:val="clear" w:color="auto" w:fill="FFFFFF"/>
        </w:rPr>
        <w:t>mitigate</w:t>
      </w:r>
      <w:r w:rsidR="00F91807">
        <w:rPr>
          <w:rFonts w:cs="Calibri"/>
          <w:color w:val="000000"/>
          <w:bdr w:val="none" w:sz="0" w:space="0" w:color="auto" w:frame="1"/>
          <w:shd w:val="clear" w:color="auto" w:fill="FFFFFF"/>
        </w:rPr>
        <w:t xml:space="preserve"> </w:t>
      </w:r>
      <w:r w:rsidR="00285F36">
        <w:t xml:space="preserve">the </w:t>
      </w:r>
      <w:r w:rsidR="009237BC">
        <w:t>climate</w:t>
      </w:r>
      <w:r w:rsidR="00F91807">
        <w:t xml:space="preserve"> </w:t>
      </w:r>
      <w:r w:rsidR="009237BC">
        <w:t>crisi</w:t>
      </w:r>
      <w:r w:rsidR="009B4650">
        <w:t>s</w:t>
      </w:r>
      <w:r w:rsidR="5CBCF887">
        <w:t>. Our</w:t>
      </w:r>
      <w:r w:rsidR="00F91807">
        <w:t xml:space="preserve"> Priority Climate Action Plan </w:t>
      </w:r>
      <w:r w:rsidR="009D2C5C">
        <w:t xml:space="preserve">highlighted </w:t>
      </w:r>
      <w:r w:rsidR="007A7322">
        <w:t>some of these efforts</w:t>
      </w:r>
      <w:r w:rsidR="00F91807">
        <w:t xml:space="preserve">. </w:t>
      </w:r>
      <w:r w:rsidR="0647E3CD">
        <w:t>In</w:t>
      </w:r>
      <w:r w:rsidR="00B14DB7">
        <w:t xml:space="preserve"> a </w:t>
      </w:r>
      <w:r w:rsidR="6B5232DA">
        <w:t>s</w:t>
      </w:r>
      <w:r w:rsidR="7AFA3936">
        <w:t>tate</w:t>
      </w:r>
      <w:r w:rsidR="00B14DB7">
        <w:t xml:space="preserve"> </w:t>
      </w:r>
      <w:r w:rsidR="0647E3CD">
        <w:t xml:space="preserve">lacking </w:t>
      </w:r>
      <w:r w:rsidR="00B14DB7">
        <w:t xml:space="preserve">a </w:t>
      </w:r>
      <w:r w:rsidR="005F0ACB">
        <w:t>s</w:t>
      </w:r>
      <w:r w:rsidR="00B14DB7">
        <w:t xml:space="preserve">tatewide Climate Change </w:t>
      </w:r>
      <w:r w:rsidR="00D30B42">
        <w:t>Planning</w:t>
      </w:r>
      <w:r w:rsidR="00B14DB7">
        <w:t xml:space="preserve"> Program</w:t>
      </w:r>
      <w:r w:rsidR="0647E3CD">
        <w:t xml:space="preserve">, </w:t>
      </w:r>
      <w:r w:rsidR="00C72E4D">
        <w:t>the Tribe</w:t>
      </w:r>
      <w:r w:rsidR="00736DF1">
        <w:t>s of Idaho</w:t>
      </w:r>
      <w:r w:rsidR="00190E51">
        <w:t xml:space="preserve"> </w:t>
      </w:r>
      <w:r w:rsidR="6EA1B8EE">
        <w:t xml:space="preserve">have </w:t>
      </w:r>
      <w:r w:rsidR="13C79F90">
        <w:t>fill</w:t>
      </w:r>
      <w:r w:rsidR="0D5E790C">
        <w:t>ed</w:t>
      </w:r>
      <w:r w:rsidR="00B14DB7">
        <w:t xml:space="preserve"> </w:t>
      </w:r>
      <w:r w:rsidR="478379BE">
        <w:t>the</w:t>
      </w:r>
      <w:r w:rsidR="00B14DB7">
        <w:t xml:space="preserve"> </w:t>
      </w:r>
      <w:r w:rsidR="00D30B42">
        <w:t>gap</w:t>
      </w:r>
      <w:r w:rsidR="49D34CCA">
        <w:t xml:space="preserve"> with</w:t>
      </w:r>
      <w:r w:rsidR="00190E51">
        <w:t xml:space="preserve"> </w:t>
      </w:r>
      <w:r w:rsidR="00190E51" w:rsidRPr="506DD82E">
        <w:rPr>
          <w:b/>
          <w:bCs/>
        </w:rPr>
        <w:t>innovative</w:t>
      </w:r>
      <w:r w:rsidR="00A97939" w:rsidRPr="506DD82E">
        <w:rPr>
          <w:b/>
          <w:bCs/>
        </w:rPr>
        <w:t>, collaborative, and just</w:t>
      </w:r>
      <w:r w:rsidR="512E9346" w:rsidRPr="506DD82E">
        <w:rPr>
          <w:b/>
          <w:bCs/>
        </w:rPr>
        <w:t xml:space="preserve"> actions </w:t>
      </w:r>
      <w:r w:rsidR="512E9346">
        <w:t>that</w:t>
      </w:r>
      <w:r w:rsidR="007A7322" w:rsidRPr="506DD82E">
        <w:rPr>
          <w:b/>
          <w:bCs/>
        </w:rPr>
        <w:t xml:space="preserve"> </w:t>
      </w:r>
      <w:r w:rsidR="007A7322">
        <w:t>are intended to be</w:t>
      </w:r>
      <w:r w:rsidR="005C226B">
        <w:t xml:space="preserve"> </w:t>
      </w:r>
      <w:r w:rsidR="005C226B" w:rsidRPr="506DD82E">
        <w:rPr>
          <w:b/>
          <w:bCs/>
        </w:rPr>
        <w:t>replicated and</w:t>
      </w:r>
      <w:r w:rsidR="007A7322">
        <w:t xml:space="preserve"> </w:t>
      </w:r>
      <w:r w:rsidR="007A7322" w:rsidRPr="506DD82E">
        <w:rPr>
          <w:b/>
          <w:bCs/>
        </w:rPr>
        <w:t>scaled.</w:t>
      </w:r>
      <w:r w:rsidR="007A7322">
        <w:t xml:space="preserve"> </w:t>
      </w:r>
      <w:r w:rsidR="00C72E4D">
        <w:t>The Tribe</w:t>
      </w:r>
      <w:r w:rsidR="5113572D">
        <w:t>’</w:t>
      </w:r>
      <w:r w:rsidR="008655FE">
        <w:t>s</w:t>
      </w:r>
      <w:r w:rsidR="00A97939" w:rsidRPr="506DD82E">
        <w:rPr>
          <w:b/>
        </w:rPr>
        <w:t xml:space="preserve"> </w:t>
      </w:r>
      <w:r w:rsidR="008655FE">
        <w:t>actions</w:t>
      </w:r>
      <w:r w:rsidR="00A97939">
        <w:t xml:space="preserve"> have </w:t>
      </w:r>
      <w:r w:rsidR="00A80A3E">
        <w:t xml:space="preserve">and will benefit </w:t>
      </w:r>
      <w:r w:rsidR="582916F8">
        <w:t xml:space="preserve">the </w:t>
      </w:r>
      <w:proofErr w:type="spellStart"/>
      <w:r w:rsidR="002273A6" w:rsidRPr="6B800478">
        <w:rPr>
          <w:rFonts w:eastAsia="Times New Roman" w:cs="Calibri"/>
          <w:i/>
          <w:iCs/>
        </w:rPr>
        <w:t>Wéetespeme</w:t>
      </w:r>
      <w:proofErr w:type="spellEnd"/>
      <w:r w:rsidR="002273A6" w:rsidRPr="6B800478">
        <w:rPr>
          <w:rFonts w:eastAsia="Times New Roman" w:cs="Calibri"/>
          <w:i/>
          <w:iCs/>
        </w:rPr>
        <w:t xml:space="preserve"> </w:t>
      </w:r>
      <w:r w:rsidR="1DDF4190" w:rsidRPr="6B800478">
        <w:rPr>
          <w:rFonts w:eastAsia="Times New Roman" w:cs="Calibri"/>
          <w:i/>
          <w:iCs/>
        </w:rPr>
        <w:t>(</w:t>
      </w:r>
      <w:r w:rsidR="141BE186" w:rsidRPr="6B800478">
        <w:rPr>
          <w:rFonts w:eastAsia="Times New Roman" w:cs="Calibri"/>
          <w:i/>
          <w:iCs/>
        </w:rPr>
        <w:t>“</w:t>
      </w:r>
      <w:r w:rsidR="004E465F">
        <w:t>natural resources</w:t>
      </w:r>
      <w:r w:rsidR="631E174C" w:rsidRPr="506DD82E">
        <w:rPr>
          <w:b/>
        </w:rPr>
        <w:t>”</w:t>
      </w:r>
      <w:r w:rsidR="0BAFE48C">
        <w:t>: air quality, water quality, soil health, and biodiversity</w:t>
      </w:r>
      <w:r w:rsidR="004E465F">
        <w:t xml:space="preserve">) </w:t>
      </w:r>
      <w:r w:rsidR="00ED7DF1">
        <w:t xml:space="preserve">that </w:t>
      </w:r>
      <w:r w:rsidR="004E465F">
        <w:t>are the</w:t>
      </w:r>
      <w:r w:rsidR="003B4EEA">
        <w:t xml:space="preserve"> foundation of the </w:t>
      </w:r>
      <w:r w:rsidR="000C4704">
        <w:t xml:space="preserve">economy </w:t>
      </w:r>
      <w:r w:rsidR="00993AE9">
        <w:t xml:space="preserve">of the Columbia River Basin </w:t>
      </w:r>
      <w:r w:rsidR="00DE2B8B">
        <w:t xml:space="preserve">(CRB) </w:t>
      </w:r>
      <w:r w:rsidR="00993AE9">
        <w:t>in the Pacific Northwest</w:t>
      </w:r>
      <w:r w:rsidR="00DE2B8B">
        <w:t xml:space="preserve"> (PNW)</w:t>
      </w:r>
      <w:r w:rsidR="00993AE9">
        <w:t>.</w:t>
      </w:r>
      <w:r w:rsidR="3A0EB783">
        <w:t xml:space="preserve"> </w:t>
      </w:r>
      <w:r w:rsidR="00993AE9">
        <w:t xml:space="preserve">The need for </w:t>
      </w:r>
      <w:r w:rsidR="00993AE9" w:rsidRPr="506DD82E">
        <w:rPr>
          <w:b/>
          <w:bCs/>
        </w:rPr>
        <w:t>integrative solutions</w:t>
      </w:r>
      <w:r w:rsidR="00993AE9">
        <w:t xml:space="preserve"> that create a path for </w:t>
      </w:r>
      <w:r w:rsidR="00DE2B8B" w:rsidRPr="506DD82E">
        <w:rPr>
          <w:b/>
          <w:bCs/>
        </w:rPr>
        <w:t>climate</w:t>
      </w:r>
      <w:r w:rsidR="00FE62F2" w:rsidRPr="506DD82E">
        <w:rPr>
          <w:b/>
          <w:bCs/>
        </w:rPr>
        <w:t>-</w:t>
      </w:r>
      <w:r w:rsidR="00DE2B8B" w:rsidRPr="506DD82E">
        <w:rPr>
          <w:b/>
          <w:bCs/>
        </w:rPr>
        <w:t>safe</w:t>
      </w:r>
      <w:r w:rsidR="2696AA22" w:rsidRPr="506DD82E">
        <w:rPr>
          <w:b/>
          <w:bCs/>
        </w:rPr>
        <w:t>,</w:t>
      </w:r>
      <w:r w:rsidR="00DE2B8B" w:rsidRPr="506DD82E">
        <w:rPr>
          <w:b/>
          <w:bCs/>
        </w:rPr>
        <w:t xml:space="preserve"> </w:t>
      </w:r>
      <w:r w:rsidR="00042AE8" w:rsidRPr="506DD82E">
        <w:rPr>
          <w:b/>
          <w:bCs/>
        </w:rPr>
        <w:t>resilient economies</w:t>
      </w:r>
      <w:r w:rsidR="00042AE8">
        <w:t xml:space="preserve"> </w:t>
      </w:r>
      <w:r w:rsidR="00993AE9">
        <w:t xml:space="preserve">in </w:t>
      </w:r>
      <w:r w:rsidR="009365E3" w:rsidRPr="506DD82E">
        <w:rPr>
          <w:b/>
          <w:bCs/>
        </w:rPr>
        <w:t xml:space="preserve">rural </w:t>
      </w:r>
      <w:r w:rsidR="009365E3">
        <w:t>and</w:t>
      </w:r>
      <w:r w:rsidR="009365E3" w:rsidRPr="506DD82E">
        <w:rPr>
          <w:b/>
          <w:bCs/>
        </w:rPr>
        <w:t xml:space="preserve"> underserved communities </w:t>
      </w:r>
      <w:r w:rsidR="009365E3">
        <w:t xml:space="preserve">of the </w:t>
      </w:r>
      <w:r w:rsidR="00DE2B8B">
        <w:t>CR</w:t>
      </w:r>
      <w:r w:rsidR="00A20B33">
        <w:t xml:space="preserve">B is clear. </w:t>
      </w:r>
      <w:r w:rsidR="00967FE4">
        <w:t>Th</w:t>
      </w:r>
      <w:r w:rsidR="0A257F4D">
        <w:t>is proposal’s</w:t>
      </w:r>
      <w:r w:rsidR="00967FE4">
        <w:t xml:space="preserve"> </w:t>
      </w:r>
      <w:r w:rsidR="691BEC24">
        <w:t>measures</w:t>
      </w:r>
      <w:r w:rsidR="00967FE4">
        <w:t xml:space="preserve"> support efforts </w:t>
      </w:r>
      <w:r w:rsidR="00C4155D">
        <w:t>to</w:t>
      </w:r>
      <w:r w:rsidR="00967FE4">
        <w:t xml:space="preserve"> grow a </w:t>
      </w:r>
      <w:r w:rsidR="5900253B">
        <w:t>locally</w:t>
      </w:r>
      <w:r w:rsidR="00C4155D" w:rsidRPr="506DD82E">
        <w:rPr>
          <w:b/>
        </w:rPr>
        <w:t xml:space="preserve"> </w:t>
      </w:r>
      <w:r w:rsidR="09B6B6A3">
        <w:t xml:space="preserve">trained </w:t>
      </w:r>
      <w:r w:rsidR="007B4EA3">
        <w:t>workforce</w:t>
      </w:r>
      <w:r w:rsidR="0046491D">
        <w:t xml:space="preserve"> to </w:t>
      </w:r>
      <w:r w:rsidR="683FB655">
        <w:t>upgrade our housing</w:t>
      </w:r>
      <w:r w:rsidR="3C2CC5CE" w:rsidRPr="506DD82E">
        <w:rPr>
          <w:b/>
        </w:rPr>
        <w:t xml:space="preserve"> </w:t>
      </w:r>
      <w:r w:rsidR="0C27AB7C">
        <w:t xml:space="preserve">and </w:t>
      </w:r>
      <w:r w:rsidR="0046491D">
        <w:t>electrify our econom</w:t>
      </w:r>
      <w:r w:rsidR="009B54DF">
        <w:t xml:space="preserve">y </w:t>
      </w:r>
      <w:r w:rsidR="6358BB1F">
        <w:t>to reduce greenhouse gases (GHG)</w:t>
      </w:r>
      <w:r w:rsidR="546BD2F0">
        <w:t xml:space="preserve"> and</w:t>
      </w:r>
      <w:r w:rsidR="6358BB1F">
        <w:t xml:space="preserve"> </w:t>
      </w:r>
      <w:r w:rsidR="0046491D">
        <w:t xml:space="preserve">transition away </w:t>
      </w:r>
      <w:r w:rsidR="009B54DF">
        <w:t>from</w:t>
      </w:r>
      <w:r w:rsidR="0046491D">
        <w:t xml:space="preserve"> </w:t>
      </w:r>
      <w:r w:rsidR="009B54DF">
        <w:t xml:space="preserve">environmentally damaging forms of energy production. </w:t>
      </w:r>
      <w:r w:rsidR="00DE2B8B">
        <w:t>CR</w:t>
      </w:r>
      <w:r w:rsidR="00A20B33">
        <w:t xml:space="preserve">B is clear. </w:t>
      </w:r>
      <w:r w:rsidR="00967FE4">
        <w:t>Th</w:t>
      </w:r>
      <w:r w:rsidR="0A257F4D">
        <w:t>is proposal’s</w:t>
      </w:r>
      <w:r w:rsidR="00967FE4">
        <w:t xml:space="preserve"> </w:t>
      </w:r>
      <w:r w:rsidR="691BEC24">
        <w:t>measures</w:t>
      </w:r>
      <w:r w:rsidR="00967FE4">
        <w:t xml:space="preserve"> support efforts </w:t>
      </w:r>
      <w:r w:rsidR="00C4155D">
        <w:t>to</w:t>
      </w:r>
      <w:r w:rsidR="00967FE4">
        <w:t xml:space="preserve"> grow a </w:t>
      </w:r>
      <w:r w:rsidR="5900253B">
        <w:t>locally</w:t>
      </w:r>
      <w:r w:rsidR="00C4155D">
        <w:t xml:space="preserve"> </w:t>
      </w:r>
      <w:r w:rsidR="09B6B6A3">
        <w:t xml:space="preserve">trained </w:t>
      </w:r>
      <w:r w:rsidR="007B4EA3">
        <w:t>workforce</w:t>
      </w:r>
      <w:r w:rsidR="0046491D">
        <w:t xml:space="preserve"> to </w:t>
      </w:r>
      <w:r w:rsidR="683FB655">
        <w:t>upgrade our housing</w:t>
      </w:r>
      <w:r w:rsidR="3C2CC5CE">
        <w:t xml:space="preserve"> </w:t>
      </w:r>
      <w:r w:rsidR="0C27AB7C">
        <w:t xml:space="preserve">and </w:t>
      </w:r>
      <w:r w:rsidR="0046491D">
        <w:t>electrify our econom</w:t>
      </w:r>
      <w:r w:rsidR="009B54DF">
        <w:t xml:space="preserve">y </w:t>
      </w:r>
      <w:r w:rsidR="6358BB1F">
        <w:t>to reduce greenhouse gases (GHG)</w:t>
      </w:r>
      <w:r w:rsidR="546BD2F0">
        <w:t xml:space="preserve"> and</w:t>
      </w:r>
      <w:r w:rsidR="6358BB1F">
        <w:t xml:space="preserve"> </w:t>
      </w:r>
      <w:r w:rsidR="0046491D">
        <w:t xml:space="preserve">transition away </w:t>
      </w:r>
      <w:r w:rsidR="009B54DF">
        <w:t>from</w:t>
      </w:r>
      <w:r w:rsidR="0046491D">
        <w:t xml:space="preserve"> </w:t>
      </w:r>
      <w:r w:rsidR="009B54DF">
        <w:t xml:space="preserve">environmentally damaging forms of energy production. </w:t>
      </w:r>
    </w:p>
    <w:p w14:paraId="79787CCE" w14:textId="3C4588D8" w:rsidR="00095F38" w:rsidRPr="000A6F33" w:rsidRDefault="00095F38" w:rsidP="54A7EBC0">
      <w:pPr>
        <w:rPr>
          <w:sz w:val="10"/>
          <w:szCs w:val="10"/>
        </w:rPr>
      </w:pPr>
    </w:p>
    <w:p w14:paraId="00FDED0B" w14:textId="4B0D599C" w:rsidR="00BE305A" w:rsidRDefault="00BE305A" w:rsidP="00F346D6">
      <w:pPr>
        <w:autoSpaceDE w:val="0"/>
        <w:autoSpaceDN w:val="0"/>
        <w:adjustRightInd w:val="0"/>
      </w:pPr>
      <w:r>
        <w:t xml:space="preserve">The Nez Perce Tribe will coordinate and collaborate with partners to leverage resources and complete these projects. Partners include agencies and organizations implementing the Department of Energy (DOE) </w:t>
      </w:r>
      <w:r w:rsidR="001206FB">
        <w:t xml:space="preserve">Office of Indian Energy (OIE) and </w:t>
      </w:r>
      <w:r w:rsidR="003F2AD9">
        <w:t xml:space="preserve">Tribal Energy </w:t>
      </w:r>
      <w:r>
        <w:t>IRA Energy Rebate Programs, DOE Energy Auditor Training Grant Program, DOE Weatherization Assistance Program, DOE Energy Efficiency and Community Block Grant Program, and Low-Income Home Energy Assistance Program (LIHEAP).</w:t>
      </w:r>
    </w:p>
    <w:p w14:paraId="5F3BD26E" w14:textId="4B0D599C" w:rsidR="3C686691" w:rsidRDefault="3C686691" w:rsidP="3C686691"/>
    <w:p w14:paraId="79591A1D" w14:textId="03ABDAD5" w:rsidR="069ADC7A" w:rsidRPr="00950CC5" w:rsidRDefault="00340B89" w:rsidP="00297C93">
      <w:pPr>
        <w:pStyle w:val="Heading2"/>
        <w:numPr>
          <w:ilvl w:val="0"/>
          <w:numId w:val="28"/>
        </w:numPr>
        <w:spacing w:before="0"/>
      </w:pPr>
      <w:r w:rsidRPr="00950CC5">
        <w:t xml:space="preserve">Description of </w:t>
      </w:r>
      <w:r w:rsidR="0000327C" w:rsidRPr="00950CC5">
        <w:t>GHG Reduction Measures</w:t>
      </w:r>
    </w:p>
    <w:p w14:paraId="525C936A" w14:textId="741E4039" w:rsidR="00646955" w:rsidRPr="00646955" w:rsidRDefault="00646955" w:rsidP="00B6224B">
      <w:pPr>
        <w:rPr>
          <w:rStyle w:val="Heading1Char"/>
          <w:b w:val="0"/>
          <w:bCs w:val="0"/>
          <w:sz w:val="8"/>
          <w:szCs w:val="8"/>
        </w:rPr>
      </w:pPr>
    </w:p>
    <w:p w14:paraId="7E76321A" w14:textId="2567656B" w:rsidR="001F2173" w:rsidRPr="0026162F" w:rsidRDefault="00D922F5" w:rsidP="0026162F">
      <w:pPr>
        <w:pStyle w:val="Heading2"/>
      </w:pPr>
      <w:r w:rsidRPr="0026162F">
        <w:rPr>
          <w:rStyle w:val="Heading1Char"/>
          <w:b/>
          <w:sz w:val="22"/>
          <w:szCs w:val="22"/>
        </w:rPr>
        <w:t>Measure 1</w:t>
      </w:r>
      <w:r w:rsidR="003D54E1" w:rsidRPr="0026162F">
        <w:t xml:space="preserve">: </w:t>
      </w:r>
      <w:r w:rsidR="001F2173" w:rsidRPr="0026162F">
        <w:t>Buil</w:t>
      </w:r>
      <w:r w:rsidR="004C3CF6" w:rsidRPr="0026162F">
        <w:t>t</w:t>
      </w:r>
      <w:r w:rsidR="001F2173" w:rsidRPr="0026162F">
        <w:t xml:space="preserve"> Environment</w:t>
      </w:r>
      <w:r w:rsidR="00CD0D0D" w:rsidRPr="0026162F">
        <w:t xml:space="preserve"> </w:t>
      </w:r>
      <w:r w:rsidR="00A513F2" w:rsidRPr="0026162F">
        <w:t>–</w:t>
      </w:r>
      <w:r w:rsidR="00CD0D0D" w:rsidRPr="0026162F">
        <w:t xml:space="preserve"> Residential</w:t>
      </w:r>
      <w:r w:rsidR="00A513F2" w:rsidRPr="0026162F">
        <w:t xml:space="preserve"> </w:t>
      </w:r>
    </w:p>
    <w:p w14:paraId="106D685A" w14:textId="53DDC6A8" w:rsidR="002C7F10" w:rsidRPr="00646955" w:rsidRDefault="002C7F10" w:rsidP="002C7F10">
      <w:pPr>
        <w:rPr>
          <w:sz w:val="8"/>
          <w:szCs w:val="8"/>
        </w:rPr>
      </w:pPr>
    </w:p>
    <w:p w14:paraId="754EFCF4" w14:textId="2F92F048" w:rsidR="00E768B8" w:rsidRDefault="00E768B8" w:rsidP="007F2B63">
      <w:pPr>
        <w:pStyle w:val="Heading3"/>
      </w:pPr>
      <w:r>
        <w:t>Major Features</w:t>
      </w:r>
    </w:p>
    <w:p w14:paraId="42E01FA4" w14:textId="206ECA1E" w:rsidR="0212682E" w:rsidRDefault="004B0797" w:rsidP="0095597E">
      <w:pPr>
        <w:autoSpaceDE w:val="0"/>
        <w:autoSpaceDN w:val="0"/>
        <w:adjustRightInd w:val="0"/>
      </w:pPr>
      <w:r w:rsidRPr="00910104">
        <w:t>Many of the homes on the Reservation were built decades ago with</w:t>
      </w:r>
      <w:r>
        <w:t xml:space="preserve"> </w:t>
      </w:r>
      <w:r w:rsidRPr="00910104">
        <w:t>outdated building standards</w:t>
      </w:r>
      <w:r>
        <w:t xml:space="preserve"> </w:t>
      </w:r>
      <w:r w:rsidR="03F4D95F">
        <w:t xml:space="preserve">and </w:t>
      </w:r>
      <w:r>
        <w:t xml:space="preserve">are not prepared for </w:t>
      </w:r>
      <w:r w:rsidR="00081662">
        <w:t>the changing climate</w:t>
      </w:r>
      <w:r w:rsidRPr="00910104">
        <w:t>. T</w:t>
      </w:r>
      <w:r>
        <w:t>ribal homes</w:t>
      </w:r>
      <w:r w:rsidRPr="00910104">
        <w:t xml:space="preserve"> require significant upgrades to improve energy efficiency, provide heating and cooling in a changing climate, reduce exorbitant energy bills, and create resiliency on the Reservation.</w:t>
      </w:r>
      <w:r w:rsidR="5B008D19">
        <w:t xml:space="preserve"> </w:t>
      </w:r>
      <w:r>
        <w:t>Nez Perce Tribal Programs</w:t>
      </w:r>
      <w:r w:rsidR="2325F7B1">
        <w:t>,</w:t>
      </w:r>
      <w:r>
        <w:t xml:space="preserve"> through various grants and creative partnerships</w:t>
      </w:r>
      <w:r w:rsidR="2EB199B1">
        <w:t>,</w:t>
      </w:r>
      <w:r>
        <w:t xml:space="preserve"> have made residential </w:t>
      </w:r>
      <w:r>
        <w:lastRenderedPageBreak/>
        <w:t>upgrades</w:t>
      </w:r>
      <w:r w:rsidR="768D10FB">
        <w:t xml:space="preserve"> over the years</w:t>
      </w:r>
      <w:r>
        <w:t xml:space="preserve">. However, the funding has not provided an avenue for holistic improvements and major change in tribal housing. This CPRG funding would allow us to employ a holistic approach to the residential built environment to create </w:t>
      </w:r>
      <w:r w:rsidR="32F8AD18">
        <w:t>“</w:t>
      </w:r>
      <w:r w:rsidRPr="506DD82E">
        <w:rPr>
          <w:b/>
          <w:bCs/>
        </w:rPr>
        <w:t>Climate Ready Housing</w:t>
      </w:r>
      <w:r w:rsidR="0B64A5A9" w:rsidRPr="56A27E43">
        <w:rPr>
          <w:b/>
          <w:bCs/>
        </w:rPr>
        <w:t>.”</w:t>
      </w:r>
      <w:r>
        <w:t xml:space="preserve"> Through conducting energy audits and weatherization, installing air-source heat pumps and new EPA-certified wood stoves, </w:t>
      </w:r>
      <w:r w:rsidR="29C2B939">
        <w:t>Measure 1 projects</w:t>
      </w:r>
      <w:r w:rsidR="4CABC32B">
        <w:t>,</w:t>
      </w:r>
      <w:r w:rsidR="29C2B939">
        <w:t xml:space="preserve"> along with home-</w:t>
      </w:r>
      <w:r w:rsidR="44011A5A">
        <w:t>based</w:t>
      </w:r>
      <w:r w:rsidR="29C2B939">
        <w:t xml:space="preserve"> </w:t>
      </w:r>
      <w:r w:rsidR="4AB31273">
        <w:t>upgrades</w:t>
      </w:r>
      <w:r w:rsidR="28EECD34">
        <w:t xml:space="preserve"> in Measure 2</w:t>
      </w:r>
      <w:r w:rsidR="34C82E5D">
        <w:t>,</w:t>
      </w:r>
      <w:r w:rsidR="28EECD34">
        <w:t xml:space="preserve"> will</w:t>
      </w:r>
      <w:r w:rsidR="26976B8C">
        <w:t xml:space="preserve"> </w:t>
      </w:r>
      <w:r w:rsidR="7332F51A">
        <w:t xml:space="preserve">result in </w:t>
      </w:r>
      <w:r w:rsidR="26976B8C">
        <w:t>t</w:t>
      </w:r>
      <w:r w:rsidR="538AF3C7">
        <w:t>ribal homes that</w:t>
      </w:r>
      <w:r w:rsidR="1EF2A71C">
        <w:t xml:space="preserve"> emit less </w:t>
      </w:r>
      <w:r w:rsidR="00003465">
        <w:t>air pollution</w:t>
      </w:r>
      <w:r w:rsidR="001219D0">
        <w:t xml:space="preserve"> </w:t>
      </w:r>
      <w:r w:rsidR="00802A4D">
        <w:t>and Nez Perce families prepared for climate change-induce</w:t>
      </w:r>
      <w:r w:rsidR="39B22BA6">
        <w:t>d</w:t>
      </w:r>
      <w:r w:rsidR="00802A4D">
        <w:t xml:space="preserve"> smoke and weather events.</w:t>
      </w:r>
      <w:r w:rsidR="0095597E">
        <w:t xml:space="preserve"> </w:t>
      </w:r>
      <w:r w:rsidR="00EC2B8E">
        <w:t>This measure</w:t>
      </w:r>
      <w:r w:rsidR="00363F52">
        <w:t xml:space="preserve"> </w:t>
      </w:r>
      <w:r w:rsidR="00EC2B8E">
        <w:t>includes workforce training for Nez Perce Tribal Housing Authority</w:t>
      </w:r>
      <w:r w:rsidR="00FB411A">
        <w:t xml:space="preserve"> (NPTHA)</w:t>
      </w:r>
      <w:r w:rsidR="00EC2B8E">
        <w:t xml:space="preserve"> staff and Nez Perce Tribe Certified Indian</w:t>
      </w:r>
      <w:r w:rsidR="004B4DC3">
        <w:t xml:space="preserve"> Businesses. </w:t>
      </w:r>
      <w:r w:rsidR="00EC2B8E">
        <w:t>Educating both tribal employees and tribal independent contractors will increase the number of tribal members skilled in energy audits, weatherization, and wood stove installation</w:t>
      </w:r>
      <w:r w:rsidR="00354608">
        <w:t xml:space="preserve"> </w:t>
      </w:r>
      <w:r w:rsidR="00B27ABC">
        <w:t xml:space="preserve">and contribute to the </w:t>
      </w:r>
      <w:r w:rsidR="00354608" w:rsidRPr="00E81AF1">
        <w:t>reduc</w:t>
      </w:r>
      <w:r w:rsidR="00C46FDE">
        <w:t>tion of</w:t>
      </w:r>
      <w:r w:rsidR="00354608" w:rsidRPr="00E81AF1">
        <w:t xml:space="preserve"> GHG emissions</w:t>
      </w:r>
      <w:r w:rsidR="00354608">
        <w:t xml:space="preserve"> and</w:t>
      </w:r>
      <w:r w:rsidR="00354608" w:rsidRPr="00E81AF1">
        <w:t xml:space="preserve"> other air pollutants</w:t>
      </w:r>
      <w:r w:rsidR="00354608">
        <w:t>.</w:t>
      </w:r>
      <w:r w:rsidR="00A61858">
        <w:t xml:space="preserve"> Partners include the </w:t>
      </w:r>
      <w:r w:rsidR="00A61858" w:rsidRPr="00EC4E1F">
        <w:t>Bonneville Power Administration</w:t>
      </w:r>
      <w:r w:rsidR="00A61858">
        <w:t xml:space="preserve">, the </w:t>
      </w:r>
      <w:r w:rsidR="00A61858" w:rsidRPr="00EC4E1F">
        <w:t>National Fireplace Institute</w:t>
      </w:r>
      <w:r w:rsidR="00A61858">
        <w:t xml:space="preserve">, and the </w:t>
      </w:r>
      <w:r w:rsidR="00A61858" w:rsidRPr="00EC4E1F">
        <w:t>Hearth Patio &amp; Barbecue Association</w:t>
      </w:r>
      <w:r w:rsidR="00A61858">
        <w:t xml:space="preserve">. </w:t>
      </w:r>
    </w:p>
    <w:p w14:paraId="1D4A90FF" w14:textId="3D2CC1D6" w:rsidR="00952148" w:rsidRDefault="00952148" w:rsidP="007F2B63">
      <w:pPr>
        <w:pStyle w:val="Heading3"/>
      </w:pPr>
      <w:r>
        <w:t>Tasks</w:t>
      </w:r>
    </w:p>
    <w:p w14:paraId="50A9583C" w14:textId="53B8B06A" w:rsidR="004B0797" w:rsidRDefault="004B0797" w:rsidP="007F2B63">
      <w:pPr>
        <w:pStyle w:val="Heading4"/>
      </w:pPr>
      <w:r w:rsidRPr="001765DD">
        <w:t>Project 1 –</w:t>
      </w:r>
      <w:r>
        <w:t xml:space="preserve"> Conduct e</w:t>
      </w:r>
      <w:r w:rsidRPr="001765DD">
        <w:t>nergy audits and upgrades for residences</w:t>
      </w:r>
    </w:p>
    <w:p w14:paraId="0BAAC839" w14:textId="5D1544B6" w:rsidR="004B0797" w:rsidRDefault="004B0797" w:rsidP="004B0797">
      <w:r>
        <w:t xml:space="preserve">There are 7,353 residential </w:t>
      </w:r>
      <w:r w:rsidR="00EF3824">
        <w:t>(tribal and nontribal)</w:t>
      </w:r>
      <w:r>
        <w:t xml:space="preserve"> homes on the Nez Perce Reservation</w:t>
      </w:r>
      <w:r w:rsidR="168A3C83">
        <w:t>,</w:t>
      </w:r>
      <w:r>
        <w:t xml:space="preserve"> and this project will target </w:t>
      </w:r>
      <w:r w:rsidR="0096382C">
        <w:t>the</w:t>
      </w:r>
      <w:r>
        <w:t xml:space="preserve"> 650 tribal homes.</w:t>
      </w:r>
      <w:r w:rsidR="00F60435">
        <w:t xml:space="preserve"> </w:t>
      </w:r>
      <w:r w:rsidR="054B615F">
        <w:t>The</w:t>
      </w:r>
      <w:r w:rsidR="2BD1ADB9">
        <w:t xml:space="preserve"> </w:t>
      </w:r>
      <w:r w:rsidR="00A51D27">
        <w:t>h</w:t>
      </w:r>
      <w:r w:rsidR="00AA1B56">
        <w:t>ome</w:t>
      </w:r>
      <w:r w:rsidR="00A51D27">
        <w:t xml:space="preserve"> application process and</w:t>
      </w:r>
      <w:r w:rsidR="00F60435">
        <w:t xml:space="preserve"> selection </w:t>
      </w:r>
      <w:r w:rsidR="224D9F83">
        <w:t xml:space="preserve">criteria </w:t>
      </w:r>
      <w:r w:rsidR="00F60435">
        <w:t xml:space="preserve">will </w:t>
      </w:r>
      <w:r w:rsidR="05397C99">
        <w:t xml:space="preserve">be based on </w:t>
      </w:r>
      <w:r w:rsidR="167024C6">
        <w:t>prioritiz</w:t>
      </w:r>
      <w:r w:rsidR="1FB9BB4A">
        <w:t>ing</w:t>
      </w:r>
      <w:r w:rsidR="00F60435">
        <w:t xml:space="preserve"> imminent safety upgrades </w:t>
      </w:r>
      <w:r w:rsidR="3FC6124C">
        <w:t>required</w:t>
      </w:r>
      <w:r w:rsidR="00BD3254">
        <w:t xml:space="preserve"> and</w:t>
      </w:r>
      <w:r w:rsidR="00F60435">
        <w:t xml:space="preserve"> </w:t>
      </w:r>
      <w:r w:rsidR="2A355E3B">
        <w:t xml:space="preserve">households with </w:t>
      </w:r>
      <w:r w:rsidR="00F60435">
        <w:t>vulnerable or at-risk family member</w:t>
      </w:r>
      <w:r w:rsidR="331CCD63">
        <w:t>(s)</w:t>
      </w:r>
      <w:r w:rsidR="00F60435">
        <w:t>.</w:t>
      </w:r>
      <w:r>
        <w:t xml:space="preserve"> Energy audits will identify opportunities to </w:t>
      </w:r>
      <w:r w:rsidR="230B84CC">
        <w:t>retrofit</w:t>
      </w:r>
      <w:r>
        <w:t xml:space="preserve"> buildings</w:t>
      </w:r>
      <w:r w:rsidR="00F60435">
        <w:t xml:space="preserve"> </w:t>
      </w:r>
      <w:r w:rsidR="7A1224BE">
        <w:t>(weatherization)</w:t>
      </w:r>
      <w:r w:rsidR="00F60435">
        <w:t xml:space="preserve"> and reduce </w:t>
      </w:r>
      <w:r>
        <w:t xml:space="preserve">energy </w:t>
      </w:r>
      <w:r w:rsidR="00F60435">
        <w:t>use.</w:t>
      </w:r>
      <w:r>
        <w:t xml:space="preserve"> Depending on the home, weatherization upgrades may </w:t>
      </w:r>
      <w:r w:rsidR="4F8C04E7">
        <w:t>encompass various measures, such as</w:t>
      </w:r>
      <w:r>
        <w:t xml:space="preserve"> sealing air leaks in the building envelope and heating/cooling systems, </w:t>
      </w:r>
      <w:r w:rsidR="188D2208">
        <w:t xml:space="preserve">installing </w:t>
      </w:r>
      <w:r>
        <w:t xml:space="preserve">weatherstripping </w:t>
      </w:r>
      <w:r w:rsidR="623A8684">
        <w:t xml:space="preserve">on </w:t>
      </w:r>
      <w:r>
        <w:t xml:space="preserve">doors and windows, </w:t>
      </w:r>
      <w:r w:rsidR="28AA9909">
        <w:t>upgrading</w:t>
      </w:r>
      <w:r>
        <w:t xml:space="preserve"> doors and windows, insulati</w:t>
      </w:r>
      <w:r w:rsidR="6DDF3E30">
        <w:t>n</w:t>
      </w:r>
      <w:r w:rsidR="3E8FF596">
        <w:t>g</w:t>
      </w:r>
      <w:r>
        <w:t xml:space="preserve"> mechanical systems and other </w:t>
      </w:r>
      <w:r w:rsidR="6A351185">
        <w:t>s</w:t>
      </w:r>
      <w:r w:rsidR="61929756">
        <w:t>tructural components</w:t>
      </w:r>
      <w:r>
        <w:t xml:space="preserve">, and </w:t>
      </w:r>
      <w:r w:rsidR="66C9DE23">
        <w:t xml:space="preserve">conducting </w:t>
      </w:r>
      <w:r>
        <w:t xml:space="preserve">minor </w:t>
      </w:r>
      <w:r w:rsidR="5BA57E58">
        <w:t>repairs to walls and roofs.</w:t>
      </w:r>
      <w:r w:rsidR="00501884">
        <w:t xml:space="preserve"> </w:t>
      </w:r>
    </w:p>
    <w:p w14:paraId="31CFDEB1" w14:textId="5E225135" w:rsidR="004B0797" w:rsidRPr="000A6F33" w:rsidRDefault="004B0797" w:rsidP="004B0797">
      <w:pPr>
        <w:rPr>
          <w:sz w:val="10"/>
          <w:szCs w:val="10"/>
        </w:rPr>
      </w:pPr>
    </w:p>
    <w:p w14:paraId="0E9EF7AF" w14:textId="6761EA31" w:rsidR="004B0797" w:rsidRDefault="004B0797" w:rsidP="004B0797">
      <w:r>
        <w:t>The audit will also evaluate existing heating</w:t>
      </w:r>
      <w:r w:rsidR="3B13D171">
        <w:t>,</w:t>
      </w:r>
      <w:r>
        <w:t xml:space="preserve"> cooling</w:t>
      </w:r>
      <w:r w:rsidR="704C86D5">
        <w:t>,</w:t>
      </w:r>
      <w:r>
        <w:t xml:space="preserve"> and ventilation options and recommend upgrades that may include ceiling fan installation, air-source heat pumps, and new EPA-certified wood stoves. Air-source heat pumps specifically have the dual</w:t>
      </w:r>
      <w:r w:rsidR="67241551">
        <w:t xml:space="preserve"> </w:t>
      </w:r>
      <w:r>
        <w:t xml:space="preserve">benefit of </w:t>
      </w:r>
      <w:r w:rsidRPr="002473F5">
        <w:t>provid</w:t>
      </w:r>
      <w:r>
        <w:t>ing heat in the winter and</w:t>
      </w:r>
      <w:r w:rsidRPr="002473F5">
        <w:t xml:space="preserve"> air conditioning in </w:t>
      </w:r>
      <w:r w:rsidR="5E3253B1">
        <w:t xml:space="preserve">the </w:t>
      </w:r>
      <w:r>
        <w:t>hot</w:t>
      </w:r>
      <w:r w:rsidRPr="002473F5">
        <w:t xml:space="preserve"> months. </w:t>
      </w:r>
      <w:r>
        <w:t>T</w:t>
      </w:r>
      <w:r w:rsidRPr="002473F5">
        <w:t>hese devices</w:t>
      </w:r>
      <w:r>
        <w:t xml:space="preserve"> will assist our communities </w:t>
      </w:r>
      <w:r w:rsidRPr="002473F5">
        <w:t xml:space="preserve">that historically have not needed air conditioning </w:t>
      </w:r>
      <w:r w:rsidR="5C894071">
        <w:t xml:space="preserve">to </w:t>
      </w:r>
      <w:r w:rsidRPr="002473F5">
        <w:t xml:space="preserve">adapt to increasing temperatures while reducing heat-related mortality, especially in </w:t>
      </w:r>
      <w:r w:rsidRPr="002473F5" w:rsidDel="00382A1E">
        <w:t xml:space="preserve">vulnerable </w:t>
      </w:r>
      <w:r w:rsidRPr="002473F5">
        <w:t>populations</w:t>
      </w:r>
      <w:r>
        <w:t xml:space="preserve"> (</w:t>
      </w:r>
      <w:r w:rsidR="00060AD7">
        <w:t xml:space="preserve">EPA </w:t>
      </w:r>
      <w:r w:rsidR="5C2EB04F">
        <w:t>2023</w:t>
      </w:r>
      <w:r w:rsidR="3F826FD6">
        <w:t>a</w:t>
      </w:r>
      <w:r>
        <w:t xml:space="preserve">). </w:t>
      </w:r>
    </w:p>
    <w:p w14:paraId="03909DB7" w14:textId="019741EA" w:rsidR="004B0797" w:rsidRPr="000A6F33" w:rsidRDefault="004B0797" w:rsidP="004B0797">
      <w:pPr>
        <w:rPr>
          <w:sz w:val="10"/>
          <w:szCs w:val="10"/>
        </w:rPr>
      </w:pPr>
    </w:p>
    <w:p w14:paraId="5DFF1E3D" w14:textId="7426A349" w:rsidR="00F60435" w:rsidRPr="002473F5" w:rsidRDefault="00F60435" w:rsidP="00F60435">
      <w:pPr>
        <w:rPr>
          <w:rFonts w:eastAsiaTheme="minorEastAsia"/>
        </w:rPr>
      </w:pPr>
      <w:r>
        <w:t>This project will also include a portable HEPA</w:t>
      </w:r>
      <w:r w:rsidR="07D6594D">
        <w:t xml:space="preserve"> </w:t>
      </w:r>
      <w:r>
        <w:t xml:space="preserve">filter air cleaner for each home. Without this device, improved weatherization through tightening the building envelope would </w:t>
      </w:r>
      <w:proofErr w:type="gramStart"/>
      <w:r w:rsidRPr="5CB78582">
        <w:rPr>
          <w:rFonts w:eastAsiaTheme="minorEastAsia"/>
        </w:rPr>
        <w:t>actually decrease</w:t>
      </w:r>
      <w:proofErr w:type="gramEnd"/>
      <w:r w:rsidRPr="5CB78582">
        <w:rPr>
          <w:rFonts w:eastAsiaTheme="minorEastAsia"/>
        </w:rPr>
        <w:t xml:space="preserve"> the air quality inside the home and be an unfair burden for tribal members. Therefore, the air filters are seen as a necessary part of the weatherization upgrades.</w:t>
      </w:r>
    </w:p>
    <w:p w14:paraId="1F38032C" w14:textId="70A9E61D" w:rsidR="004B0797" w:rsidRPr="000A6F33" w:rsidRDefault="004B0797" w:rsidP="004B0797">
      <w:pPr>
        <w:rPr>
          <w:sz w:val="10"/>
          <w:szCs w:val="10"/>
        </w:rPr>
      </w:pPr>
    </w:p>
    <w:p w14:paraId="6A76A363" w14:textId="702FA268" w:rsidR="004B0797" w:rsidRDefault="004B0797" w:rsidP="007F2B63">
      <w:pPr>
        <w:pStyle w:val="Heading4"/>
      </w:pPr>
      <w:r w:rsidRPr="00910104">
        <w:t xml:space="preserve">Project 2 - Update old, inefficient wood stoves to more efficient models </w:t>
      </w:r>
    </w:p>
    <w:p w14:paraId="646703F3" w14:textId="71BF9796" w:rsidR="00F60435" w:rsidRDefault="103DF6E7" w:rsidP="00F60435">
      <w:pPr>
        <w:autoSpaceDE w:val="0"/>
        <w:autoSpaceDN w:val="0"/>
        <w:adjustRightInd w:val="0"/>
      </w:pPr>
      <w:r>
        <w:t>An</w:t>
      </w:r>
      <w:r w:rsidR="00F60435">
        <w:t xml:space="preserve"> estimated 1,352 homes on the Reservation use wood burning devices</w:t>
      </w:r>
      <w:r w:rsidR="79500EE9">
        <w:t>,</w:t>
      </w:r>
      <w:r w:rsidR="00F60435">
        <w:t xml:space="preserve"> and this project will target </w:t>
      </w:r>
      <w:r w:rsidR="4B2D658C">
        <w:t xml:space="preserve">wood </w:t>
      </w:r>
      <w:r w:rsidR="00F60435">
        <w:t xml:space="preserve">stove replacement for 350 tribal homes. Burning firewood is a cultural practice for Tribal members and a traditional and primary source of heat for many homes on the Reservation. Tribal households burn wood at a higher rate </w:t>
      </w:r>
      <w:r w:rsidR="1D7CB320">
        <w:t>than</w:t>
      </w:r>
      <w:r w:rsidR="00F60435">
        <w:t xml:space="preserve"> other US households and are typically less likely to afford upgrades to their heating devices (</w:t>
      </w:r>
      <w:r w:rsidR="00060AD7">
        <w:t xml:space="preserve">EPA </w:t>
      </w:r>
      <w:r w:rsidR="5C2EB04F">
        <w:t>2023</w:t>
      </w:r>
      <w:r w:rsidR="2C866825">
        <w:t>a</w:t>
      </w:r>
      <w:r w:rsidR="00F60435">
        <w:t xml:space="preserve">). Most of the stoves in Nez Perce homes were installed over 40 years ago when the homes were built and are uncertified devices. </w:t>
      </w:r>
    </w:p>
    <w:p w14:paraId="5F0F6C33" w14:textId="48537C97" w:rsidR="00F60435" w:rsidRPr="000A6F33" w:rsidRDefault="00F60435" w:rsidP="000A6F33">
      <w:pPr>
        <w:rPr>
          <w:sz w:val="10"/>
          <w:szCs w:val="10"/>
        </w:rPr>
      </w:pPr>
    </w:p>
    <w:p w14:paraId="38BEF52F" w14:textId="1D4A6E20" w:rsidR="00F60435" w:rsidRDefault="004A5378" w:rsidP="090DC366">
      <w:r>
        <w:t>E</w:t>
      </w:r>
      <w:r w:rsidR="00F60435">
        <w:t>xtreme weather events and power outages are common</w:t>
      </w:r>
      <w:r w:rsidR="00A92EDA">
        <w:t xml:space="preserve"> on the Nez Perce Reservation</w:t>
      </w:r>
      <w:r w:rsidR="6BE469CD">
        <w:t>,</w:t>
      </w:r>
      <w:r w:rsidR="00F60435">
        <w:t xml:space="preserve"> and </w:t>
      </w:r>
      <w:r w:rsidR="5BD14CBA">
        <w:t>having</w:t>
      </w:r>
      <w:r w:rsidR="00F60435">
        <w:t xml:space="preserve"> a backup heat source</w:t>
      </w:r>
      <w:r w:rsidR="7585BE07">
        <w:t xml:space="preserve"> is essential</w:t>
      </w:r>
      <w:r w:rsidR="00F60435">
        <w:t xml:space="preserve">. For this reason, </w:t>
      </w:r>
      <w:r w:rsidR="50B582D1">
        <w:t xml:space="preserve">solely </w:t>
      </w:r>
      <w:r w:rsidR="00F60435">
        <w:t xml:space="preserve">removing stoves and only replacing them with non-wood burning </w:t>
      </w:r>
      <w:r w:rsidR="6F9C7F7E">
        <w:t>devices</w:t>
      </w:r>
      <w:r w:rsidR="00F60435">
        <w:t xml:space="preserve"> is not a viable </w:t>
      </w:r>
      <w:r w:rsidR="0D0334D0">
        <w:t>solution</w:t>
      </w:r>
      <w:r w:rsidR="00F60435">
        <w:t xml:space="preserve">. In addition to the weatherization upgrades listed above, </w:t>
      </w:r>
      <w:r w:rsidR="0053B14B">
        <w:t xml:space="preserve">our </w:t>
      </w:r>
      <w:r w:rsidR="6E346CA2">
        <w:t>strategy involves</w:t>
      </w:r>
      <w:r w:rsidR="00F60435">
        <w:t xml:space="preserve"> </w:t>
      </w:r>
      <w:r w:rsidR="142FB9BC">
        <w:t>upgrading</w:t>
      </w:r>
      <w:r w:rsidR="00F60435">
        <w:t xml:space="preserve"> homes with wood stove</w:t>
      </w:r>
      <w:r w:rsidR="507D6BBA">
        <w:t>s</w:t>
      </w:r>
      <w:r w:rsidR="00F60435">
        <w:t xml:space="preserve"> older than 20 years to new EPA-certified stove</w:t>
      </w:r>
      <w:r w:rsidR="413DE495">
        <w:t>s</w:t>
      </w:r>
      <w:r w:rsidR="00F60435">
        <w:t xml:space="preserve"> </w:t>
      </w:r>
      <w:r w:rsidR="3145427E">
        <w:t>paired with</w:t>
      </w:r>
      <w:r w:rsidR="00F60435">
        <w:t xml:space="preserve"> electric air-source heat pump</w:t>
      </w:r>
      <w:r w:rsidR="5A3EA28B">
        <w:t>s</w:t>
      </w:r>
      <w:r w:rsidR="00F60435">
        <w:t>. During a recent presentation, an EPA presenter described how some climatic regions require a combination of a wood stove and a heat pump to meet heating needs (</w:t>
      </w:r>
      <w:r w:rsidR="00676F7D">
        <w:t xml:space="preserve">Brockman, </w:t>
      </w:r>
      <w:r w:rsidR="00F60435">
        <w:t>2024</w:t>
      </w:r>
      <w:r w:rsidR="00676F7D">
        <w:t>)</w:t>
      </w:r>
      <w:r w:rsidR="00F60435">
        <w:t>. The Lane Regional Air Protection Agency (LRAPA) Targeted Airshed Grant “Home Heating Upgrades” Project in Oakridge, Oregon</w:t>
      </w:r>
      <w:r w:rsidR="45046BC9">
        <w:t>,</w:t>
      </w:r>
      <w:r w:rsidR="00F60435">
        <w:t xml:space="preserve"> also includes energy audits, weatherization, a heat pump, and a new efficient stove, and is an excellent model for tribal homes on the Nez Perce Reservation</w:t>
      </w:r>
      <w:r w:rsidR="006E4710">
        <w:t>.</w:t>
      </w:r>
      <w:r w:rsidR="00F60435">
        <w:t xml:space="preserve"> </w:t>
      </w:r>
    </w:p>
    <w:p w14:paraId="5C43AC1F" w14:textId="286877CA" w:rsidR="00F60435" w:rsidRPr="000A6F33" w:rsidRDefault="00F60435" w:rsidP="000A6F33">
      <w:pPr>
        <w:rPr>
          <w:sz w:val="10"/>
          <w:szCs w:val="10"/>
        </w:rPr>
      </w:pPr>
    </w:p>
    <w:p w14:paraId="6DB6C215" w14:textId="0A15CDE9" w:rsidR="00F60435" w:rsidRDefault="6B18505D" w:rsidP="00F60435">
      <w:pPr>
        <w:autoSpaceDE w:val="0"/>
        <w:autoSpaceDN w:val="0"/>
        <w:adjustRightInd w:val="0"/>
      </w:pPr>
      <w:r>
        <w:t>Measure 2 includes battery storage</w:t>
      </w:r>
      <w:r w:rsidR="52ED15A6">
        <w:t>, which will be</w:t>
      </w:r>
      <w:r>
        <w:t xml:space="preserve"> paired with solar arrays for which other funding is being obtained to help with resiliency issues for houses that require redundant heating systems</w:t>
      </w:r>
      <w:r w:rsidR="5A84D34D">
        <w:t>. However,</w:t>
      </w:r>
      <w:r>
        <w:t xml:space="preserve"> not all homes tha</w:t>
      </w:r>
      <w:r w:rsidR="236153E7">
        <w:t xml:space="preserve">t need woodstove upgrades </w:t>
      </w:r>
      <w:r w:rsidR="6C938959">
        <w:t>are</w:t>
      </w:r>
      <w:r w:rsidR="236153E7">
        <w:t xml:space="preserve"> located where solar is practicable. By layering projects, we will be </w:t>
      </w:r>
      <w:r w:rsidR="236153E7">
        <w:lastRenderedPageBreak/>
        <w:t>able to serve the un</w:t>
      </w:r>
      <w:r w:rsidR="3023CBF3">
        <w:t xml:space="preserve">ique challenges for more tribal </w:t>
      </w:r>
      <w:r w:rsidR="1199D418">
        <w:t>homes</w:t>
      </w:r>
      <w:r w:rsidR="3023CBF3">
        <w:t xml:space="preserve"> and neighborhoods. </w:t>
      </w:r>
    </w:p>
    <w:p w14:paraId="17408C81" w14:textId="022C0AFF" w:rsidR="00F60435" w:rsidRPr="000A6F33" w:rsidRDefault="00F60435" w:rsidP="000A6F33">
      <w:pPr>
        <w:rPr>
          <w:sz w:val="10"/>
          <w:szCs w:val="10"/>
        </w:rPr>
      </w:pPr>
    </w:p>
    <w:p w14:paraId="225AE17E" w14:textId="4A601AD8" w:rsidR="00F60435" w:rsidRDefault="00F60435" w:rsidP="00F60435">
      <w:pPr>
        <w:autoSpaceDE w:val="0"/>
        <w:autoSpaceDN w:val="0"/>
        <w:adjustRightInd w:val="0"/>
      </w:pPr>
      <w:r>
        <w:t xml:space="preserve">This project also includes </w:t>
      </w:r>
      <w:r w:rsidR="00BF0A2D">
        <w:t>EPA Burn Wise</w:t>
      </w:r>
      <w:r>
        <w:t xml:space="preserve"> educational approaches and materials for best burn practices to promote proper wood storage, the use of dry wood, and burning small, hot fires to increase safety</w:t>
      </w:r>
      <w:r w:rsidR="1774096D">
        <w:t xml:space="preserve"> and</w:t>
      </w:r>
      <w:r>
        <w:t xml:space="preserve"> efficiency, and reduce emissions (EPA</w:t>
      </w:r>
      <w:r w:rsidR="00895D39">
        <w:t>,</w:t>
      </w:r>
      <w:r w:rsidR="4B195438">
        <w:t xml:space="preserve"> </w:t>
      </w:r>
      <w:r w:rsidR="00895D39">
        <w:t>2024)</w:t>
      </w:r>
      <w:r>
        <w:t xml:space="preserve">. Old stoves in this project will be rendered inoperable/destroyed </w:t>
      </w:r>
      <w:r w:rsidR="7F501CC9">
        <w:t xml:space="preserve">by </w:t>
      </w:r>
      <w:r>
        <w:t>a local recycler.</w:t>
      </w:r>
    </w:p>
    <w:p w14:paraId="10C1CE63" w14:textId="5EABADDE" w:rsidR="008163C7" w:rsidRPr="00B6224B" w:rsidRDefault="008163C7" w:rsidP="00B6224B">
      <w:pPr>
        <w:rPr>
          <w:sz w:val="10"/>
          <w:szCs w:val="10"/>
        </w:rPr>
      </w:pPr>
    </w:p>
    <w:p w14:paraId="1B3B5857" w14:textId="67C08FFC" w:rsidR="00F60435" w:rsidRPr="00BB66E6" w:rsidRDefault="00F60435" w:rsidP="007F2B63">
      <w:pPr>
        <w:pStyle w:val="Heading3"/>
      </w:pPr>
      <w:r w:rsidRPr="5B3DFDF3">
        <w:t>Tasks</w:t>
      </w:r>
      <w:r w:rsidR="008530D0">
        <w:t>,</w:t>
      </w:r>
      <w:r w:rsidRPr="00BB66E6">
        <w:t xml:space="preserve"> milestones</w:t>
      </w:r>
      <w:r w:rsidR="008530D0">
        <w:t>, and timeline</w:t>
      </w:r>
    </w:p>
    <w:p w14:paraId="4EB8C198" w14:textId="48A51246" w:rsidR="004B0797" w:rsidRDefault="004B0797" w:rsidP="004B0797">
      <w:pPr>
        <w:autoSpaceDE w:val="0"/>
        <w:autoSpaceDN w:val="0"/>
        <w:adjustRightInd w:val="0"/>
      </w:pPr>
      <w:r w:rsidRPr="00BB66E6">
        <w:t>Energy audits and upgrades will be completed on a rolling schedule over the five-year</w:t>
      </w:r>
      <w:r>
        <w:t xml:space="preserve"> </w:t>
      </w:r>
      <w:r w:rsidRPr="00BB66E6">
        <w:t>period of</w:t>
      </w:r>
      <w:r>
        <w:t xml:space="preserve"> </w:t>
      </w:r>
      <w:r w:rsidRPr="00BB66E6">
        <w:t>performance (2025-2029)</w:t>
      </w:r>
      <w:r>
        <w:t>. To allow for onboarding and training, 1</w:t>
      </w:r>
      <w:r w:rsidRPr="00BB66E6">
        <w:t>0% of the</w:t>
      </w:r>
      <w:r>
        <w:t xml:space="preserve"> energy</w:t>
      </w:r>
      <w:r w:rsidRPr="00BB66E6">
        <w:t xml:space="preserve"> </w:t>
      </w:r>
      <w:r>
        <w:t xml:space="preserve">audits and </w:t>
      </w:r>
      <w:r w:rsidRPr="00BB66E6">
        <w:t>upgrades</w:t>
      </w:r>
      <w:r>
        <w:t xml:space="preserve"> will be completed in the first year of funding</w:t>
      </w:r>
      <w:r w:rsidR="1776AF4E">
        <w:t>,</w:t>
      </w:r>
      <w:r>
        <w:t xml:space="preserve"> w</w:t>
      </w:r>
      <w:r w:rsidRPr="00C73318">
        <w:t>ith approximately 2</w:t>
      </w:r>
      <w:r>
        <w:t>3</w:t>
      </w:r>
      <w:r w:rsidRPr="00C73318">
        <w:t>% of the upgrades completed</w:t>
      </w:r>
      <w:r>
        <w:t xml:space="preserve"> in </w:t>
      </w:r>
      <w:r w:rsidRPr="00C73318">
        <w:t>each</w:t>
      </w:r>
      <w:r>
        <w:t xml:space="preserve"> of the following four </w:t>
      </w:r>
      <w:r w:rsidRPr="00C73318">
        <w:t>year</w:t>
      </w:r>
      <w:r>
        <w:t>s.</w:t>
      </w:r>
    </w:p>
    <w:tbl>
      <w:tblPr>
        <w:tblStyle w:val="GridTable4-Accent4"/>
        <w:tblW w:w="9985" w:type="dxa"/>
        <w:tblLayout w:type="fixed"/>
        <w:tblLook w:val="04A0" w:firstRow="1" w:lastRow="0" w:firstColumn="1" w:lastColumn="0" w:noHBand="0" w:noVBand="1"/>
      </w:tblPr>
      <w:tblGrid>
        <w:gridCol w:w="7105"/>
        <w:gridCol w:w="2880"/>
      </w:tblGrid>
      <w:tr w:rsidR="0023224C" w:rsidRPr="0023224C" w14:paraId="10587EE0" w14:textId="77777777" w:rsidTr="00CE4890">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985" w:type="dxa"/>
            <w:gridSpan w:val="2"/>
          </w:tcPr>
          <w:p w14:paraId="76254F1A" w14:textId="160F224D" w:rsidR="5279F2CB" w:rsidRPr="0023224C" w:rsidRDefault="0B8C94A4" w:rsidP="317355F3">
            <w:pPr>
              <w:ind w:left="-20" w:right="-20"/>
              <w:jc w:val="center"/>
              <w:rPr>
                <w:rFonts w:eastAsia="Calibri"/>
                <w:color w:val="171717" w:themeColor="background2" w:themeShade="1A"/>
              </w:rPr>
            </w:pPr>
            <w:r w:rsidRPr="59D77E3A">
              <w:rPr>
                <w:rFonts w:eastAsia="Calibri"/>
                <w:color w:val="171717" w:themeColor="background2" w:themeShade="1A"/>
              </w:rPr>
              <w:t>Measure 1</w:t>
            </w:r>
            <w:r w:rsidR="06BD3187" w:rsidRPr="317355F3">
              <w:rPr>
                <w:rFonts w:eastAsia="Calibri"/>
                <w:color w:val="171717" w:themeColor="background2" w:themeShade="1A"/>
              </w:rPr>
              <w:t>:</w:t>
            </w:r>
            <w:r w:rsidRPr="59D77E3A">
              <w:rPr>
                <w:rFonts w:eastAsia="Calibri"/>
                <w:color w:val="171717" w:themeColor="background2" w:themeShade="1A"/>
              </w:rPr>
              <w:t xml:space="preserve"> Timeline and Milestones</w:t>
            </w:r>
          </w:p>
        </w:tc>
      </w:tr>
      <w:tr w:rsidR="5279F2CB" w:rsidRPr="0023224C" w14:paraId="77B68AFA" w14:textId="77777777" w:rsidTr="00CE489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105" w:type="dxa"/>
          </w:tcPr>
          <w:p w14:paraId="2E08168A" w14:textId="78A043D2" w:rsidR="5279F2CB" w:rsidRPr="0023224C" w:rsidRDefault="5279F2CB" w:rsidP="00ED05E9">
            <w:pPr>
              <w:ind w:left="-20" w:right="-20"/>
              <w:jc w:val="center"/>
              <w:rPr>
                <w:rFonts w:eastAsia="Calibri"/>
              </w:rPr>
            </w:pPr>
            <w:r w:rsidRPr="59D77E3A">
              <w:rPr>
                <w:rFonts w:eastAsia="Calibri"/>
              </w:rPr>
              <w:t>Task</w:t>
            </w:r>
          </w:p>
        </w:tc>
        <w:tc>
          <w:tcPr>
            <w:tcW w:w="2880" w:type="dxa"/>
          </w:tcPr>
          <w:p w14:paraId="07558AB2" w14:textId="7F8E1859" w:rsidR="5279F2CB" w:rsidRPr="0023224C" w:rsidRDefault="5279F2CB" w:rsidP="00ED05E9">
            <w:pPr>
              <w:ind w:left="-20" w:right="-20"/>
              <w:jc w:val="center"/>
              <w:cnfStyle w:val="000000100000" w:firstRow="0" w:lastRow="0" w:firstColumn="0" w:lastColumn="0" w:oddVBand="0" w:evenVBand="0" w:oddHBand="1" w:evenHBand="0" w:firstRowFirstColumn="0" w:firstRowLastColumn="0" w:lastRowFirstColumn="0" w:lastRowLastColumn="0"/>
              <w:rPr>
                <w:rFonts w:eastAsia="Calibri"/>
                <w:b/>
                <w:bCs/>
              </w:rPr>
            </w:pPr>
            <w:r w:rsidRPr="269F7C49">
              <w:rPr>
                <w:rFonts w:eastAsia="Calibri"/>
                <w:b/>
                <w:bCs/>
              </w:rPr>
              <w:t>Dates</w:t>
            </w:r>
          </w:p>
        </w:tc>
      </w:tr>
      <w:tr w:rsidR="5279F2CB" w:rsidRPr="003841FD" w14:paraId="3B42DE3B" w14:textId="77777777" w:rsidTr="00CE4890">
        <w:trPr>
          <w:trHeight w:val="224"/>
        </w:trPr>
        <w:tc>
          <w:tcPr>
            <w:cnfStyle w:val="001000000000" w:firstRow="0" w:lastRow="0" w:firstColumn="1" w:lastColumn="0" w:oddVBand="0" w:evenVBand="0" w:oddHBand="0" w:evenHBand="0" w:firstRowFirstColumn="0" w:firstRowLastColumn="0" w:lastRowFirstColumn="0" w:lastRowLastColumn="0"/>
            <w:tcW w:w="7105" w:type="dxa"/>
          </w:tcPr>
          <w:p w14:paraId="30FEA17E" w14:textId="410231E7" w:rsidR="5279F2CB" w:rsidRPr="003B2331" w:rsidRDefault="00277B48" w:rsidP="00ED05E9">
            <w:pPr>
              <w:ind w:left="-20" w:right="-20"/>
              <w:jc w:val="left"/>
              <w:rPr>
                <w:rFonts w:eastAsia="Calibri"/>
                <w:b w:val="0"/>
                <w:bCs w:val="0"/>
              </w:rPr>
            </w:pPr>
            <w:r>
              <w:rPr>
                <w:rFonts w:eastAsia="Calibri"/>
                <w:b w:val="0"/>
                <w:bCs w:val="0"/>
              </w:rPr>
              <w:t>Semi-Annual</w:t>
            </w:r>
            <w:r w:rsidR="5279F2CB" w:rsidRPr="5DBD823C">
              <w:rPr>
                <w:rFonts w:eastAsia="Calibri"/>
                <w:b w:val="0"/>
                <w:bCs w:val="0"/>
              </w:rPr>
              <w:t xml:space="preserve"> Performance Reports to EPA</w:t>
            </w:r>
            <w:r w:rsidR="00EC650A" w:rsidRPr="5DBD823C">
              <w:rPr>
                <w:rFonts w:eastAsia="Calibri"/>
                <w:b w:val="0"/>
                <w:bCs w:val="0"/>
              </w:rPr>
              <w:t xml:space="preserve"> </w:t>
            </w:r>
          </w:p>
        </w:tc>
        <w:tc>
          <w:tcPr>
            <w:tcW w:w="2880" w:type="dxa"/>
          </w:tcPr>
          <w:p w14:paraId="33861E3D" w14:textId="2E7FB6A2" w:rsidR="5279F2CB" w:rsidRPr="003841FD" w:rsidRDefault="00277B48"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Semi-annually</w:t>
            </w:r>
            <w:r w:rsidR="0023224C" w:rsidRPr="59D77E3A">
              <w:rPr>
                <w:rFonts w:eastAsia="Calibri"/>
              </w:rPr>
              <w:t xml:space="preserve"> (202</w:t>
            </w:r>
            <w:r>
              <w:rPr>
                <w:rFonts w:eastAsia="Calibri"/>
              </w:rPr>
              <w:t>5</w:t>
            </w:r>
            <w:r w:rsidR="0023224C" w:rsidRPr="59D77E3A">
              <w:rPr>
                <w:rFonts w:eastAsia="Calibri"/>
              </w:rPr>
              <w:t>-2029)</w:t>
            </w:r>
          </w:p>
        </w:tc>
      </w:tr>
      <w:tr w:rsidR="5279F2CB" w:rsidRPr="003841FD" w14:paraId="2EA78FFD" w14:textId="77777777" w:rsidTr="00CE4890">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7105" w:type="dxa"/>
          </w:tcPr>
          <w:p w14:paraId="0F544FA2" w14:textId="34A41247" w:rsidR="5279F2CB" w:rsidRPr="003B2331" w:rsidRDefault="5279F2CB" w:rsidP="00ED05E9">
            <w:pPr>
              <w:ind w:left="-20" w:right="-20"/>
              <w:jc w:val="left"/>
              <w:rPr>
                <w:rFonts w:eastAsia="Calibri"/>
                <w:b w:val="0"/>
                <w:bCs w:val="0"/>
              </w:rPr>
            </w:pPr>
            <w:r w:rsidRPr="269F7C49">
              <w:rPr>
                <w:rFonts w:eastAsia="Calibri"/>
                <w:b w:val="0"/>
                <w:bCs w:val="0"/>
              </w:rPr>
              <w:t>Hiring process and employee onboarding</w:t>
            </w:r>
          </w:p>
        </w:tc>
        <w:tc>
          <w:tcPr>
            <w:tcW w:w="2880" w:type="dxa"/>
          </w:tcPr>
          <w:p w14:paraId="307FB74B" w14:textId="1D182120"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Oct</w:t>
            </w:r>
            <w:r w:rsidR="006C7BE1">
              <w:rPr>
                <w:rFonts w:eastAsia="Calibri"/>
              </w:rPr>
              <w:t>.</w:t>
            </w:r>
            <w:r w:rsidRPr="59D77E3A">
              <w:rPr>
                <w:rFonts w:eastAsia="Calibri"/>
              </w:rPr>
              <w:t xml:space="preserve"> 2024 – March 2025</w:t>
            </w:r>
          </w:p>
        </w:tc>
      </w:tr>
      <w:tr w:rsidR="5DBD823C" w14:paraId="01520D79" w14:textId="77777777" w:rsidTr="00CE4890">
        <w:trPr>
          <w:trHeight w:val="270"/>
        </w:trPr>
        <w:tc>
          <w:tcPr>
            <w:cnfStyle w:val="001000000000" w:firstRow="0" w:lastRow="0" w:firstColumn="1" w:lastColumn="0" w:oddVBand="0" w:evenVBand="0" w:oddHBand="0" w:evenHBand="0" w:firstRowFirstColumn="0" w:firstRowLastColumn="0" w:lastRowFirstColumn="0" w:lastRowLastColumn="0"/>
            <w:tcW w:w="7105" w:type="dxa"/>
          </w:tcPr>
          <w:p w14:paraId="360AA719" w14:textId="09444BEC" w:rsidR="45719194" w:rsidRDefault="006C55ED" w:rsidP="5DBD823C">
            <w:pPr>
              <w:jc w:val="left"/>
              <w:rPr>
                <w:rFonts w:eastAsia="Calibri" w:cs="Calibri"/>
              </w:rPr>
            </w:pPr>
            <w:r w:rsidRPr="269F7C49">
              <w:rPr>
                <w:rFonts w:eastAsia="Calibri"/>
                <w:b w:val="0"/>
                <w:bCs w:val="0"/>
              </w:rPr>
              <w:t xml:space="preserve">Quarterly </w:t>
            </w:r>
            <w:r w:rsidR="45719194" w:rsidRPr="269F7C49">
              <w:rPr>
                <w:rFonts w:eastAsia="Calibri"/>
                <w:b w:val="0"/>
                <w:bCs w:val="0"/>
              </w:rPr>
              <w:t>Interdepartmental Advisory Committee meetings</w:t>
            </w:r>
          </w:p>
        </w:tc>
        <w:tc>
          <w:tcPr>
            <w:tcW w:w="2880" w:type="dxa"/>
          </w:tcPr>
          <w:p w14:paraId="625AE255" w14:textId="7B6CD587" w:rsidR="45719194" w:rsidRDefault="0053522D" w:rsidP="5DBD823C">
            <w:pPr>
              <w:jc w:val="left"/>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Quarterly – Sept</w:t>
            </w:r>
            <w:r w:rsidR="006C7BE1">
              <w:rPr>
                <w:rFonts w:eastAsia="Calibri"/>
              </w:rPr>
              <w:t>.</w:t>
            </w:r>
            <w:r>
              <w:rPr>
                <w:rFonts w:eastAsia="Calibri"/>
              </w:rPr>
              <w:t xml:space="preserve"> 2029</w:t>
            </w:r>
          </w:p>
        </w:tc>
      </w:tr>
      <w:tr w:rsidR="5279F2CB" w:rsidRPr="003841FD" w14:paraId="3D5D806E" w14:textId="77777777" w:rsidTr="00CE489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105" w:type="dxa"/>
          </w:tcPr>
          <w:p w14:paraId="6D4BAB48" w14:textId="410231E7" w:rsidR="5279F2CB" w:rsidRPr="003B2331" w:rsidRDefault="5279F2CB" w:rsidP="00ED05E9">
            <w:pPr>
              <w:ind w:left="-20" w:right="-20"/>
              <w:jc w:val="left"/>
              <w:rPr>
                <w:rFonts w:eastAsia="Calibri"/>
                <w:b w:val="0"/>
                <w:bCs w:val="0"/>
              </w:rPr>
            </w:pPr>
            <w:r w:rsidRPr="6B800478">
              <w:rPr>
                <w:rFonts w:eastAsia="Calibri"/>
                <w:b w:val="0"/>
                <w:bCs w:val="0"/>
              </w:rPr>
              <w:t>Bid process for energy audits</w:t>
            </w:r>
          </w:p>
        </w:tc>
        <w:tc>
          <w:tcPr>
            <w:tcW w:w="2880" w:type="dxa"/>
          </w:tcPr>
          <w:p w14:paraId="0AF6E936" w14:textId="481403A6"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Mar</w:t>
            </w:r>
            <w:r w:rsidR="0053522D">
              <w:rPr>
                <w:rFonts w:eastAsia="Calibri"/>
              </w:rPr>
              <w:t>ch</w:t>
            </w:r>
            <w:r w:rsidRPr="59D77E3A">
              <w:rPr>
                <w:rFonts w:eastAsia="Calibri"/>
              </w:rPr>
              <w:t xml:space="preserve"> – Apr</w:t>
            </w:r>
            <w:r w:rsidR="0053522D">
              <w:rPr>
                <w:rFonts w:eastAsia="Calibri"/>
              </w:rPr>
              <w:t>il</w:t>
            </w:r>
            <w:r w:rsidRPr="59D77E3A">
              <w:rPr>
                <w:rFonts w:eastAsia="Calibri"/>
              </w:rPr>
              <w:t xml:space="preserve"> 2025</w:t>
            </w:r>
          </w:p>
        </w:tc>
      </w:tr>
      <w:tr w:rsidR="5279F2CB" w:rsidRPr="003841FD" w14:paraId="5B577845" w14:textId="77777777" w:rsidTr="00CE4890">
        <w:trPr>
          <w:trHeight w:val="270"/>
        </w:trPr>
        <w:tc>
          <w:tcPr>
            <w:cnfStyle w:val="001000000000" w:firstRow="0" w:lastRow="0" w:firstColumn="1" w:lastColumn="0" w:oddVBand="0" w:evenVBand="0" w:oddHBand="0" w:evenHBand="0" w:firstRowFirstColumn="0" w:firstRowLastColumn="0" w:lastRowFirstColumn="0" w:lastRowLastColumn="0"/>
            <w:tcW w:w="7105" w:type="dxa"/>
          </w:tcPr>
          <w:p w14:paraId="4714BE33" w14:textId="3DE3C21A" w:rsidR="5279F2CB" w:rsidRPr="003B2331" w:rsidRDefault="5279F2CB" w:rsidP="00ED05E9">
            <w:pPr>
              <w:ind w:left="-20" w:right="-20"/>
              <w:jc w:val="left"/>
              <w:rPr>
                <w:rFonts w:eastAsia="Calibri"/>
                <w:b w:val="0"/>
                <w:bCs w:val="0"/>
              </w:rPr>
            </w:pPr>
            <w:r w:rsidRPr="269F7C49">
              <w:rPr>
                <w:rFonts w:eastAsia="Calibri"/>
                <w:b w:val="0"/>
                <w:bCs w:val="0"/>
              </w:rPr>
              <w:t xml:space="preserve">Energy audit contract(s) in place </w:t>
            </w:r>
          </w:p>
        </w:tc>
        <w:tc>
          <w:tcPr>
            <w:tcW w:w="2880" w:type="dxa"/>
          </w:tcPr>
          <w:p w14:paraId="01D173E3" w14:textId="55F3B45A"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4D6C4C38">
              <w:rPr>
                <w:rFonts w:eastAsia="Calibri"/>
              </w:rPr>
              <w:t>Apr</w:t>
            </w:r>
            <w:r w:rsidR="0053522D">
              <w:rPr>
                <w:rFonts w:eastAsia="Calibri"/>
              </w:rPr>
              <w:t>il</w:t>
            </w:r>
            <w:r w:rsidRPr="4D6C4C38">
              <w:rPr>
                <w:rFonts w:eastAsia="Calibri"/>
              </w:rPr>
              <w:t xml:space="preserve"> 2025</w:t>
            </w:r>
          </w:p>
        </w:tc>
      </w:tr>
      <w:tr w:rsidR="5279F2CB" w:rsidRPr="003841FD" w14:paraId="449C948F" w14:textId="77777777" w:rsidTr="00CE489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105" w:type="dxa"/>
          </w:tcPr>
          <w:p w14:paraId="45ADE0BC" w14:textId="1145D2AF" w:rsidR="5279F2CB" w:rsidRPr="003B2331" w:rsidRDefault="5279F2CB" w:rsidP="00ED05E9">
            <w:pPr>
              <w:ind w:left="-20" w:right="-20"/>
              <w:jc w:val="left"/>
              <w:rPr>
                <w:rFonts w:eastAsia="Calibri"/>
                <w:b w:val="0"/>
                <w:bCs w:val="0"/>
                <w:color w:val="000000" w:themeColor="text1"/>
              </w:rPr>
            </w:pPr>
            <w:r w:rsidRPr="269F7C49">
              <w:rPr>
                <w:rFonts w:eastAsia="Calibri"/>
                <w:b w:val="0"/>
                <w:bCs w:val="0"/>
              </w:rPr>
              <w:t xml:space="preserve">Energy audits </w:t>
            </w:r>
            <w:r w:rsidR="0E087444" w:rsidRPr="269F7C49">
              <w:rPr>
                <w:rFonts w:eastAsia="Calibri"/>
                <w:b w:val="0"/>
                <w:bCs w:val="0"/>
              </w:rPr>
              <w:t xml:space="preserve">completed </w:t>
            </w:r>
            <w:r w:rsidRPr="269F7C49">
              <w:rPr>
                <w:rFonts w:eastAsia="Calibri"/>
                <w:b w:val="0"/>
                <w:bCs w:val="0"/>
                <w:color w:val="000000" w:themeColor="text1"/>
              </w:rPr>
              <w:t>(65 homes in Y1, 147 homes in each Y2-Y5)</w:t>
            </w:r>
          </w:p>
        </w:tc>
        <w:tc>
          <w:tcPr>
            <w:tcW w:w="2880" w:type="dxa"/>
          </w:tcPr>
          <w:p w14:paraId="3A936BD5" w14:textId="115B452A"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May 2025 – Sept</w:t>
            </w:r>
            <w:r w:rsidR="0053522D">
              <w:rPr>
                <w:rFonts w:eastAsia="Calibri"/>
              </w:rPr>
              <w:t>ember</w:t>
            </w:r>
            <w:r w:rsidRPr="59D77E3A">
              <w:rPr>
                <w:rFonts w:eastAsia="Calibri"/>
              </w:rPr>
              <w:t xml:space="preserve"> 2029</w:t>
            </w:r>
          </w:p>
        </w:tc>
      </w:tr>
      <w:tr w:rsidR="5279F2CB" w:rsidRPr="003841FD" w14:paraId="5662B651" w14:textId="77777777" w:rsidTr="00CE4890">
        <w:trPr>
          <w:trHeight w:val="251"/>
        </w:trPr>
        <w:tc>
          <w:tcPr>
            <w:cnfStyle w:val="001000000000" w:firstRow="0" w:lastRow="0" w:firstColumn="1" w:lastColumn="0" w:oddVBand="0" w:evenVBand="0" w:oddHBand="0" w:evenHBand="0" w:firstRowFirstColumn="0" w:firstRowLastColumn="0" w:lastRowFirstColumn="0" w:lastRowLastColumn="0"/>
            <w:tcW w:w="7105" w:type="dxa"/>
          </w:tcPr>
          <w:p w14:paraId="45FC050B" w14:textId="55F3B45A" w:rsidR="5279F2CB" w:rsidRPr="003B2331" w:rsidRDefault="5279F2CB" w:rsidP="00ED05E9">
            <w:pPr>
              <w:ind w:left="-20" w:right="-20"/>
              <w:jc w:val="left"/>
              <w:rPr>
                <w:rFonts w:eastAsia="Calibri"/>
                <w:b w:val="0"/>
                <w:bCs w:val="0"/>
              </w:rPr>
            </w:pPr>
            <w:r w:rsidRPr="6B800478">
              <w:rPr>
                <w:rFonts w:eastAsia="Calibri"/>
                <w:b w:val="0"/>
                <w:bCs w:val="0"/>
              </w:rPr>
              <w:t>Bid process for weatherization and heating/cooling upgrades</w:t>
            </w:r>
          </w:p>
        </w:tc>
        <w:tc>
          <w:tcPr>
            <w:tcW w:w="2880" w:type="dxa"/>
          </w:tcPr>
          <w:p w14:paraId="705A61B1" w14:textId="55F3B45A"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Mar</w:t>
            </w:r>
            <w:r w:rsidR="0053522D">
              <w:rPr>
                <w:rFonts w:eastAsia="Calibri"/>
              </w:rPr>
              <w:t>ch</w:t>
            </w:r>
            <w:r w:rsidR="004E7736">
              <w:rPr>
                <w:rFonts w:eastAsia="Calibri"/>
              </w:rPr>
              <w:t xml:space="preserve"> </w:t>
            </w:r>
            <w:r w:rsidRPr="59D77E3A">
              <w:rPr>
                <w:rFonts w:eastAsia="Calibri"/>
              </w:rPr>
              <w:t>– Apr</w:t>
            </w:r>
            <w:r w:rsidR="0053522D">
              <w:rPr>
                <w:rFonts w:eastAsia="Calibri"/>
              </w:rPr>
              <w:t>il</w:t>
            </w:r>
            <w:r w:rsidRPr="59D77E3A">
              <w:rPr>
                <w:rFonts w:eastAsia="Calibri"/>
              </w:rPr>
              <w:t xml:space="preserve"> 2025</w:t>
            </w:r>
          </w:p>
        </w:tc>
      </w:tr>
      <w:tr w:rsidR="5279F2CB" w:rsidRPr="003841FD" w14:paraId="07FA1B54" w14:textId="77777777" w:rsidTr="00CE489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7105" w:type="dxa"/>
          </w:tcPr>
          <w:p w14:paraId="23F91460" w14:textId="6AAE356A" w:rsidR="5279F2CB" w:rsidRPr="003B2331" w:rsidRDefault="5279F2CB" w:rsidP="00ED05E9">
            <w:pPr>
              <w:ind w:left="-20" w:right="-20"/>
              <w:jc w:val="left"/>
              <w:rPr>
                <w:rFonts w:eastAsia="Calibri"/>
                <w:b w:val="0"/>
                <w:bCs w:val="0"/>
              </w:rPr>
            </w:pPr>
            <w:r w:rsidRPr="269F7C49">
              <w:rPr>
                <w:rFonts w:eastAsia="Calibri"/>
                <w:b w:val="0"/>
                <w:bCs w:val="0"/>
              </w:rPr>
              <w:t xml:space="preserve">Weatherization and heating/cooling upgrade contract(s) in place </w:t>
            </w:r>
          </w:p>
        </w:tc>
        <w:tc>
          <w:tcPr>
            <w:tcW w:w="2880" w:type="dxa"/>
          </w:tcPr>
          <w:p w14:paraId="258F5D46" w14:textId="702B2421"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April 2025</w:t>
            </w:r>
          </w:p>
        </w:tc>
      </w:tr>
      <w:tr w:rsidR="5279F2CB" w:rsidRPr="003841FD" w14:paraId="62781790" w14:textId="77777777" w:rsidTr="00CE4890">
        <w:trPr>
          <w:trHeight w:val="525"/>
        </w:trPr>
        <w:tc>
          <w:tcPr>
            <w:cnfStyle w:val="001000000000" w:firstRow="0" w:lastRow="0" w:firstColumn="1" w:lastColumn="0" w:oddVBand="0" w:evenVBand="0" w:oddHBand="0" w:evenHBand="0" w:firstRowFirstColumn="0" w:firstRowLastColumn="0" w:lastRowFirstColumn="0" w:lastRowLastColumn="0"/>
            <w:tcW w:w="7105" w:type="dxa"/>
          </w:tcPr>
          <w:p w14:paraId="20F71147" w14:textId="56950984" w:rsidR="5279F2CB" w:rsidRPr="003B2331" w:rsidRDefault="5279F2CB" w:rsidP="00ED05E9">
            <w:pPr>
              <w:ind w:left="-20" w:right="-20"/>
              <w:jc w:val="left"/>
              <w:rPr>
                <w:rFonts w:eastAsia="Calibri"/>
                <w:b w:val="0"/>
                <w:bCs w:val="0"/>
              </w:rPr>
            </w:pPr>
            <w:r w:rsidRPr="269F7C49">
              <w:rPr>
                <w:rFonts w:eastAsiaTheme="minorEastAsia"/>
                <w:b w:val="0"/>
                <w:bCs w:val="0"/>
              </w:rPr>
              <w:t>Weatherization and heating/cooling upgrades completed (65 homes in Y1, 147 homes in each Y2-Y5)</w:t>
            </w:r>
          </w:p>
        </w:tc>
        <w:tc>
          <w:tcPr>
            <w:tcW w:w="2880" w:type="dxa"/>
          </w:tcPr>
          <w:p w14:paraId="415E8744" w14:textId="05E0F36E"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May 2025 – Sept</w:t>
            </w:r>
            <w:r w:rsidR="006C7BE1">
              <w:rPr>
                <w:rFonts w:eastAsia="Calibri"/>
              </w:rPr>
              <w:t>.</w:t>
            </w:r>
            <w:r w:rsidRPr="59D77E3A">
              <w:rPr>
                <w:rFonts w:eastAsia="Calibri"/>
              </w:rPr>
              <w:t xml:space="preserve"> 2029</w:t>
            </w:r>
          </w:p>
        </w:tc>
      </w:tr>
      <w:tr w:rsidR="5279F2CB" w:rsidRPr="003841FD" w14:paraId="31F7B4CA" w14:textId="77777777" w:rsidTr="00CE489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105" w:type="dxa"/>
          </w:tcPr>
          <w:p w14:paraId="342CE3AD" w14:textId="43B94A0D" w:rsidR="5279F2CB" w:rsidRPr="003B2331" w:rsidRDefault="43B47E87" w:rsidP="00ED05E9">
            <w:pPr>
              <w:ind w:left="-20" w:right="-20"/>
              <w:jc w:val="left"/>
              <w:rPr>
                <w:rFonts w:eastAsia="Calibri"/>
                <w:b w:val="0"/>
                <w:bCs w:val="0"/>
                <w:color w:val="000000" w:themeColor="text1"/>
              </w:rPr>
            </w:pPr>
            <w:r w:rsidRPr="269F7C49">
              <w:rPr>
                <w:rFonts w:eastAsia="Calibri" w:cs="Calibri"/>
                <w:b w:val="0"/>
                <w:bCs w:val="0"/>
                <w:color w:val="000000" w:themeColor="text1"/>
              </w:rPr>
              <w:t>Old</w:t>
            </w:r>
            <w:r w:rsidR="5279F2CB" w:rsidRPr="269F7C49">
              <w:rPr>
                <w:rFonts w:eastAsia="Calibri" w:cs="Calibri"/>
                <w:b w:val="0"/>
                <w:bCs w:val="0"/>
                <w:color w:val="000000" w:themeColor="text1"/>
              </w:rPr>
              <w:t xml:space="preserve"> wood stoves </w:t>
            </w:r>
            <w:r w:rsidRPr="269F7C49">
              <w:rPr>
                <w:rFonts w:eastAsia="Calibri" w:cs="Calibri"/>
                <w:b w:val="0"/>
                <w:bCs w:val="0"/>
                <w:color w:val="000000" w:themeColor="text1"/>
              </w:rPr>
              <w:t>removed</w:t>
            </w:r>
            <w:r w:rsidR="5279F2CB" w:rsidRPr="269F7C49">
              <w:rPr>
                <w:rFonts w:eastAsia="Calibri" w:cs="Calibri"/>
                <w:b w:val="0"/>
                <w:bCs w:val="0"/>
                <w:color w:val="000000" w:themeColor="text1"/>
              </w:rPr>
              <w:t xml:space="preserve"> and recycled</w:t>
            </w:r>
            <w:r w:rsidR="5279F2CB" w:rsidRPr="269F7C49">
              <w:rPr>
                <w:rFonts w:eastAsia="Calibri"/>
                <w:b w:val="0"/>
                <w:bCs w:val="0"/>
                <w:color w:val="000000" w:themeColor="text1"/>
              </w:rPr>
              <w:t xml:space="preserve"> (35 homes in Y1, 79 homes in each Y2-Y5)</w:t>
            </w:r>
          </w:p>
        </w:tc>
        <w:tc>
          <w:tcPr>
            <w:tcW w:w="2880" w:type="dxa"/>
          </w:tcPr>
          <w:p w14:paraId="3927410F" w14:textId="61E05E6D"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May 2025 – Sep</w:t>
            </w:r>
            <w:r w:rsidR="0053522D">
              <w:rPr>
                <w:rFonts w:eastAsia="Calibri"/>
              </w:rPr>
              <w:t>t</w:t>
            </w:r>
            <w:r w:rsidR="006C7BE1">
              <w:rPr>
                <w:rFonts w:eastAsia="Calibri"/>
              </w:rPr>
              <w:t>.</w:t>
            </w:r>
            <w:r w:rsidRPr="59D77E3A">
              <w:rPr>
                <w:rFonts w:eastAsia="Calibri"/>
              </w:rPr>
              <w:t xml:space="preserve"> 2029</w:t>
            </w:r>
          </w:p>
        </w:tc>
      </w:tr>
      <w:tr w:rsidR="5279F2CB" w:rsidRPr="003841FD" w14:paraId="4B7556FD" w14:textId="77777777" w:rsidTr="00CE4890">
        <w:trPr>
          <w:trHeight w:val="270"/>
        </w:trPr>
        <w:tc>
          <w:tcPr>
            <w:cnfStyle w:val="001000000000" w:firstRow="0" w:lastRow="0" w:firstColumn="1" w:lastColumn="0" w:oddVBand="0" w:evenVBand="0" w:oddHBand="0" w:evenHBand="0" w:firstRowFirstColumn="0" w:firstRowLastColumn="0" w:lastRowFirstColumn="0" w:lastRowLastColumn="0"/>
            <w:tcW w:w="7105" w:type="dxa"/>
          </w:tcPr>
          <w:p w14:paraId="06DF8925" w14:textId="0FA64D64" w:rsidR="5279F2CB" w:rsidRPr="003B2331" w:rsidRDefault="5279F2CB" w:rsidP="00ED05E9">
            <w:pPr>
              <w:ind w:left="-20" w:right="-20"/>
              <w:jc w:val="left"/>
              <w:rPr>
                <w:rFonts w:eastAsia="Calibri"/>
                <w:b w:val="0"/>
                <w:bCs w:val="0"/>
              </w:rPr>
            </w:pPr>
            <w:r w:rsidRPr="269F7C49">
              <w:rPr>
                <w:rFonts w:eastAsia="Calibri"/>
                <w:b w:val="0"/>
                <w:bCs w:val="0"/>
              </w:rPr>
              <w:t>Bid process for Certified Building Inspector</w:t>
            </w:r>
          </w:p>
        </w:tc>
        <w:tc>
          <w:tcPr>
            <w:tcW w:w="2880" w:type="dxa"/>
          </w:tcPr>
          <w:p w14:paraId="489D0929" w14:textId="55497A11"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Mar</w:t>
            </w:r>
            <w:r w:rsidR="0053522D">
              <w:rPr>
                <w:rFonts w:eastAsia="Calibri"/>
              </w:rPr>
              <w:t>ch</w:t>
            </w:r>
            <w:r w:rsidRPr="59D77E3A">
              <w:rPr>
                <w:rFonts w:eastAsia="Calibri"/>
              </w:rPr>
              <w:t xml:space="preserve"> – Apr</w:t>
            </w:r>
            <w:r w:rsidR="0053522D">
              <w:rPr>
                <w:rFonts w:eastAsia="Calibri"/>
              </w:rPr>
              <w:t>il</w:t>
            </w:r>
            <w:r w:rsidRPr="59D77E3A">
              <w:rPr>
                <w:rFonts w:eastAsia="Calibri"/>
              </w:rPr>
              <w:t xml:space="preserve"> 20</w:t>
            </w:r>
            <w:r w:rsidR="00B931EC">
              <w:rPr>
                <w:rFonts w:eastAsia="Calibri"/>
              </w:rPr>
              <w:t>2</w:t>
            </w:r>
            <w:r w:rsidRPr="59D77E3A">
              <w:rPr>
                <w:rFonts w:eastAsia="Calibri"/>
              </w:rPr>
              <w:t>5</w:t>
            </w:r>
          </w:p>
        </w:tc>
      </w:tr>
      <w:tr w:rsidR="5279F2CB" w:rsidRPr="003841FD" w14:paraId="5FF2F288" w14:textId="77777777" w:rsidTr="00CE489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7105" w:type="dxa"/>
          </w:tcPr>
          <w:p w14:paraId="6F9713BB" w14:textId="712BFBDC" w:rsidR="5279F2CB" w:rsidRPr="003B2331" w:rsidRDefault="5279F2CB" w:rsidP="00ED05E9">
            <w:pPr>
              <w:ind w:left="-20" w:right="-20"/>
              <w:jc w:val="left"/>
              <w:rPr>
                <w:rFonts w:eastAsia="Calibri"/>
                <w:b w:val="0"/>
                <w:bCs w:val="0"/>
              </w:rPr>
            </w:pPr>
            <w:r w:rsidRPr="269F7C49">
              <w:rPr>
                <w:rFonts w:eastAsia="Calibri"/>
                <w:b w:val="0"/>
                <w:bCs w:val="0"/>
              </w:rPr>
              <w:t>Certified Building Inspector contract(s) in place</w:t>
            </w:r>
          </w:p>
        </w:tc>
        <w:tc>
          <w:tcPr>
            <w:tcW w:w="2880" w:type="dxa"/>
          </w:tcPr>
          <w:p w14:paraId="11DCD563" w14:textId="247FDC2F"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Apr</w:t>
            </w:r>
            <w:r w:rsidR="0053522D">
              <w:rPr>
                <w:rFonts w:eastAsia="Calibri"/>
              </w:rPr>
              <w:t>il</w:t>
            </w:r>
            <w:r w:rsidRPr="59D77E3A">
              <w:rPr>
                <w:rFonts w:eastAsia="Calibri"/>
              </w:rPr>
              <w:t xml:space="preserve"> 2025</w:t>
            </w:r>
          </w:p>
        </w:tc>
      </w:tr>
      <w:tr w:rsidR="5279F2CB" w:rsidRPr="003841FD" w14:paraId="6868EDB4" w14:textId="77777777" w:rsidTr="00CE4890">
        <w:trPr>
          <w:trHeight w:val="270"/>
        </w:trPr>
        <w:tc>
          <w:tcPr>
            <w:cnfStyle w:val="001000000000" w:firstRow="0" w:lastRow="0" w:firstColumn="1" w:lastColumn="0" w:oddVBand="0" w:evenVBand="0" w:oddHBand="0" w:evenHBand="0" w:firstRowFirstColumn="0" w:firstRowLastColumn="0" w:lastRowFirstColumn="0" w:lastRowLastColumn="0"/>
            <w:tcW w:w="7105" w:type="dxa"/>
          </w:tcPr>
          <w:p w14:paraId="064F34C2" w14:textId="55F3B45A" w:rsidR="5279F2CB" w:rsidRPr="003B2331" w:rsidRDefault="5279F2CB" w:rsidP="00ED05E9">
            <w:pPr>
              <w:ind w:left="-20" w:right="-20"/>
              <w:jc w:val="left"/>
              <w:rPr>
                <w:rFonts w:eastAsia="Calibri"/>
                <w:b w:val="0"/>
                <w:bCs w:val="0"/>
                <w:color w:val="000000" w:themeColor="text1"/>
              </w:rPr>
            </w:pPr>
            <w:r w:rsidRPr="6B800478">
              <w:rPr>
                <w:rFonts w:eastAsia="Calibri"/>
                <w:b w:val="0"/>
                <w:bCs w:val="0"/>
              </w:rPr>
              <w:t xml:space="preserve">Building Inspections completed </w:t>
            </w:r>
            <w:r w:rsidRPr="6B800478">
              <w:rPr>
                <w:rFonts w:eastAsia="Calibri"/>
                <w:b w:val="0"/>
                <w:bCs w:val="0"/>
                <w:color w:val="000000" w:themeColor="text1"/>
              </w:rPr>
              <w:t>(65 homes in Y1, 147 homes each</w:t>
            </w:r>
            <w:r w:rsidR="000C1EC0" w:rsidRPr="6B800478">
              <w:rPr>
                <w:rFonts w:eastAsia="Calibri"/>
                <w:b w:val="0"/>
                <w:bCs w:val="0"/>
                <w:color w:val="000000" w:themeColor="text1"/>
              </w:rPr>
              <w:t xml:space="preserve"> </w:t>
            </w:r>
            <w:r w:rsidRPr="6B800478">
              <w:rPr>
                <w:rFonts w:eastAsia="Calibri"/>
                <w:b w:val="0"/>
                <w:bCs w:val="0"/>
                <w:color w:val="000000" w:themeColor="text1"/>
              </w:rPr>
              <w:t>Y2-Y5)</w:t>
            </w:r>
          </w:p>
        </w:tc>
        <w:tc>
          <w:tcPr>
            <w:tcW w:w="2880" w:type="dxa"/>
          </w:tcPr>
          <w:p w14:paraId="27A7B8CA" w14:textId="5FC1C297"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May 2025 – Sep</w:t>
            </w:r>
            <w:r w:rsidR="0053522D">
              <w:rPr>
                <w:rFonts w:eastAsia="Calibri"/>
              </w:rPr>
              <w:t>t</w:t>
            </w:r>
            <w:r w:rsidR="006C7BE1">
              <w:rPr>
                <w:rFonts w:eastAsia="Calibri"/>
              </w:rPr>
              <w:t>.</w:t>
            </w:r>
            <w:r w:rsidRPr="59D77E3A">
              <w:rPr>
                <w:rFonts w:eastAsia="Calibri"/>
              </w:rPr>
              <w:t xml:space="preserve"> 2029</w:t>
            </w:r>
          </w:p>
        </w:tc>
      </w:tr>
      <w:tr w:rsidR="5279F2CB" w:rsidRPr="003841FD" w14:paraId="2E7DCDF7" w14:textId="77777777" w:rsidTr="00CE4890">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7105" w:type="dxa"/>
          </w:tcPr>
          <w:p w14:paraId="1C7407CE" w14:textId="55F3B45A" w:rsidR="5279F2CB" w:rsidRPr="003B2331" w:rsidRDefault="5279F2CB" w:rsidP="00ED05E9">
            <w:pPr>
              <w:ind w:left="-20" w:right="-20"/>
              <w:jc w:val="left"/>
              <w:rPr>
                <w:rFonts w:eastAsia="Calibri"/>
                <w:b w:val="0"/>
                <w:bCs w:val="0"/>
              </w:rPr>
            </w:pPr>
            <w:r w:rsidRPr="6B800478">
              <w:rPr>
                <w:rFonts w:eastAsia="Calibri"/>
                <w:b w:val="0"/>
                <w:bCs w:val="0"/>
              </w:rPr>
              <w:t xml:space="preserve">Home application and selection process completed </w:t>
            </w:r>
            <w:r w:rsidRPr="6B800478">
              <w:rPr>
                <w:rFonts w:eastAsia="Calibri"/>
                <w:b w:val="0"/>
                <w:bCs w:val="0"/>
                <w:color w:val="000000" w:themeColor="text1"/>
              </w:rPr>
              <w:t>(65 homes in Y1, 147 homes in each Y2-Y5)</w:t>
            </w:r>
            <w:r w:rsidRPr="6B800478">
              <w:rPr>
                <w:rFonts w:eastAsia="Calibri"/>
                <w:b w:val="0"/>
                <w:bCs w:val="0"/>
              </w:rPr>
              <w:t xml:space="preserve"> </w:t>
            </w:r>
          </w:p>
        </w:tc>
        <w:tc>
          <w:tcPr>
            <w:tcW w:w="2880" w:type="dxa"/>
          </w:tcPr>
          <w:p w14:paraId="2A5C3584" w14:textId="7D99B194"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Apr</w:t>
            </w:r>
            <w:r w:rsidR="0053522D">
              <w:rPr>
                <w:rFonts w:eastAsia="Calibri"/>
              </w:rPr>
              <w:t>il</w:t>
            </w:r>
            <w:r w:rsidRPr="59D77E3A">
              <w:rPr>
                <w:rFonts w:eastAsia="Calibri"/>
              </w:rPr>
              <w:t xml:space="preserve"> 2025 – Sept</w:t>
            </w:r>
            <w:r w:rsidR="006C7BE1">
              <w:rPr>
                <w:rFonts w:eastAsia="Calibri"/>
              </w:rPr>
              <w:t>.</w:t>
            </w:r>
            <w:r w:rsidRPr="59D77E3A">
              <w:rPr>
                <w:rFonts w:eastAsia="Calibri"/>
              </w:rPr>
              <w:t xml:space="preserve"> 2029</w:t>
            </w:r>
          </w:p>
        </w:tc>
      </w:tr>
      <w:tr w:rsidR="5279F2CB" w:rsidRPr="003841FD" w14:paraId="74432931" w14:textId="77777777" w:rsidTr="00CE4890">
        <w:trPr>
          <w:trHeight w:val="270"/>
        </w:trPr>
        <w:tc>
          <w:tcPr>
            <w:cnfStyle w:val="001000000000" w:firstRow="0" w:lastRow="0" w:firstColumn="1" w:lastColumn="0" w:oddVBand="0" w:evenVBand="0" w:oddHBand="0" w:evenHBand="0" w:firstRowFirstColumn="0" w:firstRowLastColumn="0" w:lastRowFirstColumn="0" w:lastRowLastColumn="0"/>
            <w:tcW w:w="7105" w:type="dxa"/>
          </w:tcPr>
          <w:p w14:paraId="2B533B5F" w14:textId="55F3B45A" w:rsidR="5279F2CB" w:rsidRPr="003B2331" w:rsidRDefault="5279F2CB" w:rsidP="00ED05E9">
            <w:pPr>
              <w:ind w:left="-20" w:right="-20"/>
              <w:jc w:val="left"/>
              <w:rPr>
                <w:rFonts w:eastAsia="Calibri"/>
                <w:b w:val="0"/>
                <w:bCs w:val="0"/>
              </w:rPr>
            </w:pPr>
            <w:r w:rsidRPr="6B800478">
              <w:rPr>
                <w:rFonts w:eastAsia="Calibri"/>
                <w:b w:val="0"/>
                <w:bCs w:val="0"/>
              </w:rPr>
              <w:t>Workforce trainings developed with partners</w:t>
            </w:r>
          </w:p>
        </w:tc>
        <w:tc>
          <w:tcPr>
            <w:tcW w:w="2880" w:type="dxa"/>
          </w:tcPr>
          <w:p w14:paraId="33197FA8" w14:textId="03A9C34C"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Mar</w:t>
            </w:r>
            <w:r w:rsidR="0053522D">
              <w:rPr>
                <w:rFonts w:eastAsia="Calibri"/>
              </w:rPr>
              <w:t>ch</w:t>
            </w:r>
            <w:r w:rsidRPr="59D77E3A">
              <w:rPr>
                <w:rFonts w:eastAsia="Calibri"/>
              </w:rPr>
              <w:t xml:space="preserve"> - Apr</w:t>
            </w:r>
            <w:r w:rsidR="0053522D">
              <w:rPr>
                <w:rFonts w:eastAsia="Calibri"/>
              </w:rPr>
              <w:t>il</w:t>
            </w:r>
            <w:r w:rsidRPr="59D77E3A">
              <w:rPr>
                <w:rFonts w:eastAsia="Calibri"/>
              </w:rPr>
              <w:t xml:space="preserve"> 2025</w:t>
            </w:r>
          </w:p>
        </w:tc>
      </w:tr>
      <w:tr w:rsidR="5279F2CB" w:rsidRPr="003841FD" w14:paraId="6D545300" w14:textId="77777777" w:rsidTr="00CE489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105" w:type="dxa"/>
          </w:tcPr>
          <w:p w14:paraId="4F9042D9" w14:textId="55F3B45A" w:rsidR="5279F2CB" w:rsidRPr="003B2331" w:rsidRDefault="5279F2CB" w:rsidP="00ED05E9">
            <w:pPr>
              <w:ind w:left="-20" w:right="-20"/>
              <w:jc w:val="left"/>
              <w:rPr>
                <w:rFonts w:eastAsia="Calibri"/>
                <w:b w:val="0"/>
                <w:bCs w:val="0"/>
              </w:rPr>
            </w:pPr>
            <w:r w:rsidRPr="6B800478">
              <w:rPr>
                <w:rFonts w:eastAsia="Calibri"/>
                <w:b w:val="0"/>
                <w:bCs w:val="0"/>
              </w:rPr>
              <w:t>Workforce trainings completed</w:t>
            </w:r>
          </w:p>
        </w:tc>
        <w:tc>
          <w:tcPr>
            <w:tcW w:w="2880" w:type="dxa"/>
          </w:tcPr>
          <w:p w14:paraId="6C615705" w14:textId="0331436E"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May – Oc</w:t>
            </w:r>
            <w:r w:rsidR="00B30484">
              <w:rPr>
                <w:rFonts w:eastAsia="Calibri"/>
              </w:rPr>
              <w:t>t</w:t>
            </w:r>
            <w:r w:rsidR="0069360D">
              <w:rPr>
                <w:rFonts w:eastAsia="Calibri"/>
              </w:rPr>
              <w:t>.</w:t>
            </w:r>
            <w:r w:rsidRPr="59D77E3A">
              <w:rPr>
                <w:rFonts w:eastAsia="Calibri"/>
              </w:rPr>
              <w:t xml:space="preserve"> 2025</w:t>
            </w:r>
          </w:p>
        </w:tc>
      </w:tr>
      <w:tr w:rsidR="5279F2CB" w:rsidRPr="003841FD" w14:paraId="402B44DF" w14:textId="77777777" w:rsidTr="00CE4890">
        <w:trPr>
          <w:trHeight w:val="242"/>
        </w:trPr>
        <w:tc>
          <w:tcPr>
            <w:cnfStyle w:val="001000000000" w:firstRow="0" w:lastRow="0" w:firstColumn="1" w:lastColumn="0" w:oddVBand="0" w:evenVBand="0" w:oddHBand="0" w:evenHBand="0" w:firstRowFirstColumn="0" w:firstRowLastColumn="0" w:lastRowFirstColumn="0" w:lastRowLastColumn="0"/>
            <w:tcW w:w="7105" w:type="dxa"/>
          </w:tcPr>
          <w:p w14:paraId="57010E53" w14:textId="64B94B7A" w:rsidR="5279F2CB" w:rsidRPr="003B2331" w:rsidRDefault="5279F2CB" w:rsidP="00ED05E9">
            <w:pPr>
              <w:ind w:left="-20" w:right="-20"/>
              <w:jc w:val="left"/>
              <w:rPr>
                <w:rFonts w:eastAsia="Calibri"/>
                <w:b w:val="0"/>
                <w:bCs w:val="0"/>
              </w:rPr>
            </w:pPr>
            <w:r w:rsidRPr="269F7C49">
              <w:rPr>
                <w:rFonts w:eastAsia="Calibri"/>
                <w:b w:val="0"/>
                <w:bCs w:val="0"/>
              </w:rPr>
              <w:t>Development and printing of educational materials</w:t>
            </w:r>
          </w:p>
        </w:tc>
        <w:tc>
          <w:tcPr>
            <w:tcW w:w="2880" w:type="dxa"/>
          </w:tcPr>
          <w:p w14:paraId="5E8F7292" w14:textId="67F8F366"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Mar</w:t>
            </w:r>
            <w:r w:rsidR="0053522D">
              <w:rPr>
                <w:rFonts w:eastAsia="Calibri"/>
              </w:rPr>
              <w:t>ch</w:t>
            </w:r>
            <w:r w:rsidRPr="59D77E3A">
              <w:rPr>
                <w:rFonts w:eastAsia="Calibri"/>
              </w:rPr>
              <w:t xml:space="preserve"> 2025 – Sept</w:t>
            </w:r>
            <w:r w:rsidR="0069360D">
              <w:rPr>
                <w:rFonts w:eastAsia="Calibri"/>
              </w:rPr>
              <w:t>.</w:t>
            </w:r>
            <w:r w:rsidRPr="59D77E3A">
              <w:rPr>
                <w:rFonts w:eastAsia="Calibri"/>
              </w:rPr>
              <w:t xml:space="preserve"> 2029</w:t>
            </w:r>
          </w:p>
        </w:tc>
      </w:tr>
      <w:tr w:rsidR="5279F2CB" w:rsidRPr="003841FD" w14:paraId="3D918294" w14:textId="77777777" w:rsidTr="00CE4890">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7105" w:type="dxa"/>
          </w:tcPr>
          <w:p w14:paraId="56FE0630" w14:textId="1260A4F9" w:rsidR="5279F2CB" w:rsidRPr="003B2331" w:rsidRDefault="5279F2CB" w:rsidP="00ED05E9">
            <w:pPr>
              <w:ind w:left="-20" w:right="-20"/>
              <w:jc w:val="left"/>
              <w:rPr>
                <w:rFonts w:eastAsia="Calibri"/>
                <w:b w:val="0"/>
                <w:bCs w:val="0"/>
                <w:color w:val="000000" w:themeColor="text1"/>
              </w:rPr>
            </w:pPr>
            <w:r w:rsidRPr="269F7C49">
              <w:rPr>
                <w:rFonts w:eastAsia="Calibri"/>
                <w:b w:val="0"/>
                <w:bCs w:val="0"/>
              </w:rPr>
              <w:t xml:space="preserve">Distribution of educational materials </w:t>
            </w:r>
            <w:r w:rsidRPr="269F7C49">
              <w:rPr>
                <w:rFonts w:eastAsia="Calibri"/>
                <w:b w:val="0"/>
                <w:bCs w:val="0"/>
                <w:color w:val="000000" w:themeColor="text1"/>
              </w:rPr>
              <w:t>(65 homes in Y1, 147 homes in each Y2-Y5</w:t>
            </w:r>
            <w:r w:rsidR="0062296E" w:rsidRPr="269F7C49">
              <w:rPr>
                <w:rFonts w:eastAsia="Calibri"/>
                <w:b w:val="0"/>
                <w:bCs w:val="0"/>
                <w:color w:val="000000" w:themeColor="text1"/>
              </w:rPr>
              <w:t>); community</w:t>
            </w:r>
            <w:r w:rsidRPr="269F7C49">
              <w:rPr>
                <w:rFonts w:eastAsia="Calibri"/>
                <w:b w:val="0"/>
                <w:bCs w:val="0"/>
                <w:color w:val="000000" w:themeColor="text1"/>
              </w:rPr>
              <w:t xml:space="preserve"> events</w:t>
            </w:r>
          </w:p>
        </w:tc>
        <w:tc>
          <w:tcPr>
            <w:tcW w:w="2880" w:type="dxa"/>
          </w:tcPr>
          <w:p w14:paraId="6A403DD8" w14:textId="3C1C0B14"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May 2025 – Sep</w:t>
            </w:r>
            <w:r w:rsidR="0053522D">
              <w:rPr>
                <w:rFonts w:eastAsia="Calibri"/>
              </w:rPr>
              <w:t>t</w:t>
            </w:r>
            <w:r w:rsidR="0069360D">
              <w:rPr>
                <w:rFonts w:eastAsia="Calibri"/>
              </w:rPr>
              <w:t>.</w:t>
            </w:r>
            <w:r w:rsidRPr="59D77E3A">
              <w:rPr>
                <w:rFonts w:eastAsia="Calibri"/>
              </w:rPr>
              <w:t xml:space="preserve"> 2029</w:t>
            </w:r>
          </w:p>
        </w:tc>
      </w:tr>
      <w:tr w:rsidR="5279F2CB" w:rsidRPr="003841FD" w14:paraId="3E81F42C" w14:textId="77777777" w:rsidTr="00CE4890">
        <w:trPr>
          <w:trHeight w:val="206"/>
        </w:trPr>
        <w:tc>
          <w:tcPr>
            <w:cnfStyle w:val="001000000000" w:firstRow="0" w:lastRow="0" w:firstColumn="1" w:lastColumn="0" w:oddVBand="0" w:evenVBand="0" w:oddHBand="0" w:evenHBand="0" w:firstRowFirstColumn="0" w:firstRowLastColumn="0" w:lastRowFirstColumn="0" w:lastRowLastColumn="0"/>
            <w:tcW w:w="7105" w:type="dxa"/>
          </w:tcPr>
          <w:p w14:paraId="124B2BF4" w14:textId="6E5E6C56" w:rsidR="5279F2CB" w:rsidRPr="003B2331" w:rsidRDefault="5279F2CB" w:rsidP="00ED05E9">
            <w:pPr>
              <w:ind w:left="-20" w:right="-20"/>
              <w:jc w:val="left"/>
              <w:rPr>
                <w:rFonts w:eastAsia="Calibri"/>
                <w:b w:val="0"/>
                <w:bCs w:val="0"/>
              </w:rPr>
            </w:pPr>
            <w:r w:rsidRPr="269F7C49">
              <w:rPr>
                <w:rFonts w:eastAsia="Calibri"/>
                <w:b w:val="0"/>
                <w:bCs w:val="0"/>
              </w:rPr>
              <w:t xml:space="preserve">Procurement of storage </w:t>
            </w:r>
            <w:r w:rsidR="0CA16698" w:rsidRPr="06DF21A9">
              <w:rPr>
                <w:rFonts w:eastAsia="Calibri"/>
                <w:b w:val="0"/>
                <w:bCs w:val="0"/>
              </w:rPr>
              <w:t>container</w:t>
            </w:r>
            <w:r w:rsidR="01A5A48A" w:rsidRPr="06DF21A9">
              <w:rPr>
                <w:rFonts w:eastAsia="Calibri"/>
                <w:b w:val="0"/>
                <w:bCs w:val="0"/>
              </w:rPr>
              <w:t>s</w:t>
            </w:r>
            <w:r w:rsidRPr="269F7C49">
              <w:rPr>
                <w:rFonts w:eastAsia="Calibri"/>
                <w:b w:val="0"/>
                <w:bCs w:val="0"/>
              </w:rPr>
              <w:t xml:space="preserve"> for home supplies.</w:t>
            </w:r>
          </w:p>
        </w:tc>
        <w:tc>
          <w:tcPr>
            <w:tcW w:w="2880" w:type="dxa"/>
          </w:tcPr>
          <w:p w14:paraId="68E1EE5A" w14:textId="78FA3987"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Mar</w:t>
            </w:r>
            <w:r w:rsidR="004B2CE8">
              <w:rPr>
                <w:rFonts w:eastAsia="Calibri"/>
              </w:rPr>
              <w:t>ch</w:t>
            </w:r>
            <w:r w:rsidRPr="59D77E3A">
              <w:rPr>
                <w:rFonts w:eastAsia="Calibri"/>
              </w:rPr>
              <w:t xml:space="preserve"> 2025</w:t>
            </w:r>
          </w:p>
        </w:tc>
      </w:tr>
      <w:tr w:rsidR="5279F2CB" w:rsidRPr="003841FD" w14:paraId="481DFD8A" w14:textId="77777777" w:rsidTr="00CE4890">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7105" w:type="dxa"/>
          </w:tcPr>
          <w:p w14:paraId="1A811108" w14:textId="54619774" w:rsidR="5279F2CB" w:rsidRPr="003B2331" w:rsidRDefault="5279F2CB" w:rsidP="00ED05E9">
            <w:pPr>
              <w:ind w:left="-20" w:right="-20"/>
              <w:jc w:val="left"/>
              <w:rPr>
                <w:rFonts w:eastAsia="Calibri"/>
                <w:b w:val="0"/>
                <w:bCs w:val="0"/>
              </w:rPr>
            </w:pPr>
            <w:r w:rsidRPr="269F7C49">
              <w:rPr>
                <w:rFonts w:eastAsia="Calibri"/>
                <w:b w:val="0"/>
                <w:bCs w:val="0"/>
              </w:rPr>
              <w:t>Procurement of portable air cleaners and replacement filters</w:t>
            </w:r>
          </w:p>
        </w:tc>
        <w:tc>
          <w:tcPr>
            <w:tcW w:w="2880" w:type="dxa"/>
          </w:tcPr>
          <w:p w14:paraId="428CC9B0" w14:textId="76839415" w:rsidR="004B2CE8"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4D6C4C38">
              <w:rPr>
                <w:rFonts w:eastAsia="Calibri"/>
              </w:rPr>
              <w:t>Mar</w:t>
            </w:r>
            <w:r w:rsidR="004B2CE8">
              <w:rPr>
                <w:rFonts w:eastAsia="Calibri"/>
              </w:rPr>
              <w:t>ch</w:t>
            </w:r>
            <w:r w:rsidRPr="4D6C4C38">
              <w:rPr>
                <w:rFonts w:eastAsia="Calibri"/>
              </w:rPr>
              <w:t xml:space="preserve"> – Apr</w:t>
            </w:r>
            <w:r w:rsidR="004B2CE8">
              <w:rPr>
                <w:rFonts w:eastAsia="Calibri"/>
              </w:rPr>
              <w:t>il</w:t>
            </w:r>
            <w:r w:rsidRPr="4D6C4C38">
              <w:rPr>
                <w:rFonts w:eastAsia="Calibri"/>
              </w:rPr>
              <w:t xml:space="preserve"> 2025</w:t>
            </w:r>
          </w:p>
          <w:p w14:paraId="64771999" w14:textId="55F3B45A"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4D6C4C38">
              <w:rPr>
                <w:rFonts w:eastAsia="Calibri"/>
              </w:rPr>
              <w:t>Oct</w:t>
            </w:r>
            <w:r w:rsidR="0069360D">
              <w:rPr>
                <w:rFonts w:eastAsia="Calibri"/>
              </w:rPr>
              <w:t>.</w:t>
            </w:r>
            <w:r w:rsidR="004B2CE8">
              <w:rPr>
                <w:rFonts w:eastAsia="Calibri"/>
              </w:rPr>
              <w:t xml:space="preserve"> – </w:t>
            </w:r>
            <w:r w:rsidRPr="4D6C4C38">
              <w:rPr>
                <w:rFonts w:eastAsia="Calibri"/>
              </w:rPr>
              <w:t>Nov</w:t>
            </w:r>
            <w:r w:rsidR="0069360D">
              <w:rPr>
                <w:rFonts w:eastAsia="Calibri"/>
              </w:rPr>
              <w:t>.</w:t>
            </w:r>
            <w:r w:rsidR="004B2CE8">
              <w:rPr>
                <w:rFonts w:eastAsia="Calibri"/>
              </w:rPr>
              <w:t xml:space="preserve"> </w:t>
            </w:r>
            <w:r w:rsidRPr="4D6C4C38">
              <w:rPr>
                <w:rFonts w:eastAsia="Calibri"/>
              </w:rPr>
              <w:t>2026</w:t>
            </w:r>
          </w:p>
        </w:tc>
      </w:tr>
      <w:tr w:rsidR="5279F2CB" w:rsidRPr="003841FD" w14:paraId="01BD6356" w14:textId="77777777" w:rsidTr="00CE4890">
        <w:trPr>
          <w:trHeight w:val="540"/>
        </w:trPr>
        <w:tc>
          <w:tcPr>
            <w:cnfStyle w:val="001000000000" w:firstRow="0" w:lastRow="0" w:firstColumn="1" w:lastColumn="0" w:oddVBand="0" w:evenVBand="0" w:oddHBand="0" w:evenHBand="0" w:firstRowFirstColumn="0" w:firstRowLastColumn="0" w:lastRowFirstColumn="0" w:lastRowLastColumn="0"/>
            <w:tcW w:w="7105" w:type="dxa"/>
          </w:tcPr>
          <w:p w14:paraId="419473BF" w14:textId="0810DBB2" w:rsidR="5279F2CB" w:rsidRPr="003B2331" w:rsidRDefault="5279F2CB" w:rsidP="00ED05E9">
            <w:pPr>
              <w:ind w:left="-20" w:right="-20"/>
              <w:jc w:val="left"/>
              <w:rPr>
                <w:rFonts w:eastAsia="Calibri"/>
                <w:b w:val="0"/>
                <w:bCs w:val="0"/>
                <w:color w:val="000000" w:themeColor="text1"/>
              </w:rPr>
            </w:pPr>
            <w:r w:rsidRPr="269F7C49">
              <w:rPr>
                <w:rFonts w:eastAsia="Calibri"/>
                <w:b w:val="0"/>
                <w:bCs w:val="0"/>
              </w:rPr>
              <w:t xml:space="preserve">Distribution of portable air cleaners and replacement filters to homes </w:t>
            </w:r>
            <w:r w:rsidRPr="269F7C49">
              <w:rPr>
                <w:rFonts w:eastAsia="Calibri"/>
                <w:b w:val="0"/>
                <w:bCs w:val="0"/>
                <w:color w:val="000000" w:themeColor="text1"/>
              </w:rPr>
              <w:t>(65 homes in Y1, 147 homes in each Y2-Y5)</w:t>
            </w:r>
          </w:p>
        </w:tc>
        <w:tc>
          <w:tcPr>
            <w:tcW w:w="2880" w:type="dxa"/>
          </w:tcPr>
          <w:p w14:paraId="77292D57" w14:textId="0ACD170C"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 xml:space="preserve">May – </w:t>
            </w:r>
            <w:r w:rsidR="000D474E">
              <w:rPr>
                <w:rFonts w:eastAsia="Calibri"/>
              </w:rPr>
              <w:t>Se</w:t>
            </w:r>
            <w:r w:rsidR="00041C25">
              <w:rPr>
                <w:rFonts w:eastAsia="Calibri"/>
              </w:rPr>
              <w:t>pt</w:t>
            </w:r>
            <w:r w:rsidR="0069360D">
              <w:rPr>
                <w:rFonts w:eastAsia="Calibri"/>
              </w:rPr>
              <w:t>.</w:t>
            </w:r>
            <w:r w:rsidRPr="59D77E3A">
              <w:rPr>
                <w:rFonts w:eastAsia="Calibri"/>
              </w:rPr>
              <w:t xml:space="preserve"> 202</w:t>
            </w:r>
            <w:r w:rsidR="00041C25">
              <w:rPr>
                <w:rFonts w:eastAsia="Calibri"/>
              </w:rPr>
              <w:t>9</w:t>
            </w:r>
          </w:p>
        </w:tc>
      </w:tr>
      <w:tr w:rsidR="5279F2CB" w:rsidRPr="003841FD" w14:paraId="6C51FDD8" w14:textId="77777777" w:rsidTr="00CE489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7105" w:type="dxa"/>
          </w:tcPr>
          <w:p w14:paraId="5998901D" w14:textId="55F3B45A" w:rsidR="5279F2CB" w:rsidRPr="003B2331" w:rsidRDefault="5279F2CB" w:rsidP="00ED05E9">
            <w:pPr>
              <w:ind w:left="-20" w:right="-20"/>
              <w:jc w:val="left"/>
              <w:rPr>
                <w:rFonts w:eastAsia="Calibri"/>
                <w:b w:val="0"/>
                <w:bCs w:val="0"/>
              </w:rPr>
            </w:pPr>
            <w:r w:rsidRPr="6B800478">
              <w:rPr>
                <w:rFonts w:eastAsia="Calibri"/>
                <w:b w:val="0"/>
                <w:bCs w:val="0"/>
              </w:rPr>
              <w:t xml:space="preserve">Procurement of Burn Wise supplies </w:t>
            </w:r>
          </w:p>
        </w:tc>
        <w:tc>
          <w:tcPr>
            <w:tcW w:w="2880" w:type="dxa"/>
          </w:tcPr>
          <w:p w14:paraId="2713A59E" w14:textId="399C030E" w:rsidR="004E5310"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Mar</w:t>
            </w:r>
            <w:r w:rsidR="0069360D">
              <w:rPr>
                <w:rFonts w:eastAsia="Calibri"/>
              </w:rPr>
              <w:t>.</w:t>
            </w:r>
            <w:r w:rsidRPr="59D77E3A">
              <w:rPr>
                <w:rFonts w:eastAsia="Calibri"/>
              </w:rPr>
              <w:t xml:space="preserve"> – Apr</w:t>
            </w:r>
            <w:r w:rsidR="0069360D">
              <w:rPr>
                <w:rFonts w:eastAsia="Calibri"/>
              </w:rPr>
              <w:t>.</w:t>
            </w:r>
            <w:r w:rsidRPr="59D77E3A">
              <w:rPr>
                <w:rFonts w:eastAsia="Calibri"/>
              </w:rPr>
              <w:t xml:space="preserve"> 2025</w:t>
            </w:r>
          </w:p>
          <w:p w14:paraId="4CDD9961" w14:textId="36DA84D6" w:rsidR="5279F2CB" w:rsidRPr="003841FD" w:rsidRDefault="5279F2CB"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sidRPr="59D77E3A">
              <w:rPr>
                <w:rFonts w:eastAsia="Calibri"/>
              </w:rPr>
              <w:t>Oct</w:t>
            </w:r>
            <w:r w:rsidR="0069360D">
              <w:rPr>
                <w:rFonts w:eastAsia="Calibri"/>
              </w:rPr>
              <w:t>.</w:t>
            </w:r>
            <w:r w:rsidRPr="59D77E3A">
              <w:rPr>
                <w:rFonts w:eastAsia="Calibri"/>
              </w:rPr>
              <w:t xml:space="preserve"> – Nov</w:t>
            </w:r>
            <w:r w:rsidR="0069360D">
              <w:rPr>
                <w:rFonts w:eastAsia="Calibri"/>
              </w:rPr>
              <w:t>.</w:t>
            </w:r>
            <w:r w:rsidRPr="59D77E3A">
              <w:rPr>
                <w:rFonts w:eastAsia="Calibri"/>
              </w:rPr>
              <w:t xml:space="preserve"> 2026</w:t>
            </w:r>
          </w:p>
        </w:tc>
      </w:tr>
      <w:tr w:rsidR="5279F2CB" w:rsidRPr="003841FD" w14:paraId="6409B379" w14:textId="77777777" w:rsidTr="00CE4890">
        <w:trPr>
          <w:trHeight w:val="360"/>
        </w:trPr>
        <w:tc>
          <w:tcPr>
            <w:cnfStyle w:val="001000000000" w:firstRow="0" w:lastRow="0" w:firstColumn="1" w:lastColumn="0" w:oddVBand="0" w:evenVBand="0" w:oddHBand="0" w:evenHBand="0" w:firstRowFirstColumn="0" w:firstRowLastColumn="0" w:lastRowFirstColumn="0" w:lastRowLastColumn="0"/>
            <w:tcW w:w="7105" w:type="dxa"/>
          </w:tcPr>
          <w:p w14:paraId="20843EFB" w14:textId="381FA2F6" w:rsidR="5279F2CB" w:rsidRPr="003B2331" w:rsidRDefault="5279F2CB" w:rsidP="00ED05E9">
            <w:pPr>
              <w:ind w:left="-20" w:right="-20"/>
              <w:jc w:val="left"/>
              <w:rPr>
                <w:rFonts w:eastAsia="Calibri"/>
                <w:b w:val="0"/>
                <w:bCs w:val="0"/>
                <w:color w:val="000000" w:themeColor="text1"/>
              </w:rPr>
            </w:pPr>
            <w:r w:rsidRPr="269F7C49">
              <w:rPr>
                <w:rFonts w:eastAsia="Calibri"/>
                <w:b w:val="0"/>
                <w:bCs w:val="0"/>
              </w:rPr>
              <w:t xml:space="preserve">Distribution of Burn Wise supplies to homes </w:t>
            </w:r>
            <w:r w:rsidRPr="269F7C49">
              <w:rPr>
                <w:rFonts w:eastAsia="Calibri"/>
                <w:b w:val="0"/>
                <w:bCs w:val="0"/>
                <w:color w:val="000000" w:themeColor="text1"/>
              </w:rPr>
              <w:t>(35 homes in Y1, 79 homes in each Y2-Y5)</w:t>
            </w:r>
          </w:p>
        </w:tc>
        <w:tc>
          <w:tcPr>
            <w:tcW w:w="2880" w:type="dxa"/>
          </w:tcPr>
          <w:p w14:paraId="0C70F23D" w14:textId="49E26DF7" w:rsidR="5279F2CB" w:rsidRPr="003841FD" w:rsidRDefault="5279F2CB" w:rsidP="00ED05E9">
            <w:pPr>
              <w:ind w:left="-20" w:right="-20"/>
              <w:jc w:val="left"/>
              <w:cnfStyle w:val="000000000000" w:firstRow="0" w:lastRow="0" w:firstColumn="0" w:lastColumn="0" w:oddVBand="0" w:evenVBand="0" w:oddHBand="0" w:evenHBand="0" w:firstRowFirstColumn="0" w:firstRowLastColumn="0" w:lastRowFirstColumn="0" w:lastRowLastColumn="0"/>
              <w:rPr>
                <w:rFonts w:eastAsia="Calibri"/>
              </w:rPr>
            </w:pPr>
            <w:r w:rsidRPr="59D77E3A">
              <w:rPr>
                <w:rFonts w:eastAsia="Calibri"/>
              </w:rPr>
              <w:t>May 2025 – Sept</w:t>
            </w:r>
            <w:r w:rsidR="0069360D">
              <w:rPr>
                <w:rFonts w:eastAsia="Calibri"/>
              </w:rPr>
              <w:t>.</w:t>
            </w:r>
            <w:r w:rsidRPr="59D77E3A">
              <w:rPr>
                <w:rFonts w:eastAsia="Calibri"/>
              </w:rPr>
              <w:t xml:space="preserve"> 2029</w:t>
            </w:r>
          </w:p>
        </w:tc>
      </w:tr>
      <w:tr w:rsidR="5279F2CB" w:rsidRPr="003841FD" w14:paraId="37A72576" w14:textId="77777777" w:rsidTr="00CE489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7105" w:type="dxa"/>
          </w:tcPr>
          <w:p w14:paraId="63371454" w14:textId="0711572A" w:rsidR="5279F2CB" w:rsidRPr="003B2331" w:rsidRDefault="5279F2CB" w:rsidP="00ED05E9">
            <w:pPr>
              <w:ind w:left="-20" w:right="-20"/>
              <w:jc w:val="left"/>
              <w:rPr>
                <w:rFonts w:eastAsia="Calibri"/>
                <w:b w:val="0"/>
                <w:bCs w:val="0"/>
              </w:rPr>
            </w:pPr>
            <w:r w:rsidRPr="269F7C49">
              <w:rPr>
                <w:rFonts w:eastAsia="Calibri"/>
                <w:b w:val="0"/>
                <w:bCs w:val="0"/>
              </w:rPr>
              <w:t>Final Performance Report to EPA</w:t>
            </w:r>
          </w:p>
        </w:tc>
        <w:tc>
          <w:tcPr>
            <w:tcW w:w="2880" w:type="dxa"/>
          </w:tcPr>
          <w:p w14:paraId="5313BF85" w14:textId="7C4A3208" w:rsidR="5279F2CB" w:rsidRPr="003841FD" w:rsidRDefault="005D2DF0" w:rsidP="00ED05E9">
            <w:pPr>
              <w:ind w:left="-20" w:right="-20"/>
              <w:jc w:val="left"/>
              <w:cnfStyle w:val="000000100000" w:firstRow="0" w:lastRow="0" w:firstColumn="0" w:lastColumn="0" w:oddVBand="0" w:evenVBand="0" w:oddHBand="1" w:evenHBand="0" w:firstRowFirstColumn="0" w:firstRowLastColumn="0" w:lastRowFirstColumn="0" w:lastRowLastColumn="0"/>
              <w:rPr>
                <w:rFonts w:eastAsia="Calibri"/>
              </w:rPr>
            </w:pPr>
            <w:r>
              <w:rPr>
                <w:rFonts w:eastAsia="Calibri"/>
              </w:rPr>
              <w:t>W</w:t>
            </w:r>
            <w:r w:rsidR="5279F2CB" w:rsidRPr="06DF21A9">
              <w:rPr>
                <w:rFonts w:eastAsia="Calibri"/>
              </w:rPr>
              <w:t>ithin 120 days after the end of the project period</w:t>
            </w:r>
          </w:p>
        </w:tc>
      </w:tr>
    </w:tbl>
    <w:p w14:paraId="2A824FA4" w14:textId="0067F212" w:rsidR="00B90418" w:rsidRPr="00B6224B" w:rsidRDefault="00B90418" w:rsidP="00B6224B">
      <w:pPr>
        <w:rPr>
          <w:sz w:val="16"/>
          <w:szCs w:val="16"/>
        </w:rPr>
      </w:pPr>
    </w:p>
    <w:p w14:paraId="60353766" w14:textId="72FF8B6F" w:rsidR="004B0797" w:rsidRDefault="004B0797" w:rsidP="007F2B63">
      <w:pPr>
        <w:pStyle w:val="Heading3"/>
      </w:pPr>
      <w:r>
        <w:t xml:space="preserve">Underlying </w:t>
      </w:r>
      <w:r w:rsidRPr="007F2B63">
        <w:t>Assumptions</w:t>
      </w:r>
      <w:r>
        <w:t xml:space="preserve"> and Risks</w:t>
      </w:r>
    </w:p>
    <w:p w14:paraId="00F95985" w14:textId="70EE51F6" w:rsidR="00026144" w:rsidRDefault="16718650">
      <w:r>
        <w:t>Based on similar efforts, energy</w:t>
      </w:r>
      <w:r w:rsidR="009859E8">
        <w:t xml:space="preserve"> audits, weatherization, and heating/cooling upgrades </w:t>
      </w:r>
      <w:r w:rsidR="00CD0D78">
        <w:t>are feasible</w:t>
      </w:r>
      <w:r w:rsidR="009859E8">
        <w:t xml:space="preserve"> </w:t>
      </w:r>
      <w:r w:rsidR="00CD0D78">
        <w:t>within five years.</w:t>
      </w:r>
      <w:r w:rsidR="00EB62D8">
        <w:t xml:space="preserve"> </w:t>
      </w:r>
      <w:r w:rsidR="00236D90">
        <w:t xml:space="preserve">The number of homes upgraded per year </w:t>
      </w:r>
      <w:r w:rsidR="006D67E9">
        <w:t>allows for</w:t>
      </w:r>
      <w:r w:rsidR="00236D90">
        <w:t xml:space="preserve"> supply chain issues. </w:t>
      </w:r>
      <w:r w:rsidR="5D18193D">
        <w:t>P</w:t>
      </w:r>
      <w:r w:rsidR="00236D90">
        <w:t>roject costs</w:t>
      </w:r>
      <w:r w:rsidR="03F441DB">
        <w:t>,</w:t>
      </w:r>
      <w:r w:rsidR="0023642A">
        <w:t xml:space="preserve"> </w:t>
      </w:r>
      <w:r w:rsidR="006D67E9">
        <w:t>including personnel,</w:t>
      </w:r>
      <w:r w:rsidR="0023642A">
        <w:t xml:space="preserve"> are based </w:t>
      </w:r>
      <w:r w:rsidR="00422AD4">
        <w:t>on</w:t>
      </w:r>
      <w:r w:rsidR="00A966F1">
        <w:t xml:space="preserve"> </w:t>
      </w:r>
      <w:r w:rsidR="004965C6">
        <w:t>air quality agenc</w:t>
      </w:r>
      <w:r w:rsidR="00B93251">
        <w:t>ies in the Northwest</w:t>
      </w:r>
      <w:r w:rsidR="49FBA435">
        <w:t>’s</w:t>
      </w:r>
      <w:r w:rsidR="00B93251">
        <w:t xml:space="preserve"> recent completion of projects. </w:t>
      </w:r>
      <w:r w:rsidR="00B035E2">
        <w:t>L</w:t>
      </w:r>
      <w:r w:rsidR="00E135ED">
        <w:t xml:space="preserve">ocal and regional workers </w:t>
      </w:r>
      <w:r w:rsidR="00B035E2">
        <w:lastRenderedPageBreak/>
        <w:t xml:space="preserve">are already </w:t>
      </w:r>
      <w:r w:rsidR="00E135ED">
        <w:t>providing these services</w:t>
      </w:r>
      <w:r w:rsidR="00B035E2">
        <w:t>,</w:t>
      </w:r>
      <w:r w:rsidR="00E135ED">
        <w:t xml:space="preserve"> including multiple HVAC businesses that install air-source heat pumps and hearth retailers that sell and install EPA-certified stoves.</w:t>
      </w:r>
      <w:r w:rsidR="00486532">
        <w:t xml:space="preserve"> </w:t>
      </w:r>
      <w:r w:rsidR="004E30AB">
        <w:t xml:space="preserve">The Reservation is </w:t>
      </w:r>
      <w:r w:rsidR="008E3924">
        <w:t>within 15 – 50 miles of</w:t>
      </w:r>
      <w:r w:rsidR="004E30AB">
        <w:t xml:space="preserve"> the quad cities of Lewiston, Idaho and Clarkston, Washington, and Moscow, Idaho and Pullman, Washington</w:t>
      </w:r>
      <w:r w:rsidR="00520120">
        <w:t xml:space="preserve">. </w:t>
      </w:r>
      <w:r w:rsidR="002D6FEF">
        <w:t>Per the Tribe’s subcontracting rules, TERO, and locally trained installers, we expect to be able to meet the needs of th</w:t>
      </w:r>
      <w:r w:rsidR="00E70AEB">
        <w:t>ese</w:t>
      </w:r>
      <w:r w:rsidR="002D6FEF">
        <w:t xml:space="preserve"> project</w:t>
      </w:r>
      <w:r w:rsidR="00E70AEB">
        <w:t>s.</w:t>
      </w:r>
    </w:p>
    <w:p w14:paraId="114A85B2" w14:textId="3CA3FC51" w:rsidR="00026144" w:rsidRPr="00B90418" w:rsidRDefault="00026144" w:rsidP="009859E8">
      <w:pPr>
        <w:rPr>
          <w:sz w:val="10"/>
          <w:szCs w:val="10"/>
        </w:rPr>
      </w:pPr>
    </w:p>
    <w:p w14:paraId="77BDDD18" w14:textId="7E4C8C52" w:rsidR="00141E2C" w:rsidRDefault="00026144" w:rsidP="00C862B3">
      <w:r>
        <w:t>We w</w:t>
      </w:r>
      <w:r w:rsidR="00650446">
        <w:t>ill</w:t>
      </w:r>
      <w:r>
        <w:t xml:space="preserve"> mitigate these risks if </w:t>
      </w:r>
      <w:r w:rsidR="38B6E66E">
        <w:t xml:space="preserve">the </w:t>
      </w:r>
      <w:r>
        <w:t xml:space="preserve">local workforce cannot meet Measure 1 needs </w:t>
      </w:r>
      <w:r w:rsidR="74A989A0">
        <w:t>by</w:t>
      </w:r>
      <w:r>
        <w:t xml:space="preserve"> </w:t>
      </w:r>
      <w:r w:rsidR="00520120">
        <w:t>conduct</w:t>
      </w:r>
      <w:r>
        <w:t>ing</w:t>
      </w:r>
      <w:r w:rsidR="00520120">
        <w:t xml:space="preserve"> outreach to businesses and contractors in the larger</w:t>
      </w:r>
      <w:r w:rsidR="002854DD">
        <w:t xml:space="preserve"> </w:t>
      </w:r>
      <w:r w:rsidR="00520120">
        <w:t xml:space="preserve">cities of </w:t>
      </w:r>
      <w:r w:rsidR="00E135ED">
        <w:t>Spokane, Washington and Coeur d’Alene, Idaho</w:t>
      </w:r>
      <w:r w:rsidR="002854DD">
        <w:t xml:space="preserve">, </w:t>
      </w:r>
      <w:r w:rsidR="00520120">
        <w:t xml:space="preserve">approximately 120 miles north. </w:t>
      </w:r>
      <w:r w:rsidR="002854DD">
        <w:t>Additionally</w:t>
      </w:r>
      <w:r w:rsidR="005B3240">
        <w:t xml:space="preserve">, </w:t>
      </w:r>
      <w:r w:rsidR="006300FB">
        <w:t xml:space="preserve">the nearby Lewis Clark State College </w:t>
      </w:r>
      <w:r w:rsidR="00DA45C1">
        <w:t>offers a</w:t>
      </w:r>
      <w:r w:rsidR="00DB0BEF">
        <w:t xml:space="preserve">n </w:t>
      </w:r>
      <w:r w:rsidR="00443646">
        <w:t>associate</w:t>
      </w:r>
      <w:r w:rsidR="00DB0BEF">
        <w:t xml:space="preserve"> degree and a certificate in Heating, Ventilation, Air Conditioning, and Refrigeration Technology</w:t>
      </w:r>
      <w:r w:rsidR="00E062DD">
        <w:t xml:space="preserve">, so there is a </w:t>
      </w:r>
      <w:r w:rsidR="00BF3AC5">
        <w:t xml:space="preserve">local </w:t>
      </w:r>
      <w:r w:rsidR="00E062DD">
        <w:t xml:space="preserve">pipeline to training </w:t>
      </w:r>
      <w:r w:rsidR="004419E5">
        <w:t xml:space="preserve">and </w:t>
      </w:r>
      <w:r w:rsidR="00E062DD">
        <w:t>a skilled workforce.</w:t>
      </w:r>
      <w:r w:rsidR="002854DD">
        <w:t xml:space="preserve"> W</w:t>
      </w:r>
      <w:r w:rsidR="00141E2C">
        <w:t>e will partner with the Bonneville Power Administration</w:t>
      </w:r>
      <w:r w:rsidR="0050604D">
        <w:t xml:space="preserve"> on weatherization training opportunities</w:t>
      </w:r>
      <w:r w:rsidR="00443646">
        <w:t>.</w:t>
      </w:r>
    </w:p>
    <w:p w14:paraId="2CF491A3" w14:textId="6AD45DF6" w:rsidR="00141E2C" w:rsidRPr="00B90418" w:rsidRDefault="00141E2C" w:rsidP="00C862B3">
      <w:pPr>
        <w:rPr>
          <w:sz w:val="10"/>
          <w:szCs w:val="10"/>
        </w:rPr>
      </w:pPr>
    </w:p>
    <w:p w14:paraId="6E8CB09C" w14:textId="10115B90" w:rsidR="006004B3" w:rsidRDefault="00EB074B" w:rsidP="00C862B3">
      <w:r>
        <w:t>For wood stove upgrades specifically, an Idaho Targeted Airshed Grant in North Idah</w:t>
      </w:r>
      <w:r w:rsidR="00332D78">
        <w:t>o</w:t>
      </w:r>
      <w:r w:rsidR="00E135ED">
        <w:t xml:space="preserve"> recently</w:t>
      </w:r>
      <w:r w:rsidR="00332D78">
        <w:t xml:space="preserve"> </w:t>
      </w:r>
      <w:r w:rsidR="00760A61">
        <w:t>replaced 200 wood stoves</w:t>
      </w:r>
      <w:r w:rsidR="001D74EF">
        <w:t xml:space="preserve"> </w:t>
      </w:r>
      <w:r w:rsidR="00332D78">
        <w:t>in four years with three dedicated wood</w:t>
      </w:r>
      <w:r w:rsidR="00253614">
        <w:t xml:space="preserve"> stove vendors.</w:t>
      </w:r>
      <w:r w:rsidR="00AA4033">
        <w:t xml:space="preserve"> In a discussion with the former coordinator, they said </w:t>
      </w:r>
      <w:r w:rsidR="006004B3">
        <w:t xml:space="preserve">that it would be reasonable to </w:t>
      </w:r>
      <w:r w:rsidR="00870CCA">
        <w:t>complete 350 stoves in four years</w:t>
      </w:r>
      <w:r w:rsidR="00C34E2B">
        <w:t xml:space="preserve"> with the same number of vendors</w:t>
      </w:r>
      <w:r w:rsidR="00870CCA">
        <w:t>.</w:t>
      </w:r>
      <w:r w:rsidR="00C34E2B">
        <w:t xml:space="preserve"> As mentioned above, we plan to provide workforce training in wood stove installation to </w:t>
      </w:r>
      <w:r w:rsidR="64A877E9">
        <w:t>prepare</w:t>
      </w:r>
      <w:r w:rsidR="00C34E2B">
        <w:t xml:space="preserve"> for potential gaps in skilled workers. </w:t>
      </w:r>
    </w:p>
    <w:p w14:paraId="1D8B476E" w14:textId="46A18561" w:rsidR="00305304" w:rsidRPr="000A6F33" w:rsidRDefault="00305304" w:rsidP="00C862B3">
      <w:pPr>
        <w:rPr>
          <w:sz w:val="10"/>
          <w:szCs w:val="10"/>
        </w:rPr>
      </w:pPr>
    </w:p>
    <w:p w14:paraId="0E863DAF" w14:textId="2F1A38B4" w:rsidR="004B0797" w:rsidRPr="00C16320" w:rsidRDefault="004B0797" w:rsidP="007F2B63">
      <w:pPr>
        <w:pStyle w:val="Heading3"/>
      </w:pPr>
      <w:r w:rsidRPr="03E67EF9">
        <w:t>Nexus to PCAP</w:t>
      </w:r>
    </w:p>
    <w:p w14:paraId="439209CB" w14:textId="691DD389" w:rsidR="004B0797" w:rsidRDefault="004B0797" w:rsidP="008F58AB">
      <w:r w:rsidRPr="00C16320">
        <w:t>This measure is in the Nez Perce Tribe’s PCAP under Measure 1, Project 1: Energy Audits and Upgrades for Residences</w:t>
      </w:r>
      <w:r w:rsidR="16718650">
        <w:t>,</w:t>
      </w:r>
      <w:r w:rsidRPr="00C16320">
        <w:t xml:space="preserve"> and Project 2: Update Old, Inefficient Wood Stoves to More Efficient Models (</w:t>
      </w:r>
      <w:r w:rsidR="44A89236">
        <w:t>PCAP p</w:t>
      </w:r>
      <w:r w:rsidR="3D76B1AC">
        <w:t>p</w:t>
      </w:r>
      <w:r w:rsidR="34BE3584">
        <w:t>.</w:t>
      </w:r>
      <w:r w:rsidRPr="00C16320">
        <w:t xml:space="preserve"> 33-37).</w:t>
      </w:r>
      <w:r w:rsidR="008F58AB">
        <w:t xml:space="preserve"> This measure fits under</w:t>
      </w:r>
      <w:r>
        <w:t xml:space="preserve"> </w:t>
      </w:r>
      <w:r w:rsidR="16718650">
        <w:t>the</w:t>
      </w:r>
      <w:r>
        <w:t xml:space="preserve"> </w:t>
      </w:r>
      <w:r w:rsidRPr="00C16320">
        <w:t>State of Idaho’s PCAP</w:t>
      </w:r>
      <w:r w:rsidR="6FD36154">
        <w:t>, the GEM State Air Quality Initiative</w:t>
      </w:r>
      <w:r w:rsidR="000F7668">
        <w:t xml:space="preserve"> (</w:t>
      </w:r>
      <w:r w:rsidR="0FFC8B58">
        <w:t>pp</w:t>
      </w:r>
      <w:r w:rsidR="3D89EC1A">
        <w:t>.</w:t>
      </w:r>
      <w:r w:rsidR="0FFC8B58">
        <w:t xml:space="preserve"> 8-9</w:t>
      </w:r>
      <w:r w:rsidR="000F7668">
        <w:t>)</w:t>
      </w:r>
      <w:r w:rsidR="008F58AB">
        <w:t>; however,</w:t>
      </w:r>
      <w:r w:rsidR="004D30A6">
        <w:t xml:space="preserve"> Idaho is not applying for </w:t>
      </w:r>
      <w:r w:rsidR="00EB0455">
        <w:t xml:space="preserve">CPRG </w:t>
      </w:r>
      <w:r w:rsidR="004D30A6">
        <w:t xml:space="preserve">implementation funding </w:t>
      </w:r>
      <w:r w:rsidR="004D30A6" w:rsidRPr="004D30A6">
        <w:t xml:space="preserve">for residential energy efficiency </w:t>
      </w:r>
      <w:r w:rsidR="00BF7630">
        <w:t>retrofits</w:t>
      </w:r>
      <w:r w:rsidR="004D30A6" w:rsidRPr="004D30A6">
        <w:t xml:space="preserve">. </w:t>
      </w:r>
      <w:r w:rsidR="000F7668">
        <w:t>Further</w:t>
      </w:r>
      <w:r w:rsidR="75907E6A">
        <w:t>,</w:t>
      </w:r>
      <w:r w:rsidR="000F7668">
        <w:t xml:space="preserve"> our projects are</w:t>
      </w:r>
      <w:r w:rsidRPr="004D30A6">
        <w:t xml:space="preserve"> a multifaceted, holistic approach </w:t>
      </w:r>
      <w:r w:rsidR="006D2B8F" w:rsidRPr="004D30A6">
        <w:t>along with Measure 2 (power</w:t>
      </w:r>
      <w:r w:rsidR="007E5DB0" w:rsidRPr="004D30A6">
        <w:t xml:space="preserve"> </w:t>
      </w:r>
      <w:r w:rsidR="006D2B8F" w:rsidRPr="004D30A6">
        <w:t xml:space="preserve">wall installs) </w:t>
      </w:r>
      <w:r w:rsidRPr="004D30A6">
        <w:t xml:space="preserve">to </w:t>
      </w:r>
      <w:r w:rsidR="0E110290" w:rsidRPr="004D30A6">
        <w:t>create</w:t>
      </w:r>
      <w:r w:rsidR="6D5139F7" w:rsidRPr="004D30A6">
        <w:t xml:space="preserve"> </w:t>
      </w:r>
      <w:r w:rsidRPr="004D30A6">
        <w:t>Climate</w:t>
      </w:r>
      <w:r w:rsidR="2AAD11DF">
        <w:t>-</w:t>
      </w:r>
      <w:r w:rsidRPr="004D30A6">
        <w:t>Ready Housing.</w:t>
      </w:r>
      <w:r w:rsidR="006229FE">
        <w:t xml:space="preserve"> </w:t>
      </w:r>
    </w:p>
    <w:p w14:paraId="7AF238F3" w14:textId="6DAFDCBD" w:rsidR="004B0797" w:rsidRPr="000A6F33" w:rsidRDefault="004B0797" w:rsidP="004B0797">
      <w:pPr>
        <w:rPr>
          <w:sz w:val="10"/>
          <w:szCs w:val="10"/>
        </w:rPr>
      </w:pPr>
    </w:p>
    <w:p w14:paraId="098179F3" w14:textId="133A08DE" w:rsidR="00E0530B" w:rsidRPr="00D05383" w:rsidRDefault="00E0530B" w:rsidP="007F2B63">
      <w:pPr>
        <w:pStyle w:val="Heading3"/>
      </w:pPr>
      <w:r w:rsidRPr="00D05383">
        <w:t xml:space="preserve">Goals of </w:t>
      </w:r>
      <w:r w:rsidRPr="007F2B63">
        <w:t>the</w:t>
      </w:r>
      <w:r w:rsidRPr="00D05383">
        <w:t xml:space="preserve"> CPRG</w:t>
      </w:r>
    </w:p>
    <w:p w14:paraId="3B78CA20" w14:textId="60BF17B4" w:rsidR="00072A87" w:rsidRDefault="00837047">
      <w:r>
        <w:t>Measure 1 projects of r</w:t>
      </w:r>
      <w:r w:rsidR="00FE3517">
        <w:t>esidential building retrofits</w:t>
      </w:r>
      <w:r w:rsidR="004F4EBB">
        <w:t xml:space="preserve"> and upgrade</w:t>
      </w:r>
      <w:r w:rsidR="00BC313D">
        <w:t>d</w:t>
      </w:r>
      <w:r w:rsidR="005F0DA8">
        <w:t xml:space="preserve"> heating</w:t>
      </w:r>
      <w:r w:rsidR="00FE3517">
        <w:t xml:space="preserve"> </w:t>
      </w:r>
      <w:r w:rsidR="003715F4">
        <w:t xml:space="preserve">and </w:t>
      </w:r>
      <w:r w:rsidR="005F0DA8">
        <w:t xml:space="preserve">cooling </w:t>
      </w:r>
      <w:r w:rsidR="007D1BE2">
        <w:t>appliances</w:t>
      </w:r>
      <w:r w:rsidR="00B773C7">
        <w:t xml:space="preserve"> </w:t>
      </w:r>
      <w:r w:rsidR="00D60209">
        <w:t>are GHG reduction projects that</w:t>
      </w:r>
      <w:r w:rsidR="00B773C7">
        <w:t xml:space="preserve"> </w:t>
      </w:r>
      <w:r w:rsidR="00640179">
        <w:t xml:space="preserve">meet the CPRG </w:t>
      </w:r>
      <w:r w:rsidR="00F07950">
        <w:t xml:space="preserve">program </w:t>
      </w:r>
      <w:r w:rsidR="00CC1DA4">
        <w:t xml:space="preserve">goals </w:t>
      </w:r>
      <w:r w:rsidR="00F07950">
        <w:t>(</w:t>
      </w:r>
      <w:r w:rsidR="00BC313D">
        <w:t xml:space="preserve">see </w:t>
      </w:r>
      <w:r w:rsidR="001C5F86">
        <w:t>I</w:t>
      </w:r>
      <w:r w:rsidR="00E603B0">
        <w:t>ntroduction</w:t>
      </w:r>
      <w:r w:rsidR="001C5F86">
        <w:t>)</w:t>
      </w:r>
      <w:r>
        <w:t xml:space="preserve"> and </w:t>
      </w:r>
      <w:r w:rsidR="00D52160">
        <w:t>re</w:t>
      </w:r>
      <w:r w:rsidR="00E619A1">
        <w:t xml:space="preserve">duce the </w:t>
      </w:r>
      <w:r w:rsidR="004F6908">
        <w:t xml:space="preserve">financial </w:t>
      </w:r>
      <w:r w:rsidR="00E619A1">
        <w:t xml:space="preserve">burden on tribal families for basic </w:t>
      </w:r>
      <w:r w:rsidR="00253551">
        <w:t>residential</w:t>
      </w:r>
      <w:r w:rsidR="00E619A1">
        <w:t xml:space="preserve"> </w:t>
      </w:r>
      <w:r w:rsidR="008D0E7F">
        <w:t xml:space="preserve">energy </w:t>
      </w:r>
      <w:r w:rsidR="001B7A32">
        <w:t xml:space="preserve">needs. </w:t>
      </w:r>
      <w:r w:rsidR="00EA7999">
        <w:t xml:space="preserve">In addition to </w:t>
      </w:r>
      <w:r w:rsidR="4C50C290">
        <w:t>reducing</w:t>
      </w:r>
      <w:r w:rsidR="00EA7999">
        <w:t xml:space="preserve"> GHG emissions</w:t>
      </w:r>
      <w:r w:rsidR="00BF1905">
        <w:t>,</w:t>
      </w:r>
      <w:r w:rsidR="157CFD47">
        <w:t xml:space="preserve"> </w:t>
      </w:r>
      <w:r w:rsidR="008723AE">
        <w:t>wood stove upgrades</w:t>
      </w:r>
      <w:r w:rsidR="157CFD47">
        <w:t xml:space="preserve"> will reduce </w:t>
      </w:r>
      <w:r w:rsidR="00D864E1">
        <w:t xml:space="preserve">other </w:t>
      </w:r>
      <w:r w:rsidR="00B26E87">
        <w:t>ai</w:t>
      </w:r>
      <w:r w:rsidR="0011108B">
        <w:t>r pollution emissions</w:t>
      </w:r>
      <w:r w:rsidR="00013EC8">
        <w:t>.</w:t>
      </w:r>
      <w:r w:rsidR="157CFD47">
        <w:t xml:space="preserve"> </w:t>
      </w:r>
      <w:r w:rsidR="009E43F3">
        <w:t xml:space="preserve">For scale, </w:t>
      </w:r>
      <w:r w:rsidR="00C2709B">
        <w:t>EPA</w:t>
      </w:r>
      <w:r w:rsidR="00AE1F07">
        <w:t xml:space="preserve"> staff</w:t>
      </w:r>
      <w:r w:rsidR="00C2709B">
        <w:t xml:space="preserve"> states that one old woodstove is the equivalent </w:t>
      </w:r>
      <w:r w:rsidR="5E0AA441">
        <w:t>of</w:t>
      </w:r>
      <w:r w:rsidR="00C2709B">
        <w:t xml:space="preserve"> eight school buses</w:t>
      </w:r>
      <w:r w:rsidR="157CFD47">
        <w:t xml:space="preserve"> </w:t>
      </w:r>
      <w:r w:rsidR="00A15F8E">
        <w:t>(</w:t>
      </w:r>
      <w:r w:rsidR="00AE1F07">
        <w:t>Brockman, 2024</w:t>
      </w:r>
      <w:r w:rsidR="00A15F8E">
        <w:t>)</w:t>
      </w:r>
      <w:r w:rsidR="5E0AA441">
        <w:t>,</w:t>
      </w:r>
      <w:r w:rsidR="00A15F8E">
        <w:t xml:space="preserve"> </w:t>
      </w:r>
      <w:r w:rsidR="157CFD47">
        <w:t>an</w:t>
      </w:r>
      <w:r w:rsidR="007E17A8">
        <w:t xml:space="preserve">d </w:t>
      </w:r>
      <w:r w:rsidR="00C2709B">
        <w:t>this project would representatively remove nearly 3,000 polluting school buses.</w:t>
      </w:r>
      <w:r w:rsidR="00DD20F3">
        <w:t xml:space="preserve"> </w:t>
      </w:r>
      <w:r w:rsidR="00EA628F">
        <w:t>River v</w:t>
      </w:r>
      <w:r w:rsidR="00DD20F3">
        <w:t xml:space="preserve">alley communities </w:t>
      </w:r>
      <w:r w:rsidR="00711B3E">
        <w:t>such as Kamiah,</w:t>
      </w:r>
      <w:r w:rsidR="007C72CF">
        <w:t xml:space="preserve"> Kooskia, and Orofino</w:t>
      </w:r>
      <w:r w:rsidR="5E0AA441">
        <w:t>,</w:t>
      </w:r>
      <w:r w:rsidR="00711B3E">
        <w:t xml:space="preserve"> Idaho</w:t>
      </w:r>
      <w:r w:rsidR="5E0AA441">
        <w:t>,</w:t>
      </w:r>
      <w:r w:rsidR="00B308A4">
        <w:t xml:space="preserve"> </w:t>
      </w:r>
      <w:r w:rsidR="5E0AA441">
        <w:t>w</w:t>
      </w:r>
      <w:r w:rsidR="00B308A4">
        <w:t>h</w:t>
      </w:r>
      <w:r w:rsidR="5E0AA441">
        <w:t>ich</w:t>
      </w:r>
      <w:r w:rsidR="00B308A4">
        <w:t xml:space="preserve"> </w:t>
      </w:r>
      <w:r w:rsidR="00B93E5E">
        <w:t>have</w:t>
      </w:r>
      <w:r w:rsidR="00B308A4">
        <w:t xml:space="preserve"> daily temperature inversions</w:t>
      </w:r>
      <w:r w:rsidR="00496A42">
        <w:t xml:space="preserve"> </w:t>
      </w:r>
      <w:r w:rsidR="00B93E5E">
        <w:t xml:space="preserve">and </w:t>
      </w:r>
      <w:r w:rsidR="0092757E">
        <w:t>wood stove heating</w:t>
      </w:r>
      <w:r w:rsidR="5E0AA441">
        <w:t>,</w:t>
      </w:r>
      <w:r w:rsidR="00496A42">
        <w:t xml:space="preserve"> </w:t>
      </w:r>
      <w:r w:rsidR="009A35DC">
        <w:t xml:space="preserve">would </w:t>
      </w:r>
      <w:r w:rsidR="00E438DC">
        <w:t>benefit from</w:t>
      </w:r>
      <w:r w:rsidR="009A35DC">
        <w:t xml:space="preserve"> </w:t>
      </w:r>
      <w:r w:rsidR="004701D8">
        <w:t>wintertime PM2.5 reductions</w:t>
      </w:r>
      <w:r w:rsidR="00A9743F">
        <w:t xml:space="preserve">. </w:t>
      </w:r>
      <w:r w:rsidR="00EC25B3">
        <w:t xml:space="preserve">NPT Air </w:t>
      </w:r>
      <w:r w:rsidR="00FF33C3">
        <w:t>Monitoring data for the last 12 years shows that</w:t>
      </w:r>
      <w:r w:rsidR="00EC25B3">
        <w:t xml:space="preserve"> </w:t>
      </w:r>
      <w:r w:rsidR="001F184B">
        <w:t xml:space="preserve">during winter </w:t>
      </w:r>
      <w:r w:rsidR="0057747B">
        <w:t xml:space="preserve">there </w:t>
      </w:r>
      <w:r w:rsidR="007B3F5C">
        <w:t>is an</w:t>
      </w:r>
      <w:r w:rsidR="0057747B">
        <w:t xml:space="preserve"> increase </w:t>
      </w:r>
      <w:r w:rsidR="5E0AA441">
        <w:t>in</w:t>
      </w:r>
      <w:r w:rsidR="0057747B">
        <w:t xml:space="preserve"> poor air quality</w:t>
      </w:r>
      <w:r w:rsidR="437072EA">
        <w:t>,</w:t>
      </w:r>
      <w:r w:rsidR="00EF471C">
        <w:t xml:space="preserve"> </w:t>
      </w:r>
      <w:r w:rsidR="006475A9">
        <w:t xml:space="preserve">with </w:t>
      </w:r>
      <w:r w:rsidR="00072A87">
        <w:t xml:space="preserve">29% days </w:t>
      </w:r>
      <w:r w:rsidR="006475A9">
        <w:t>in the M</w:t>
      </w:r>
      <w:r w:rsidR="00072A87">
        <w:t>oderate</w:t>
      </w:r>
      <w:r w:rsidR="006475A9">
        <w:t xml:space="preserve"> category of the Air Quality Index (</w:t>
      </w:r>
      <w:r w:rsidR="00072A87">
        <w:t>AQI</w:t>
      </w:r>
      <w:r w:rsidR="006475A9">
        <w:t>)</w:t>
      </w:r>
      <w:r w:rsidR="00134609">
        <w:t xml:space="preserve"> for PM2.5</w:t>
      </w:r>
      <w:r w:rsidR="00C53C57">
        <w:t>.</w:t>
      </w:r>
    </w:p>
    <w:p w14:paraId="4F24AC04" w14:textId="1ADD7E10" w:rsidR="004B0797" w:rsidRPr="000A6F33" w:rsidRDefault="004B0797" w:rsidP="004B0797">
      <w:pPr>
        <w:rPr>
          <w:sz w:val="10"/>
          <w:szCs w:val="10"/>
        </w:rPr>
      </w:pPr>
    </w:p>
    <w:p w14:paraId="4B648997" w14:textId="045B849B" w:rsidR="069ADC7A" w:rsidRPr="008E0C1E" w:rsidRDefault="00EE425B" w:rsidP="00C51F2F">
      <w:pPr>
        <w:pStyle w:val="Heading2"/>
      </w:pPr>
      <w:r w:rsidRPr="6030E238">
        <w:rPr>
          <w:rStyle w:val="Heading1Char"/>
          <w:b/>
        </w:rPr>
        <w:t>Measure 2</w:t>
      </w:r>
      <w:r w:rsidRPr="008E0C1E">
        <w:t>:</w:t>
      </w:r>
      <w:r w:rsidR="00EF5740" w:rsidRPr="008E0C1E">
        <w:t xml:space="preserve"> Deploy Renewable Energy (Primarily Solar) at Tribal Facilities and Residence</w:t>
      </w:r>
      <w:r w:rsidR="003D3490" w:rsidRPr="008E0C1E">
        <w:t xml:space="preserve">s </w:t>
      </w:r>
    </w:p>
    <w:p w14:paraId="58E14765" w14:textId="7CC4EE5A" w:rsidR="004A20E1" w:rsidRDefault="004A20E1" w:rsidP="00EF75F7">
      <w:pPr>
        <w:pStyle w:val="Heading3"/>
      </w:pPr>
      <w:r>
        <w:t>Major Features</w:t>
      </w:r>
    </w:p>
    <w:p w14:paraId="484EEBDD" w14:textId="76E465CB" w:rsidR="0069705A" w:rsidRDefault="00010AC6" w:rsidP="0069705A">
      <w:r>
        <w:t>The Nez Perce Tribe has a bold vision to develop local</w:t>
      </w:r>
      <w:r w:rsidR="437072EA">
        <w:t>ly</w:t>
      </w:r>
      <w:r>
        <w:t xml:space="preserve"> distributed renewable energy infrastructure, battery storage, and </w:t>
      </w:r>
      <w:r w:rsidR="00A045A9">
        <w:t xml:space="preserve">a </w:t>
      </w:r>
      <w:r>
        <w:t xml:space="preserve">virtual power plant to increase the resiliency of </w:t>
      </w:r>
      <w:r w:rsidR="00C72E4D">
        <w:t>the Tribe</w:t>
      </w:r>
      <w:r w:rsidR="00A045A9">
        <w:t>, create good</w:t>
      </w:r>
      <w:r w:rsidR="437072EA">
        <w:t>-</w:t>
      </w:r>
      <w:r w:rsidR="00A045A9">
        <w:t xml:space="preserve">paying jobs, </w:t>
      </w:r>
      <w:r w:rsidR="001469C2">
        <w:t xml:space="preserve">and </w:t>
      </w:r>
      <w:r w:rsidR="00A045A9">
        <w:t>reduce the energy cost burden for tribal members who</w:t>
      </w:r>
      <w:r w:rsidR="00714BC9">
        <w:t xml:space="preserve"> live</w:t>
      </w:r>
      <w:r w:rsidR="00A045A9">
        <w:t xml:space="preserve"> </w:t>
      </w:r>
      <w:r w:rsidR="0047198E">
        <w:t>in rural</w:t>
      </w:r>
      <w:r w:rsidR="437072EA">
        <w:t>,</w:t>
      </w:r>
      <w:r w:rsidR="0047198E">
        <w:t xml:space="preserve"> remote areas and have unreliable</w:t>
      </w:r>
      <w:r w:rsidR="001469C2">
        <w:t xml:space="preserve">, </w:t>
      </w:r>
      <w:r w:rsidR="0047198E">
        <w:t>expens</w:t>
      </w:r>
      <w:r w:rsidR="001469C2">
        <w:t xml:space="preserve">ive </w:t>
      </w:r>
      <w:r w:rsidR="0047198E">
        <w:t xml:space="preserve">power. </w:t>
      </w:r>
      <w:r w:rsidR="00015CDB">
        <w:t xml:space="preserve">Local renewable </w:t>
      </w:r>
      <w:r w:rsidR="008C4215">
        <w:t xml:space="preserve">energy would be transformative </w:t>
      </w:r>
      <w:r w:rsidR="00015CDB">
        <w:t>for</w:t>
      </w:r>
      <w:r w:rsidR="008607F7">
        <w:t xml:space="preserve"> </w:t>
      </w:r>
      <w:r w:rsidR="0000251A">
        <w:t xml:space="preserve">the Tribe’s </w:t>
      </w:r>
      <w:r w:rsidR="00C55C02">
        <w:t>economy</w:t>
      </w:r>
      <w:r w:rsidR="00C354A5">
        <w:t xml:space="preserve"> and</w:t>
      </w:r>
      <w:r>
        <w:t xml:space="preserve"> emergency management during wildfires, floods, landslides, and other extreme events that disrup</w:t>
      </w:r>
      <w:r w:rsidR="001966BD">
        <w:t>t</w:t>
      </w:r>
      <w:r>
        <w:t xml:space="preserve"> power and communications</w:t>
      </w:r>
      <w:r w:rsidR="00821C94">
        <w:t>.</w:t>
      </w:r>
      <w:r w:rsidR="00533F77">
        <w:t xml:space="preserve"> Rooftops</w:t>
      </w:r>
      <w:r w:rsidR="00CA4940">
        <w:t xml:space="preserve"> and parking lots allow for rapid deployment of </w:t>
      </w:r>
      <w:r w:rsidR="00E851B4">
        <w:t>solar</w:t>
      </w:r>
      <w:r w:rsidR="00CA4940">
        <w:t xml:space="preserve"> energy with low permitting barriers, </w:t>
      </w:r>
      <w:r w:rsidR="00D9558B">
        <w:t>fewer</w:t>
      </w:r>
      <w:r w:rsidR="00CA4940">
        <w:t xml:space="preserve"> environmental impacts, and distributed generation</w:t>
      </w:r>
      <w:r w:rsidR="00D9558B">
        <w:t xml:space="preserve"> where energy is needed the most</w:t>
      </w:r>
      <w:r w:rsidR="00CA4940">
        <w:t>.</w:t>
      </w:r>
    </w:p>
    <w:p w14:paraId="21930D2D" w14:textId="5E25A28F" w:rsidR="00AD29FD" w:rsidRPr="009D747B" w:rsidRDefault="00AD29FD" w:rsidP="00EF535A">
      <w:pPr>
        <w:rPr>
          <w:sz w:val="12"/>
          <w:szCs w:val="12"/>
        </w:rPr>
      </w:pPr>
    </w:p>
    <w:p w14:paraId="11B21767" w14:textId="038D6408" w:rsidR="00140876" w:rsidRDefault="00C72E4D" w:rsidP="00B153CF">
      <w:r>
        <w:t>The Tribe</w:t>
      </w:r>
      <w:r w:rsidR="00EA670F">
        <w:t xml:space="preserve"> is seeking funding from CPRG for solar arrays, batteries, and</w:t>
      </w:r>
      <w:r w:rsidR="003401CF">
        <w:t>/or</w:t>
      </w:r>
      <w:r w:rsidR="00EA670F">
        <w:t xml:space="preserve"> EV charging at </w:t>
      </w:r>
      <w:r w:rsidR="00FE165F">
        <w:t xml:space="preserve">two </w:t>
      </w:r>
      <w:r w:rsidR="00EA670F">
        <w:t xml:space="preserve">critical resiliency </w:t>
      </w:r>
      <w:r w:rsidR="00FE165F">
        <w:t>centers:</w:t>
      </w:r>
      <w:r w:rsidR="003401CF">
        <w:t xml:space="preserve"> the Clearwater River Casino</w:t>
      </w:r>
      <w:r w:rsidR="00E11506">
        <w:t xml:space="preserve"> (CRC)</w:t>
      </w:r>
      <w:r w:rsidR="003401CF">
        <w:t xml:space="preserve"> </w:t>
      </w:r>
      <w:r w:rsidR="00EA670F">
        <w:t>in Spaulding, ID</w:t>
      </w:r>
      <w:r w:rsidR="45E1810C">
        <w:t>,</w:t>
      </w:r>
      <w:r w:rsidR="00FE165F">
        <w:t xml:space="preserve"> and </w:t>
      </w:r>
      <w:r w:rsidR="003401CF">
        <w:t>the Joseph Fisheries Office</w:t>
      </w:r>
      <w:r w:rsidR="00E11506">
        <w:t xml:space="preserve"> (JFO)</w:t>
      </w:r>
      <w:r w:rsidR="003401CF">
        <w:t xml:space="preserve"> in </w:t>
      </w:r>
      <w:r w:rsidR="00EA670F">
        <w:t>Joseph, Oregon</w:t>
      </w:r>
      <w:r w:rsidR="009C5E16">
        <w:t>.</w:t>
      </w:r>
      <w:r w:rsidR="0088414F">
        <w:t xml:space="preserve"> These facilities and projects </w:t>
      </w:r>
      <w:r w:rsidR="49C91CC2">
        <w:t xml:space="preserve">are </w:t>
      </w:r>
      <w:r w:rsidR="00E11506">
        <w:t>for the following reasons.</w:t>
      </w:r>
      <w:r w:rsidR="009717B5">
        <w:t xml:space="preserve"> First, </w:t>
      </w:r>
      <w:r w:rsidR="0088414F">
        <w:t xml:space="preserve">they </w:t>
      </w:r>
      <w:r w:rsidR="007149B4">
        <w:t xml:space="preserve">are </w:t>
      </w:r>
      <w:r w:rsidR="49C91CC2">
        <w:t>essential</w:t>
      </w:r>
      <w:r w:rsidR="007149B4">
        <w:t xml:space="preserve"> </w:t>
      </w:r>
      <w:r w:rsidR="0088414F">
        <w:t xml:space="preserve">for helping </w:t>
      </w:r>
      <w:r>
        <w:t>the Tribe</w:t>
      </w:r>
      <w:r w:rsidR="0088414F">
        <w:t xml:space="preserve"> cope with extreme events and emergency management</w:t>
      </w:r>
      <w:r w:rsidR="00D1267A">
        <w:t xml:space="preserve">. Second, </w:t>
      </w:r>
      <w:r w:rsidR="0073083C">
        <w:t xml:space="preserve">the cost savings on </w:t>
      </w:r>
      <w:r w:rsidR="040CCF2B">
        <w:t xml:space="preserve">the Tribe’s </w:t>
      </w:r>
      <w:r w:rsidR="0080604B">
        <w:t xml:space="preserve">very large </w:t>
      </w:r>
      <w:r w:rsidR="0073083C">
        <w:t xml:space="preserve">energy bills </w:t>
      </w:r>
      <w:r w:rsidR="0080604B">
        <w:t xml:space="preserve">will be reinvested in a scalable initiative. Third, </w:t>
      </w:r>
      <w:r w:rsidR="51F2B3D9">
        <w:t>fu</w:t>
      </w:r>
      <w:r w:rsidR="49C91CC2">
        <w:t>n</w:t>
      </w:r>
      <w:r w:rsidR="51F2B3D9">
        <w:t>d</w:t>
      </w:r>
      <w:r w:rsidR="49C91CC2">
        <w:t>ing</w:t>
      </w:r>
      <w:r w:rsidR="007759D2">
        <w:t xml:space="preserve"> these projects </w:t>
      </w:r>
      <w:r w:rsidR="005702EF">
        <w:t>through other funding opportunities</w:t>
      </w:r>
      <w:r w:rsidR="51F2B3D9">
        <w:t xml:space="preserve"> has proven challenging</w:t>
      </w:r>
      <w:r w:rsidR="49C91CC2">
        <w:t>,</w:t>
      </w:r>
      <w:r w:rsidR="0080604B">
        <w:t xml:space="preserve"> </w:t>
      </w:r>
      <w:r w:rsidR="005E5FA4">
        <w:t xml:space="preserve">and </w:t>
      </w:r>
      <w:r w:rsidR="0080604B">
        <w:t>multiple applications to different programs have been unsuccessful</w:t>
      </w:r>
      <w:r w:rsidR="005702EF">
        <w:t xml:space="preserve"> </w:t>
      </w:r>
      <w:r w:rsidR="005702EF">
        <w:lastRenderedPageBreak/>
        <w:t xml:space="preserve">(See </w:t>
      </w:r>
      <w:r w:rsidR="00E156DE">
        <w:t xml:space="preserve">Demonstration of Need). </w:t>
      </w:r>
      <w:r w:rsidR="005B4CE0">
        <w:t xml:space="preserve">Fourth, </w:t>
      </w:r>
      <w:r w:rsidR="005E6521">
        <w:t>these</w:t>
      </w:r>
      <w:r w:rsidR="0088414F">
        <w:t xml:space="preserve"> facilities </w:t>
      </w:r>
      <w:r w:rsidR="00696BB2">
        <w:t>are in</w:t>
      </w:r>
      <w:r w:rsidR="0088414F">
        <w:t xml:space="preserve"> areas where EV charging is scarce or lacking and where the additional electricity required for EV charging would have higher</w:t>
      </w:r>
      <w:r w:rsidR="00E76359">
        <w:t xml:space="preserve"> GHG</w:t>
      </w:r>
      <w:r w:rsidR="0088414F">
        <w:t xml:space="preserve"> emissions </w:t>
      </w:r>
      <w:r w:rsidR="00E76359">
        <w:t>and/or</w:t>
      </w:r>
      <w:r w:rsidR="0088414F">
        <w:t xml:space="preserve"> environmental impacts than local solar arrays</w:t>
      </w:r>
      <w:r w:rsidR="003401CF">
        <w:t xml:space="preserve"> </w:t>
      </w:r>
      <w:r w:rsidR="00D97257">
        <w:t>(</w:t>
      </w:r>
      <w:r w:rsidR="006666A8">
        <w:t>Measure 3 in this proposal include</w:t>
      </w:r>
      <w:r w:rsidR="00BE0E65">
        <w:t xml:space="preserve">s </w:t>
      </w:r>
      <w:r w:rsidR="006666A8">
        <w:t>a small number of EV charging stations</w:t>
      </w:r>
      <w:r w:rsidR="00CE0E34">
        <w:t xml:space="preserve">; the tribal only CPRG Grant will include a much larger ask for EV charging and vehicles). </w:t>
      </w:r>
      <w:r w:rsidR="005B4CE0">
        <w:t>Fifth</w:t>
      </w:r>
      <w:r w:rsidR="00EA670F">
        <w:t xml:space="preserve">, we are </w:t>
      </w:r>
      <w:r w:rsidR="00E671A4">
        <w:t>applying for the funds needed for</w:t>
      </w:r>
      <w:r w:rsidR="00EA670F">
        <w:t xml:space="preserve"> residential battery storage to complement residential solar arrays</w:t>
      </w:r>
      <w:r w:rsidR="00B657B7">
        <w:t xml:space="preserve"> to fully implement Measure 1: Climate Ready Housing.</w:t>
      </w:r>
    </w:p>
    <w:p w14:paraId="6FD80205" w14:textId="1367B602" w:rsidR="00140876" w:rsidRPr="009D747B" w:rsidRDefault="00140876" w:rsidP="00B153CF">
      <w:pPr>
        <w:rPr>
          <w:sz w:val="12"/>
          <w:szCs w:val="12"/>
        </w:rPr>
      </w:pPr>
    </w:p>
    <w:p w14:paraId="1609E5BE" w14:textId="5A78CD72" w:rsidR="00F54E9E" w:rsidRDefault="00C72E4D" w:rsidP="00B153CF">
      <w:r>
        <w:t>The Tribe</w:t>
      </w:r>
      <w:r w:rsidR="00411B67">
        <w:t xml:space="preserve"> has been working for several years to start a tribally led solar energy enterprise, “</w:t>
      </w:r>
      <w:proofErr w:type="spellStart"/>
      <w:r w:rsidR="00696BB2" w:rsidRPr="000A343E">
        <w:t>Nimiípuu</w:t>
      </w:r>
      <w:proofErr w:type="spellEnd"/>
      <w:r w:rsidR="00411B67">
        <w:t xml:space="preserve"> Energy</w:t>
      </w:r>
      <w:r w:rsidR="7756FC29">
        <w:t>.</w:t>
      </w:r>
      <w:r w:rsidR="00411B67">
        <w:t>”</w:t>
      </w:r>
      <w:r w:rsidR="2AC7AD3D">
        <w:t xml:space="preserve"> However</w:t>
      </w:r>
      <w:r w:rsidR="00411B67">
        <w:t xml:space="preserve">, the infrastructure, staff, and equipment </w:t>
      </w:r>
      <w:r w:rsidR="2AC7AD3D">
        <w:t>are</w:t>
      </w:r>
      <w:r w:rsidR="00411B67">
        <w:t xml:space="preserve"> not yet in place.</w:t>
      </w:r>
      <w:r w:rsidR="00C2223D">
        <w:t xml:space="preserve"> </w:t>
      </w:r>
      <w:r w:rsidR="00411B67">
        <w:t xml:space="preserve">As a result, we </w:t>
      </w:r>
      <w:r w:rsidR="00F7506A">
        <w:t>are</w:t>
      </w:r>
      <w:r w:rsidR="00970817">
        <w:t xml:space="preserve"> seeking funding for projects</w:t>
      </w:r>
      <w:r w:rsidR="00411B67">
        <w:t xml:space="preserve"> that will</w:t>
      </w:r>
      <w:r w:rsidR="27B1BFC3">
        <w:t xml:space="preserve"> </w:t>
      </w:r>
      <w:r w:rsidR="00411B67">
        <w:t xml:space="preserve">provide resiliency for </w:t>
      </w:r>
      <w:r>
        <w:t>the Tribe</w:t>
      </w:r>
      <w:r w:rsidR="00411B67">
        <w:t xml:space="preserve"> now,</w:t>
      </w:r>
      <w:r w:rsidR="009159E6">
        <w:t xml:space="preserve"> cost savings that can be reinvested in more energy infrastructure, and </w:t>
      </w:r>
      <w:r w:rsidR="00411B67">
        <w:t xml:space="preserve">the institutional support and expertise to fulfill the needs of </w:t>
      </w:r>
      <w:r>
        <w:t>the Tribe</w:t>
      </w:r>
      <w:r w:rsidR="00411B67">
        <w:t xml:space="preserve"> to have an Energy Sustainability Program</w:t>
      </w:r>
      <w:r w:rsidR="00440C5C">
        <w:t xml:space="preserve">, </w:t>
      </w:r>
      <w:r w:rsidR="00411B67">
        <w:t xml:space="preserve">and to realize the vision of </w:t>
      </w:r>
      <w:r w:rsidR="00D31224">
        <w:t xml:space="preserve">a tribally owned solar energy </w:t>
      </w:r>
      <w:r w:rsidR="001E2A57">
        <w:t xml:space="preserve">enterprise </w:t>
      </w:r>
      <w:proofErr w:type="gramStart"/>
      <w:r w:rsidR="005F3695">
        <w:t>in the near future</w:t>
      </w:r>
      <w:proofErr w:type="gramEnd"/>
      <w:r w:rsidR="00224332">
        <w:t>.</w:t>
      </w:r>
      <w:r w:rsidR="00770499">
        <w:t xml:space="preserve"> </w:t>
      </w:r>
      <w:proofErr w:type="spellStart"/>
      <w:r w:rsidR="00696BB2" w:rsidRPr="000A343E">
        <w:t>Nimiípuu</w:t>
      </w:r>
      <w:proofErr w:type="spellEnd"/>
      <w:r w:rsidR="00121D7E">
        <w:t xml:space="preserve"> Energy would have a transformative impact on this </w:t>
      </w:r>
      <w:r w:rsidR="00A63BC8">
        <w:t xml:space="preserve">region, </w:t>
      </w:r>
      <w:r w:rsidR="41BE0ADD">
        <w:t>creating</w:t>
      </w:r>
      <w:r w:rsidR="00A63BC8">
        <w:t xml:space="preserve"> up </w:t>
      </w:r>
      <w:r w:rsidR="00696BB2">
        <w:t xml:space="preserve">to 150 </w:t>
      </w:r>
      <w:r w:rsidR="00A63BC8">
        <w:t>green jobs</w:t>
      </w:r>
      <w:r w:rsidR="00BD226A">
        <w:t xml:space="preserve"> in </w:t>
      </w:r>
      <w:r w:rsidR="001C7D49">
        <w:t>a poor</w:t>
      </w:r>
      <w:r w:rsidR="00F45210">
        <w:t xml:space="preserve">, rural </w:t>
      </w:r>
      <w:r w:rsidR="00BD226A">
        <w:t xml:space="preserve">area </w:t>
      </w:r>
      <w:r w:rsidR="00A63BC8">
        <w:t>and a workforce</w:t>
      </w:r>
      <w:r w:rsidR="00E95EE9">
        <w:t xml:space="preserve"> trained </w:t>
      </w:r>
      <w:r w:rsidR="006305D1">
        <w:t>to be a part of climate solution</w:t>
      </w:r>
      <w:r w:rsidR="00592599">
        <w:t>s</w:t>
      </w:r>
      <w:r w:rsidR="006305D1">
        <w:t xml:space="preserve">. </w:t>
      </w:r>
    </w:p>
    <w:p w14:paraId="6E4A4D76" w14:textId="47F0AA73" w:rsidR="006305D1" w:rsidRPr="009D747B" w:rsidRDefault="006305D1" w:rsidP="00B153CF">
      <w:pPr>
        <w:rPr>
          <w:sz w:val="12"/>
          <w:szCs w:val="12"/>
        </w:rPr>
      </w:pPr>
    </w:p>
    <w:p w14:paraId="5C9FF8E2" w14:textId="56A59BD8" w:rsidR="00F54E9E" w:rsidRDefault="00C72E4D" w:rsidP="01AF3103">
      <w:r>
        <w:t>The Tribe</w:t>
      </w:r>
      <w:r w:rsidR="552E430A" w:rsidRPr="00224332">
        <w:t xml:space="preserve"> used over 47 </w:t>
      </w:r>
      <w:r w:rsidR="001E339A">
        <w:t>M</w:t>
      </w:r>
      <w:r w:rsidR="552E430A" w:rsidRPr="00224332">
        <w:t xml:space="preserve">Wh of electricity in 2023 and has 51 facilities with enough rooftop and parking lot space to generate enough </w:t>
      </w:r>
      <w:r w:rsidR="552E430A" w:rsidRPr="00695253">
        <w:t xml:space="preserve">solar energy to meet most of its energy needs. </w:t>
      </w:r>
      <w:r w:rsidRPr="00695253">
        <w:t>The Tribe</w:t>
      </w:r>
      <w:r w:rsidR="552E430A" w:rsidRPr="00695253">
        <w:t>’s current capacity from completed projects is 1.8 MW of nameplate PV Solar and 1.79 MW battery storage.</w:t>
      </w:r>
      <w:r w:rsidR="00E4269F" w:rsidRPr="00695253">
        <w:t xml:space="preserve"> Th</w:t>
      </w:r>
      <w:r w:rsidR="00DD79BC" w:rsidRPr="00695253">
        <w:t>e</w:t>
      </w:r>
      <w:r w:rsidR="00413884" w:rsidRPr="00695253">
        <w:t xml:space="preserve"> project</w:t>
      </w:r>
      <w:r w:rsidR="00DD79BC" w:rsidRPr="00695253">
        <w:t>s</w:t>
      </w:r>
      <w:r w:rsidR="3DAA0654" w:rsidRPr="00695253">
        <w:t xml:space="preserve"> included in this proposal</w:t>
      </w:r>
      <w:r w:rsidR="00413884" w:rsidRPr="00695253">
        <w:t xml:space="preserve"> would add </w:t>
      </w:r>
      <w:r w:rsidR="00287BCA" w:rsidRPr="00695253">
        <w:t>3,172</w:t>
      </w:r>
      <w:r w:rsidR="00904218" w:rsidRPr="00695253">
        <w:t xml:space="preserve"> MW</w:t>
      </w:r>
      <w:r w:rsidR="00E33574" w:rsidRPr="00695253">
        <w:t xml:space="preserve"> of PV </w:t>
      </w:r>
      <w:r w:rsidR="00904218" w:rsidRPr="00695253">
        <w:t xml:space="preserve">and </w:t>
      </w:r>
      <w:r w:rsidR="00E00FE2" w:rsidRPr="00695253">
        <w:t>7.8 MWh of Storage.</w:t>
      </w:r>
    </w:p>
    <w:p w14:paraId="1D32E395" w14:textId="6E3D22BA" w:rsidR="00AE4767" w:rsidRPr="009D747B" w:rsidRDefault="00AE4767" w:rsidP="01AF3103">
      <w:pPr>
        <w:rPr>
          <w:rFonts w:ascii="Times New Roman" w:eastAsia="Times New Roman" w:hAnsi="Times New Roman" w:cs="Times New Roman"/>
          <w:sz w:val="12"/>
          <w:szCs w:val="12"/>
        </w:rPr>
      </w:pPr>
    </w:p>
    <w:p w14:paraId="6F2D9014" w14:textId="2D148082" w:rsidR="007149B4" w:rsidRDefault="007149B4" w:rsidP="000E2888">
      <w:pPr>
        <w:pStyle w:val="Heading4"/>
      </w:pPr>
      <w:r>
        <w:t>Clearwater River Casino Resiliency Center Project</w:t>
      </w:r>
    </w:p>
    <w:p w14:paraId="41FD48A7" w14:textId="4C9B6213" w:rsidR="007149B4" w:rsidRDefault="007149B4" w:rsidP="00C2223D">
      <w:r>
        <w:t xml:space="preserve">The </w:t>
      </w:r>
      <w:r w:rsidR="004606A4">
        <w:t>C</w:t>
      </w:r>
      <w:r w:rsidR="007978FD">
        <w:t>RC</w:t>
      </w:r>
      <w:r>
        <w:t xml:space="preserve"> is a critical resiliency center for </w:t>
      </w:r>
      <w:r w:rsidR="00C72E4D">
        <w:t>the Tribe</w:t>
      </w:r>
      <w:r>
        <w:t xml:space="preserve"> because it has lodging, food preparation facilities, air filtration, large meeting spaces that can be used during emergencies, gas stations, and RV campsites.</w:t>
      </w:r>
      <w:r w:rsidR="00C2223D">
        <w:t xml:space="preserve"> </w:t>
      </w:r>
      <w:r>
        <w:t xml:space="preserve">It will soon undergo an expansion that will include the addition of recreation spaces for children. During </w:t>
      </w:r>
      <w:r w:rsidR="3C155BF9">
        <w:t>COVID</w:t>
      </w:r>
      <w:r w:rsidR="4B4C3E8A">
        <w:t>-19</w:t>
      </w:r>
      <w:r>
        <w:t xml:space="preserve"> and </w:t>
      </w:r>
      <w:r w:rsidR="001B4CC9">
        <w:t>w</w:t>
      </w:r>
      <w:r>
        <w:t xml:space="preserve">ildfire evacuation events, the </w:t>
      </w:r>
      <w:r w:rsidR="00694098">
        <w:t>CRC</w:t>
      </w:r>
      <w:r>
        <w:t xml:space="preserve"> was used to house tribal and community members. The</w:t>
      </w:r>
      <w:r w:rsidR="007978FD">
        <w:t xml:space="preserve"> CRC</w:t>
      </w:r>
      <w:r>
        <w:t xml:space="preserve"> has a large parking lot suitable for solar arrays that would shade parking spots</w:t>
      </w:r>
      <w:r w:rsidR="3A798B98">
        <w:t>,</w:t>
      </w:r>
      <w:r w:rsidR="007F4D28">
        <w:t xml:space="preserve"> </w:t>
      </w:r>
      <w:r w:rsidR="004F5484">
        <w:t>reduce</w:t>
      </w:r>
      <w:r>
        <w:t xml:space="preserve"> the heat island effect </w:t>
      </w:r>
      <w:r w:rsidR="00E45B52">
        <w:t>of the asphalt</w:t>
      </w:r>
      <w:r w:rsidR="3A798B98">
        <w:t>,</w:t>
      </w:r>
      <w:r w:rsidR="00E45B52">
        <w:t xml:space="preserve"> and </w:t>
      </w:r>
      <w:r w:rsidR="002C433B">
        <w:t>create shade for outdoor events</w:t>
      </w:r>
      <w:r>
        <w:t xml:space="preserve">. The </w:t>
      </w:r>
      <w:r w:rsidR="007978FD">
        <w:t>CRC</w:t>
      </w:r>
      <w:r>
        <w:t xml:space="preserve"> is </w:t>
      </w:r>
      <w:r w:rsidR="00791EC6">
        <w:t xml:space="preserve">co-located </w:t>
      </w:r>
      <w:r>
        <w:t xml:space="preserve">with a convenience store, gas station, RV park, and offices. </w:t>
      </w:r>
      <w:r w:rsidR="00054B4A">
        <w:t>T</w:t>
      </w:r>
      <w:r>
        <w:t xml:space="preserve">he </w:t>
      </w:r>
      <w:r w:rsidR="007978FD">
        <w:t xml:space="preserve">CRC </w:t>
      </w:r>
      <w:r w:rsidR="00054B4A">
        <w:t xml:space="preserve">is </w:t>
      </w:r>
      <w:r>
        <w:t>an ideal location for Tesla Megapack</w:t>
      </w:r>
      <w:r w:rsidR="00791EC6">
        <w:t>s</w:t>
      </w:r>
      <w:r>
        <w:t xml:space="preserve"> </w:t>
      </w:r>
      <w:r w:rsidR="00791EC6">
        <w:t xml:space="preserve">to </w:t>
      </w:r>
      <w:r>
        <w:t>keep EV charging stations, the gas station, and the lodging and food preparation facilities running during power outages.</w:t>
      </w:r>
      <w:r w:rsidR="00643002">
        <w:t xml:space="preserve"> In addition, t</w:t>
      </w:r>
      <w:r w:rsidR="00054B4A">
        <w:t>he C</w:t>
      </w:r>
      <w:r w:rsidR="007978FD">
        <w:t>RC’</w:t>
      </w:r>
      <w:r w:rsidR="00054B4A">
        <w:t xml:space="preserve">s proximity to a substation makes </w:t>
      </w:r>
      <w:r w:rsidR="00661154">
        <w:t xml:space="preserve">the installation of a megapack more advantageous for discharging excess power to the grid to increase grid reliability. </w:t>
      </w:r>
      <w:r w:rsidR="00981DF6">
        <w:t xml:space="preserve">The Tribe plans to </w:t>
      </w:r>
      <w:r w:rsidR="00AA7087">
        <w:t xml:space="preserve">reinvest </w:t>
      </w:r>
      <w:r w:rsidR="00981DF6">
        <w:t xml:space="preserve">any funds that may come from </w:t>
      </w:r>
      <w:r w:rsidR="00984175">
        <w:t>selling excess power to the grid</w:t>
      </w:r>
      <w:r w:rsidR="00285B93">
        <w:t xml:space="preserve"> </w:t>
      </w:r>
      <w:r w:rsidR="00AA7087">
        <w:t xml:space="preserve">in </w:t>
      </w:r>
      <w:proofErr w:type="spellStart"/>
      <w:r w:rsidR="00AA7087" w:rsidRPr="000A343E">
        <w:t>Nimiipuu</w:t>
      </w:r>
      <w:proofErr w:type="spellEnd"/>
      <w:r w:rsidR="00AA7087">
        <w:t xml:space="preserve"> Energy.</w:t>
      </w:r>
      <w:r w:rsidR="000D38DE" w:rsidRPr="000D38DE">
        <w:rPr>
          <w:rFonts w:ascii="Segoe UI" w:hAnsi="Segoe UI" w:cs="Segoe UI"/>
          <w:sz w:val="18"/>
          <w:szCs w:val="18"/>
        </w:rPr>
        <w:t xml:space="preserve"> </w:t>
      </w:r>
      <w:r>
        <w:t xml:space="preserve">Revenue from the </w:t>
      </w:r>
      <w:r w:rsidR="00694098">
        <w:t>CRC</w:t>
      </w:r>
      <w:r>
        <w:t xml:space="preserve"> funds social services at </w:t>
      </w:r>
      <w:r w:rsidR="00C72E4D">
        <w:t>the Tribe</w:t>
      </w:r>
      <w:r w:rsidR="49F1970F">
        <w:t xml:space="preserve"> </w:t>
      </w:r>
      <w:r w:rsidR="00414EAF">
        <w:t>and</w:t>
      </w:r>
      <w:r w:rsidR="49F1970F">
        <w:t xml:space="preserve"> local community education, and the C</w:t>
      </w:r>
      <w:r w:rsidR="007978FD">
        <w:t>RC</w:t>
      </w:r>
      <w:r>
        <w:t xml:space="preserve"> has the largest energy bills </w:t>
      </w:r>
      <w:r w:rsidR="498AB198">
        <w:t>in</w:t>
      </w:r>
      <w:r>
        <w:t xml:space="preserve"> </w:t>
      </w:r>
      <w:r w:rsidR="00C72E4D">
        <w:t>the Tribe</w:t>
      </w:r>
      <w:r w:rsidR="002B34BD">
        <w:t xml:space="preserve">. In 2023, the </w:t>
      </w:r>
      <w:r w:rsidR="007978FD">
        <w:t>CRC</w:t>
      </w:r>
      <w:r w:rsidR="002B34BD">
        <w:t xml:space="preserve"> used 2,522,170 kWh of electricity at a cost of </w:t>
      </w:r>
      <w:r w:rsidR="00347E84">
        <w:t>$299</w:t>
      </w:r>
      <w:r w:rsidR="5A4A5F60">
        <w:t>,</w:t>
      </w:r>
      <w:r w:rsidR="00347E84">
        <w:t>627.24.</w:t>
      </w:r>
      <w:r w:rsidR="003171A5">
        <w:t xml:space="preserve"> </w:t>
      </w:r>
      <w:r w:rsidR="00E75B1A">
        <w:t xml:space="preserve">Cost savings </w:t>
      </w:r>
      <w:r w:rsidR="007978FD">
        <w:t>from the</w:t>
      </w:r>
      <w:r w:rsidR="00693BEB">
        <w:t xml:space="preserve"> solar arrays and batteries at the </w:t>
      </w:r>
      <w:r w:rsidR="00303402">
        <w:t>C</w:t>
      </w:r>
      <w:r w:rsidR="007978FD">
        <w:t>RC</w:t>
      </w:r>
      <w:r w:rsidR="00693BEB">
        <w:t xml:space="preserve"> will be </w:t>
      </w:r>
      <w:r w:rsidR="0061527B">
        <w:t>reinvested</w:t>
      </w:r>
      <w:r>
        <w:t xml:space="preserve"> in</w:t>
      </w:r>
      <w:r w:rsidR="00BD416D">
        <w:t xml:space="preserve"> the private match required </w:t>
      </w:r>
      <w:r w:rsidR="00A367E2">
        <w:t xml:space="preserve">for </w:t>
      </w:r>
      <w:r w:rsidR="00BD416D">
        <w:t>the DOE tribal energy guaranteed loan program</w:t>
      </w:r>
      <w:r w:rsidR="006A32DA">
        <w:t xml:space="preserve"> </w:t>
      </w:r>
      <w:r w:rsidR="00A367E2">
        <w:t xml:space="preserve">or in </w:t>
      </w:r>
      <w:r w:rsidR="006A32DA">
        <w:t>additional solar energy projects</w:t>
      </w:r>
      <w:r w:rsidR="007978FD">
        <w:t>.</w:t>
      </w:r>
    </w:p>
    <w:p w14:paraId="2CD8F9D3" w14:textId="208066E9" w:rsidR="007149B4" w:rsidRPr="009D747B" w:rsidRDefault="007149B4" w:rsidP="007149B4">
      <w:pPr>
        <w:rPr>
          <w:sz w:val="10"/>
          <w:szCs w:val="10"/>
        </w:rPr>
      </w:pPr>
    </w:p>
    <w:p w14:paraId="1F4A4A32" w14:textId="29664AD0" w:rsidR="0068666D" w:rsidRPr="00BB66E6" w:rsidRDefault="0068666D" w:rsidP="009E6768">
      <w:pPr>
        <w:pStyle w:val="Heading5"/>
      </w:pPr>
      <w:r w:rsidRPr="5B3DFDF3">
        <w:t>Tasks</w:t>
      </w:r>
      <w:r>
        <w:t>,</w:t>
      </w:r>
      <w:r w:rsidRPr="00BB66E6">
        <w:t xml:space="preserve"> milestones</w:t>
      </w:r>
      <w:r>
        <w:t>, and timeline</w:t>
      </w:r>
    </w:p>
    <w:p w14:paraId="000D1418" w14:textId="13802E56" w:rsidR="0068666D" w:rsidRPr="0068666D" w:rsidRDefault="00521AEB" w:rsidP="00521AEB">
      <w:r w:rsidRPr="00521AEB">
        <w:t>T</w:t>
      </w:r>
      <w:r w:rsidR="00077BF3" w:rsidRPr="00521AEB">
        <w:t xml:space="preserve">he CRC </w:t>
      </w:r>
      <w:r w:rsidR="061CF75C">
        <w:t>s</w:t>
      </w:r>
      <w:r w:rsidR="00077BF3">
        <w:t>olar</w:t>
      </w:r>
      <w:r w:rsidR="00077BF3" w:rsidRPr="00521AEB">
        <w:t xml:space="preserve"> array</w:t>
      </w:r>
      <w:r w:rsidR="0078509B" w:rsidRPr="00521AEB">
        <w:t xml:space="preserve"> project will occur in</w:t>
      </w:r>
      <w:r w:rsidR="002E3C26" w:rsidRPr="00521AEB">
        <w:t xml:space="preserve"> </w:t>
      </w:r>
      <w:r w:rsidR="0078509B" w:rsidRPr="00521AEB">
        <w:t xml:space="preserve">phases. Phase I is the installation of rooftop arrays on the CRC to add </w:t>
      </w:r>
      <w:r w:rsidR="00015AD6">
        <w:t>PV</w:t>
      </w:r>
      <w:r w:rsidR="0078509B" w:rsidRPr="00521AEB">
        <w:t xml:space="preserve"> generation to an array that </w:t>
      </w:r>
      <w:r w:rsidR="15C4255A">
        <w:t>ha</w:t>
      </w:r>
      <w:r w:rsidR="0078509B">
        <w:t>s</w:t>
      </w:r>
      <w:r w:rsidR="0078509B" w:rsidRPr="00521AEB">
        <w:t xml:space="preserve"> already </w:t>
      </w:r>
      <w:r w:rsidR="15C4255A">
        <w:t xml:space="preserve">been </w:t>
      </w:r>
      <w:r w:rsidR="0078509B" w:rsidRPr="00521AEB">
        <w:t xml:space="preserve">installed. Phase II will be the installation of </w:t>
      </w:r>
      <w:r w:rsidR="002E3C26" w:rsidRPr="00521AEB">
        <w:t>the parking lot arrays during the summer when weather delays are least likely from 2026 to 202</w:t>
      </w:r>
      <w:r w:rsidR="0014225E" w:rsidRPr="00521AEB">
        <w:t>9</w:t>
      </w:r>
      <w:r w:rsidR="002E3C26" w:rsidRPr="00521AEB">
        <w:t xml:space="preserve">. Megapack installation, </w:t>
      </w:r>
      <w:r w:rsidR="0014225E" w:rsidRPr="00521AEB">
        <w:t xml:space="preserve">Phase III, </w:t>
      </w:r>
      <w:r w:rsidR="002E3C26" w:rsidRPr="00521AEB">
        <w:t xml:space="preserve">will occur in 2026 after the first parking lot array is completed and </w:t>
      </w:r>
      <w:r w:rsidR="15C4255A">
        <w:t xml:space="preserve">in </w:t>
      </w:r>
      <w:r w:rsidR="002E3C26" w:rsidRPr="00521AEB">
        <w:t xml:space="preserve">2029 after </w:t>
      </w:r>
      <w:r w:rsidR="00DB419B">
        <w:t xml:space="preserve">all </w:t>
      </w:r>
      <w:r w:rsidR="002E3C26" w:rsidRPr="00521AEB">
        <w:t>the parking lot arrays are completed.</w:t>
      </w:r>
      <w:r w:rsidR="00E332DA" w:rsidRPr="00521AEB">
        <w:t xml:space="preserve"> This will allow </w:t>
      </w:r>
      <w:r w:rsidR="00054C91" w:rsidRPr="00521AEB">
        <w:t xml:space="preserve">energy staff to </w:t>
      </w:r>
      <w:r w:rsidR="004D6A5E" w:rsidRPr="00521AEB">
        <w:t>complete onboarding</w:t>
      </w:r>
      <w:r w:rsidR="00D81E0F" w:rsidRPr="00521AEB">
        <w:t xml:space="preserve">, training, and planning in 2025 </w:t>
      </w:r>
      <w:r w:rsidR="009244AF">
        <w:t xml:space="preserve">and </w:t>
      </w:r>
      <w:r w:rsidR="00054C91" w:rsidRPr="00521AEB">
        <w:t xml:space="preserve">coordinate with air quality on the Climate Ready Housing </w:t>
      </w:r>
      <w:r w:rsidR="00F409F4" w:rsidRPr="00521AEB">
        <w:t>Initiative</w:t>
      </w:r>
      <w:r w:rsidR="003D6BAB" w:rsidRPr="00521AEB">
        <w:t>.</w:t>
      </w:r>
    </w:p>
    <w:p w14:paraId="323C367D" w14:textId="18EA5875" w:rsidR="0068666D" w:rsidRPr="009D747B" w:rsidRDefault="0068666D" w:rsidP="00D42F98">
      <w:pPr>
        <w:rPr>
          <w:sz w:val="10"/>
          <w:szCs w:val="10"/>
        </w:rPr>
      </w:pPr>
    </w:p>
    <w:tbl>
      <w:tblPr>
        <w:tblStyle w:val="GridTable4-Accent4"/>
        <w:tblW w:w="9985" w:type="dxa"/>
        <w:tblLayout w:type="fixed"/>
        <w:tblLook w:val="04A0" w:firstRow="1" w:lastRow="0" w:firstColumn="1" w:lastColumn="0" w:noHBand="0" w:noVBand="1"/>
      </w:tblPr>
      <w:tblGrid>
        <w:gridCol w:w="7195"/>
        <w:gridCol w:w="2790"/>
      </w:tblGrid>
      <w:tr w:rsidR="006C65F7" w:rsidRPr="006C65F7" w14:paraId="4B915496" w14:textId="77777777" w:rsidTr="000D754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85" w:type="dxa"/>
            <w:gridSpan w:val="2"/>
          </w:tcPr>
          <w:p w14:paraId="7C298A2C" w14:textId="55F3B45A" w:rsidR="006C65F7" w:rsidRPr="006C65F7" w:rsidRDefault="006C65F7" w:rsidP="006C65F7">
            <w:pPr>
              <w:jc w:val="center"/>
              <w:rPr>
                <w:rFonts w:eastAsia="Times New Roman"/>
                <w:b w:val="0"/>
                <w:bCs w:val="0"/>
                <w:color w:val="0D0D0D" w:themeColor="text1" w:themeTint="F2"/>
              </w:rPr>
            </w:pPr>
            <w:r w:rsidRPr="1C953D83">
              <w:rPr>
                <w:rFonts w:eastAsia="Times New Roman"/>
                <w:color w:val="000000" w:themeColor="text1"/>
              </w:rPr>
              <w:t xml:space="preserve">Measure 2: Rooftop, Parking Lot, and </w:t>
            </w:r>
            <w:proofErr w:type="spellStart"/>
            <w:r w:rsidRPr="1C953D83">
              <w:rPr>
                <w:rFonts w:eastAsia="Times New Roman"/>
                <w:color w:val="000000" w:themeColor="text1"/>
              </w:rPr>
              <w:t>MegaPack</w:t>
            </w:r>
            <w:proofErr w:type="spellEnd"/>
            <w:r w:rsidRPr="1C953D83">
              <w:rPr>
                <w:rFonts w:eastAsia="Times New Roman"/>
                <w:color w:val="000000" w:themeColor="text1"/>
              </w:rPr>
              <w:t xml:space="preserve"> Installation CRC</w:t>
            </w:r>
          </w:p>
        </w:tc>
      </w:tr>
      <w:tr w:rsidR="0068666D" w:rsidRPr="006C65F7" w14:paraId="53FC302F"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tcPr>
          <w:p w14:paraId="4BEA49C6" w14:textId="76C76933" w:rsidR="0068666D" w:rsidRPr="006C65F7" w:rsidRDefault="0068666D" w:rsidP="0068666D">
            <w:pPr>
              <w:jc w:val="left"/>
              <w:rPr>
                <w:rFonts w:eastAsia="Times New Roman"/>
                <w:color w:val="000000" w:themeColor="text1"/>
              </w:rPr>
            </w:pPr>
            <w:r w:rsidRPr="59D77E3A">
              <w:rPr>
                <w:rFonts w:eastAsia="Times New Roman"/>
                <w:color w:val="000000" w:themeColor="text1"/>
              </w:rPr>
              <w:t>Tasks</w:t>
            </w:r>
            <w:r w:rsidR="006C65F7" w:rsidRPr="59D77E3A">
              <w:rPr>
                <w:rFonts w:eastAsia="Times New Roman"/>
                <w:color w:val="000000" w:themeColor="text1"/>
              </w:rPr>
              <w:t xml:space="preserve"> and Milestones</w:t>
            </w:r>
          </w:p>
        </w:tc>
        <w:tc>
          <w:tcPr>
            <w:tcW w:w="2790" w:type="dxa"/>
          </w:tcPr>
          <w:p w14:paraId="761D1003" w14:textId="2C25188D" w:rsidR="0068666D" w:rsidRPr="006C65F7" w:rsidRDefault="0068666D" w:rsidP="0068666D">
            <w:pPr>
              <w:jc w:val="left"/>
              <w:cnfStyle w:val="000000100000" w:firstRow="0" w:lastRow="0" w:firstColumn="0" w:lastColumn="0" w:oddVBand="0" w:evenVBand="0" w:oddHBand="1" w:evenHBand="0" w:firstRowFirstColumn="0" w:firstRowLastColumn="0" w:lastRowFirstColumn="0" w:lastRowLastColumn="0"/>
              <w:rPr>
                <w:rFonts w:eastAsia="Times New Roman"/>
                <w:b/>
                <w:bCs/>
                <w:color w:val="000000" w:themeColor="text1"/>
              </w:rPr>
            </w:pPr>
            <w:r w:rsidRPr="269F7C49">
              <w:rPr>
                <w:rFonts w:eastAsia="Times New Roman"/>
                <w:b/>
                <w:bCs/>
                <w:color w:val="000000" w:themeColor="text1"/>
              </w:rPr>
              <w:t>Dates</w:t>
            </w:r>
          </w:p>
        </w:tc>
      </w:tr>
      <w:tr w:rsidR="0068666D" w:rsidRPr="006C65F7" w14:paraId="59D36F6C" w14:textId="77777777" w:rsidTr="000D7541">
        <w:trPr>
          <w:trHeight w:val="260"/>
        </w:trPr>
        <w:tc>
          <w:tcPr>
            <w:cnfStyle w:val="001000000000" w:firstRow="0" w:lastRow="0" w:firstColumn="1" w:lastColumn="0" w:oddVBand="0" w:evenVBand="0" w:oddHBand="0" w:evenHBand="0" w:firstRowFirstColumn="0" w:firstRowLastColumn="0" w:lastRowFirstColumn="0" w:lastRowLastColumn="0"/>
            <w:tcW w:w="7195" w:type="dxa"/>
            <w:hideMark/>
          </w:tcPr>
          <w:p w14:paraId="2166E0BA" w14:textId="55F3B45A" w:rsidR="0068666D" w:rsidRPr="00965854" w:rsidRDefault="00162B86" w:rsidP="00965854">
            <w:pPr>
              <w:jc w:val="left"/>
              <w:rPr>
                <w:rFonts w:eastAsia="Times New Roman"/>
                <w:b w:val="0"/>
                <w:bCs w:val="0"/>
                <w:color w:val="000000"/>
              </w:rPr>
            </w:pPr>
            <w:r>
              <w:rPr>
                <w:rFonts w:eastAsia="Calibri"/>
                <w:b w:val="0"/>
                <w:bCs w:val="0"/>
              </w:rPr>
              <w:t>Semi-Annual</w:t>
            </w:r>
            <w:r w:rsidR="0068666D" w:rsidRPr="5DBD823C">
              <w:rPr>
                <w:rFonts w:eastAsia="Calibri"/>
                <w:b w:val="0"/>
                <w:bCs w:val="0"/>
              </w:rPr>
              <w:t xml:space="preserve"> Performance Reports to EPA</w:t>
            </w:r>
            <w:r w:rsidRPr="5DBD823C">
              <w:rPr>
                <w:rFonts w:eastAsia="Calibri"/>
                <w:b w:val="0"/>
                <w:bCs w:val="0"/>
              </w:rPr>
              <w:t xml:space="preserve"> </w:t>
            </w:r>
          </w:p>
        </w:tc>
        <w:tc>
          <w:tcPr>
            <w:tcW w:w="2790" w:type="dxa"/>
            <w:hideMark/>
          </w:tcPr>
          <w:p w14:paraId="02C7F812" w14:textId="491AB7D0" w:rsidR="0068666D" w:rsidRPr="00965854" w:rsidRDefault="00162B86" w:rsidP="0096585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Pr>
                <w:rFonts w:eastAsia="Calibri"/>
              </w:rPr>
              <w:t>Semi-</w:t>
            </w:r>
            <w:r w:rsidR="0068666D">
              <w:rPr>
                <w:rFonts w:eastAsia="Calibri"/>
              </w:rPr>
              <w:t>annually</w:t>
            </w:r>
            <w:r w:rsidRPr="59D77E3A">
              <w:rPr>
                <w:rFonts w:eastAsia="Calibri"/>
              </w:rPr>
              <w:t xml:space="preserve"> (202</w:t>
            </w:r>
            <w:r>
              <w:rPr>
                <w:rFonts w:eastAsia="Calibri"/>
              </w:rPr>
              <w:t>5</w:t>
            </w:r>
            <w:r w:rsidR="0068666D" w:rsidRPr="59D77E3A">
              <w:rPr>
                <w:rFonts w:eastAsia="Calibri"/>
              </w:rPr>
              <w:t>-2029</w:t>
            </w:r>
            <w:r w:rsidRPr="59D77E3A">
              <w:rPr>
                <w:rFonts w:eastAsia="Calibri"/>
              </w:rPr>
              <w:t>)</w:t>
            </w:r>
          </w:p>
        </w:tc>
      </w:tr>
      <w:tr w:rsidR="0068666D" w:rsidRPr="006C65F7" w14:paraId="08FB1FB5" w14:textId="77777777" w:rsidTr="000D7541">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7195" w:type="dxa"/>
            <w:hideMark/>
          </w:tcPr>
          <w:p w14:paraId="1F666584" w14:textId="55F3B45A"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t>Kick</w:t>
            </w:r>
            <w:r w:rsidR="3C686691" w:rsidRPr="3C686691">
              <w:rPr>
                <w:rFonts w:eastAsia="Times New Roman"/>
                <w:b w:val="0"/>
                <w:bCs w:val="0"/>
                <w:color w:val="000000" w:themeColor="text1"/>
              </w:rPr>
              <w:t>-off</w:t>
            </w:r>
            <w:r w:rsidRPr="6B800478">
              <w:rPr>
                <w:rFonts w:eastAsia="Times New Roman"/>
                <w:b w:val="0"/>
                <w:bCs w:val="0"/>
                <w:color w:val="000000" w:themeColor="text1"/>
              </w:rPr>
              <w:t xml:space="preserve"> Meeting </w:t>
            </w:r>
            <w:r w:rsidR="3C686691" w:rsidRPr="3C686691">
              <w:rPr>
                <w:rFonts w:eastAsia="Times New Roman"/>
                <w:b w:val="0"/>
                <w:bCs w:val="0"/>
                <w:color w:val="000000" w:themeColor="text1"/>
              </w:rPr>
              <w:t>to</w:t>
            </w:r>
            <w:r w:rsidRPr="3C686691">
              <w:rPr>
                <w:rFonts w:eastAsia="Times New Roman"/>
                <w:b w:val="0"/>
                <w:bCs w:val="0"/>
                <w:color w:val="000000" w:themeColor="text1"/>
              </w:rPr>
              <w:t xml:space="preserve"> </w:t>
            </w:r>
            <w:r w:rsidR="3C686691" w:rsidRPr="3C686691">
              <w:rPr>
                <w:rFonts w:eastAsia="Times New Roman"/>
                <w:b w:val="0"/>
                <w:bCs w:val="0"/>
                <w:color w:val="000000" w:themeColor="text1"/>
              </w:rPr>
              <w:t>coordinate</w:t>
            </w:r>
            <w:r w:rsidRPr="6B800478">
              <w:rPr>
                <w:rFonts w:eastAsia="Times New Roman"/>
                <w:b w:val="0"/>
                <w:bCs w:val="0"/>
                <w:color w:val="000000" w:themeColor="text1"/>
              </w:rPr>
              <w:t xml:space="preserve"> between project lead and staff responsible for onboarding staff and coordinating community-based processes. </w:t>
            </w:r>
          </w:p>
        </w:tc>
        <w:tc>
          <w:tcPr>
            <w:tcW w:w="2790" w:type="dxa"/>
            <w:hideMark/>
          </w:tcPr>
          <w:p w14:paraId="36514648" w14:textId="6DA2127A"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4D6C4C38">
              <w:rPr>
                <w:rFonts w:eastAsia="Times New Roman"/>
                <w:color w:val="000000" w:themeColor="text1"/>
              </w:rPr>
              <w:t>Nov, 2024</w:t>
            </w:r>
          </w:p>
        </w:tc>
      </w:tr>
      <w:tr w:rsidR="00A56D3D" w:rsidRPr="006C65F7" w14:paraId="7BC37945" w14:textId="77777777" w:rsidTr="000D7541">
        <w:trPr>
          <w:trHeight w:val="377"/>
        </w:trPr>
        <w:tc>
          <w:tcPr>
            <w:cnfStyle w:val="001000000000" w:firstRow="0" w:lastRow="0" w:firstColumn="1" w:lastColumn="0" w:oddVBand="0" w:evenVBand="0" w:oddHBand="0" w:evenHBand="0" w:firstRowFirstColumn="0" w:firstRowLastColumn="0" w:lastRowFirstColumn="0" w:lastRowLastColumn="0"/>
            <w:tcW w:w="7195" w:type="dxa"/>
          </w:tcPr>
          <w:p w14:paraId="407E6ACC" w14:textId="0D11B553" w:rsidR="00A56D3D" w:rsidRPr="00965854" w:rsidRDefault="00A56D3D">
            <w:pPr>
              <w:jc w:val="left"/>
              <w:rPr>
                <w:rFonts w:eastAsia="Times New Roman"/>
                <w:b w:val="0"/>
                <w:bCs w:val="0"/>
                <w:color w:val="000000" w:themeColor="text1"/>
              </w:rPr>
            </w:pPr>
            <w:r>
              <w:rPr>
                <w:b w:val="0"/>
                <w:bCs w:val="0"/>
              </w:rPr>
              <w:t>Quarterly coordination meetings for Interdepartmental Advisory Committee</w:t>
            </w:r>
          </w:p>
        </w:tc>
        <w:tc>
          <w:tcPr>
            <w:tcW w:w="2790" w:type="dxa"/>
          </w:tcPr>
          <w:p w14:paraId="4CD3FDFC" w14:textId="532320CB" w:rsidR="00A56D3D" w:rsidRPr="4D6C4C38" w:rsidRDefault="00A56D3D">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Pr>
                <w:rFonts w:eastAsia="Times New Roman"/>
                <w:color w:val="000000" w:themeColor="text1"/>
              </w:rPr>
              <w:t>Quarterly FY 2025 Q1 to FY2029, Q4</w:t>
            </w:r>
          </w:p>
        </w:tc>
      </w:tr>
      <w:tr w:rsidR="0068666D" w:rsidRPr="006C65F7" w14:paraId="2E09F599"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24FC14CF" w14:textId="6B97C308"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t>Process grant award and set up budgets</w:t>
            </w:r>
          </w:p>
        </w:tc>
        <w:tc>
          <w:tcPr>
            <w:tcW w:w="2790" w:type="dxa"/>
            <w:hideMark/>
          </w:tcPr>
          <w:p w14:paraId="75B7098F" w14:textId="1D007E69"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Nov. – Dec. 2024</w:t>
            </w:r>
          </w:p>
        </w:tc>
      </w:tr>
      <w:tr w:rsidR="0068666D" w:rsidRPr="006C65F7" w14:paraId="11C4CF6A"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tcPr>
          <w:p w14:paraId="2839D123" w14:textId="3A41234C" w:rsidR="00185FDF" w:rsidRPr="00965854" w:rsidRDefault="00185FDF" w:rsidP="00185FDF">
            <w:pPr>
              <w:jc w:val="left"/>
              <w:rPr>
                <w:rFonts w:eastAsia="Times New Roman"/>
                <w:b w:val="0"/>
                <w:bCs w:val="0"/>
                <w:color w:val="000000"/>
              </w:rPr>
            </w:pPr>
            <w:r w:rsidRPr="269F7C49">
              <w:rPr>
                <w:rFonts w:eastAsia="Times New Roman"/>
                <w:b w:val="0"/>
                <w:bCs w:val="0"/>
                <w:color w:val="000000" w:themeColor="text1"/>
              </w:rPr>
              <w:t>Initiate Community Outreach and Engagement Process</w:t>
            </w:r>
          </w:p>
        </w:tc>
        <w:tc>
          <w:tcPr>
            <w:tcW w:w="2790" w:type="dxa"/>
          </w:tcPr>
          <w:p w14:paraId="4D18F0E0" w14:textId="2FF4D0A3" w:rsidR="0068666D" w:rsidRPr="00965854" w:rsidRDefault="0068666D" w:rsidP="6B38CC28">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6B38CC28">
              <w:rPr>
                <w:rFonts w:eastAsia="Times New Roman"/>
                <w:color w:val="000000" w:themeColor="text1"/>
              </w:rPr>
              <w:t>Jan. 2024</w:t>
            </w:r>
          </w:p>
        </w:tc>
      </w:tr>
      <w:tr w:rsidR="0068666D" w:rsidRPr="006C65F7" w14:paraId="7B0A8AC2" w14:textId="77777777" w:rsidTr="000D7541">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7195" w:type="dxa"/>
            <w:hideMark/>
          </w:tcPr>
          <w:p w14:paraId="4F1FBA2F" w14:textId="4B95AE77"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lastRenderedPageBreak/>
              <w:t>Write Job Descriptions, Advertise Job, and Interview Applicants, and hire</w:t>
            </w:r>
          </w:p>
        </w:tc>
        <w:tc>
          <w:tcPr>
            <w:tcW w:w="2790" w:type="dxa"/>
            <w:hideMark/>
          </w:tcPr>
          <w:p w14:paraId="0F36817B" w14:textId="0DBA0D09"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Nov. 2024 – Feb. 2025</w:t>
            </w:r>
          </w:p>
        </w:tc>
      </w:tr>
      <w:tr w:rsidR="0068666D" w:rsidRPr="006C65F7" w14:paraId="0C258F29"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5E7A28C4" w14:textId="060218B1" w:rsidR="0068666D" w:rsidRPr="00965854" w:rsidRDefault="0068666D" w:rsidP="00965854">
            <w:pPr>
              <w:jc w:val="left"/>
              <w:rPr>
                <w:rFonts w:eastAsia="Times New Roman"/>
                <w:b w:val="0"/>
                <w:bCs w:val="0"/>
                <w:color w:val="000000"/>
              </w:rPr>
            </w:pPr>
            <w:r w:rsidRPr="269F7C49">
              <w:rPr>
                <w:rFonts w:eastAsia="Times New Roman"/>
                <w:b w:val="0"/>
                <w:bCs w:val="0"/>
                <w:color w:val="000000" w:themeColor="text1"/>
              </w:rPr>
              <w:t>Employee Onboarding</w:t>
            </w:r>
          </w:p>
        </w:tc>
        <w:tc>
          <w:tcPr>
            <w:tcW w:w="2790" w:type="dxa"/>
            <w:hideMark/>
          </w:tcPr>
          <w:p w14:paraId="0F7ABD73" w14:textId="249B535D" w:rsidR="0068666D" w:rsidRPr="00965854" w:rsidRDefault="0068666D" w:rsidP="0096585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March 2025</w:t>
            </w:r>
          </w:p>
        </w:tc>
      </w:tr>
      <w:tr w:rsidR="0068666D" w:rsidRPr="006C65F7" w14:paraId="65EDA0F3" w14:textId="77777777" w:rsidTr="000D7541">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7195" w:type="dxa"/>
            <w:hideMark/>
          </w:tcPr>
          <w:p w14:paraId="17F1D3D7" w14:textId="4B0D599C"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t>Energy Coordinator drafts RFPs and serves as owner’s representative</w:t>
            </w:r>
          </w:p>
        </w:tc>
        <w:tc>
          <w:tcPr>
            <w:tcW w:w="2790" w:type="dxa"/>
            <w:hideMark/>
          </w:tcPr>
          <w:p w14:paraId="33589E92" w14:textId="0A3B3390"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April 2025</w:t>
            </w:r>
          </w:p>
        </w:tc>
      </w:tr>
      <w:tr w:rsidR="0068666D" w:rsidRPr="006C65F7" w14:paraId="175C53E3"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0CB00311" w14:textId="510721AB"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t>Publish and award RFP</w:t>
            </w:r>
          </w:p>
        </w:tc>
        <w:tc>
          <w:tcPr>
            <w:tcW w:w="2790" w:type="dxa"/>
            <w:hideMark/>
          </w:tcPr>
          <w:p w14:paraId="5772621D" w14:textId="5005C8A6" w:rsidR="0068666D" w:rsidRPr="00965854" w:rsidRDefault="0068666D" w:rsidP="0096585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April 2025</w:t>
            </w:r>
          </w:p>
        </w:tc>
      </w:tr>
      <w:tr w:rsidR="0068666D" w:rsidRPr="006C65F7" w14:paraId="4EA48285"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4C0AF57E" w14:textId="3EBB8C0F"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t>Contractor presents preliminary designs</w:t>
            </w:r>
          </w:p>
        </w:tc>
        <w:tc>
          <w:tcPr>
            <w:tcW w:w="2790" w:type="dxa"/>
            <w:hideMark/>
          </w:tcPr>
          <w:p w14:paraId="5B78CE4B" w14:textId="1084BD82"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May 2025</w:t>
            </w:r>
          </w:p>
        </w:tc>
      </w:tr>
      <w:tr w:rsidR="0068666D" w:rsidRPr="006C65F7" w14:paraId="5F56B373"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183000F6" w14:textId="136E89CC"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t>Tribe approves designs</w:t>
            </w:r>
          </w:p>
        </w:tc>
        <w:tc>
          <w:tcPr>
            <w:tcW w:w="2790" w:type="dxa"/>
            <w:hideMark/>
          </w:tcPr>
          <w:p w14:paraId="04A18C47" w14:textId="634A1DE1" w:rsidR="0068666D" w:rsidRPr="00965854" w:rsidRDefault="0068666D" w:rsidP="0096585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June 2025</w:t>
            </w:r>
          </w:p>
        </w:tc>
      </w:tr>
      <w:tr w:rsidR="0068666D" w:rsidRPr="006C65F7" w14:paraId="5ED25AAD"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1C2F2589" w14:textId="37957131"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t>Contractor completes final designs</w:t>
            </w:r>
          </w:p>
        </w:tc>
        <w:tc>
          <w:tcPr>
            <w:tcW w:w="2790" w:type="dxa"/>
            <w:hideMark/>
          </w:tcPr>
          <w:p w14:paraId="57BFBBAE" w14:textId="1C111663"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July 2025</w:t>
            </w:r>
          </w:p>
        </w:tc>
      </w:tr>
      <w:tr w:rsidR="0068666D" w:rsidRPr="006C65F7" w14:paraId="3CF96D4E"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46ED7504" w14:textId="55F3B45A" w:rsidR="0068666D" w:rsidRPr="00965854" w:rsidRDefault="0068666D" w:rsidP="00965854">
            <w:pPr>
              <w:jc w:val="left"/>
              <w:rPr>
                <w:rFonts w:eastAsia="Times New Roman"/>
                <w:b w:val="0"/>
                <w:bCs w:val="0"/>
                <w:color w:val="000000"/>
              </w:rPr>
            </w:pPr>
            <w:r w:rsidRPr="6B800478">
              <w:rPr>
                <w:rFonts w:eastAsia="Times New Roman"/>
                <w:b w:val="0"/>
                <w:bCs w:val="0"/>
                <w:color w:val="000000" w:themeColor="text1"/>
              </w:rPr>
              <w:t>Third</w:t>
            </w:r>
            <w:r w:rsidR="2B5E7FD4" w:rsidRPr="5A6A3521">
              <w:rPr>
                <w:rFonts w:eastAsia="Times New Roman"/>
                <w:b w:val="0"/>
                <w:bCs w:val="0"/>
                <w:color w:val="000000" w:themeColor="text1"/>
              </w:rPr>
              <w:t>-</w:t>
            </w:r>
            <w:r w:rsidRPr="6B800478">
              <w:rPr>
                <w:rFonts w:eastAsia="Times New Roman"/>
                <w:b w:val="0"/>
                <w:bCs w:val="0"/>
                <w:color w:val="000000" w:themeColor="text1"/>
              </w:rPr>
              <w:t>party engineer certifies final designs</w:t>
            </w:r>
          </w:p>
        </w:tc>
        <w:tc>
          <w:tcPr>
            <w:tcW w:w="2790" w:type="dxa"/>
            <w:hideMark/>
          </w:tcPr>
          <w:p w14:paraId="1EAEEFF3" w14:textId="6CD707AB" w:rsidR="0068666D" w:rsidRPr="00965854" w:rsidRDefault="0068666D" w:rsidP="0096585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August 2025</w:t>
            </w:r>
          </w:p>
        </w:tc>
      </w:tr>
      <w:tr w:rsidR="0068666D" w:rsidRPr="006C65F7" w14:paraId="563B7F30" w14:textId="77777777" w:rsidTr="000D7541">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7195" w:type="dxa"/>
            <w:hideMark/>
          </w:tcPr>
          <w:p w14:paraId="363E69D7" w14:textId="62CAF02C" w:rsidR="0068666D" w:rsidRPr="00965854" w:rsidRDefault="0068666D" w:rsidP="00965854">
            <w:pPr>
              <w:jc w:val="left"/>
              <w:rPr>
                <w:rFonts w:eastAsia="Times New Roman"/>
                <w:b w:val="0"/>
                <w:bCs w:val="0"/>
                <w:color w:val="000000" w:themeColor="text1"/>
              </w:rPr>
            </w:pPr>
            <w:r w:rsidRPr="6B800478">
              <w:rPr>
                <w:rFonts w:eastAsia="Times New Roman"/>
                <w:b w:val="0"/>
                <w:bCs w:val="0"/>
                <w:color w:val="000000" w:themeColor="text1"/>
              </w:rPr>
              <w:t>Order Long Lead Items (</w:t>
            </w:r>
            <w:proofErr w:type="gramStart"/>
            <w:r w:rsidRPr="6B800478">
              <w:rPr>
                <w:rFonts w:eastAsia="Times New Roman"/>
                <w:b w:val="0"/>
                <w:bCs w:val="0"/>
                <w:color w:val="000000" w:themeColor="text1"/>
              </w:rPr>
              <w:t>6 month</w:t>
            </w:r>
            <w:proofErr w:type="gramEnd"/>
            <w:r w:rsidRPr="6B800478">
              <w:rPr>
                <w:rFonts w:eastAsia="Times New Roman"/>
                <w:b w:val="0"/>
                <w:bCs w:val="0"/>
                <w:color w:val="000000" w:themeColor="text1"/>
              </w:rPr>
              <w:t xml:space="preserve"> buffer)</w:t>
            </w:r>
          </w:p>
          <w:p w14:paraId="47E32187" w14:textId="013AEEB1" w:rsidR="0068666D" w:rsidRPr="00965854" w:rsidRDefault="0068666D" w:rsidP="00965854">
            <w:pPr>
              <w:jc w:val="left"/>
              <w:rPr>
                <w:rFonts w:eastAsia="Times New Roman"/>
                <w:b w:val="0"/>
                <w:bCs w:val="0"/>
                <w:color w:val="000000"/>
              </w:rPr>
            </w:pPr>
          </w:p>
        </w:tc>
        <w:tc>
          <w:tcPr>
            <w:tcW w:w="2790" w:type="dxa"/>
            <w:hideMark/>
          </w:tcPr>
          <w:p w14:paraId="6F8A09DD" w14:textId="508F0127"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August 2025</w:t>
            </w:r>
          </w:p>
        </w:tc>
      </w:tr>
      <w:tr w:rsidR="0068666D" w:rsidRPr="006C65F7" w14:paraId="694D9597"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438B3B9E" w14:textId="07709523" w:rsidR="0068666D" w:rsidRPr="00965854" w:rsidRDefault="0068666D" w:rsidP="00965854">
            <w:pPr>
              <w:jc w:val="left"/>
              <w:rPr>
                <w:rFonts w:eastAsia="Times New Roman"/>
                <w:b w:val="0"/>
                <w:bCs w:val="0"/>
                <w:color w:val="000000"/>
              </w:rPr>
            </w:pPr>
            <w:r w:rsidRPr="269F7C49">
              <w:rPr>
                <w:rFonts w:eastAsia="Times New Roman"/>
                <w:b w:val="0"/>
                <w:bCs w:val="0"/>
                <w:color w:val="000000" w:themeColor="text1"/>
              </w:rPr>
              <w:t>Permitting</w:t>
            </w:r>
          </w:p>
        </w:tc>
        <w:tc>
          <w:tcPr>
            <w:tcW w:w="2790" w:type="dxa"/>
            <w:hideMark/>
          </w:tcPr>
          <w:p w14:paraId="4F7AEB72" w14:textId="66D767EB" w:rsidR="0068666D" w:rsidRPr="00965854" w:rsidRDefault="0068666D" w:rsidP="0096585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August 2025</w:t>
            </w:r>
          </w:p>
        </w:tc>
      </w:tr>
      <w:tr w:rsidR="0068666D" w:rsidRPr="006C65F7" w14:paraId="7416D5E6"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hideMark/>
          </w:tcPr>
          <w:p w14:paraId="6070BC5D" w14:textId="31782DA1" w:rsidR="0068666D" w:rsidRPr="00965854" w:rsidRDefault="0068666D" w:rsidP="00965854">
            <w:pPr>
              <w:jc w:val="left"/>
              <w:rPr>
                <w:rFonts w:eastAsia="Times New Roman"/>
                <w:b w:val="0"/>
                <w:bCs w:val="0"/>
                <w:color w:val="000000"/>
              </w:rPr>
            </w:pPr>
            <w:r w:rsidRPr="269F7C49">
              <w:rPr>
                <w:rFonts w:eastAsia="Times New Roman"/>
                <w:b w:val="0"/>
                <w:bCs w:val="0"/>
                <w:color w:val="000000" w:themeColor="text1"/>
              </w:rPr>
              <w:t>Contractor Install Phase I: Rooftop Solar</w:t>
            </w:r>
          </w:p>
        </w:tc>
        <w:tc>
          <w:tcPr>
            <w:tcW w:w="2790" w:type="dxa"/>
            <w:hideMark/>
          </w:tcPr>
          <w:p w14:paraId="5FF714F3" w14:textId="44F465E8"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Sept. – Nov. 2025</w:t>
            </w:r>
          </w:p>
        </w:tc>
      </w:tr>
      <w:tr w:rsidR="0068666D" w:rsidRPr="006C65F7" w14:paraId="4843DADC"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tcPr>
          <w:p w14:paraId="7EBA261B" w14:textId="65B79747" w:rsidR="0068666D" w:rsidRPr="00965854" w:rsidRDefault="0068666D" w:rsidP="00965854">
            <w:pPr>
              <w:jc w:val="left"/>
              <w:rPr>
                <w:rFonts w:eastAsia="Times New Roman"/>
                <w:b w:val="0"/>
                <w:bCs w:val="0"/>
                <w:color w:val="000000" w:themeColor="text1"/>
              </w:rPr>
            </w:pPr>
            <w:r w:rsidRPr="6B800478">
              <w:rPr>
                <w:rFonts w:eastAsia="Times New Roman"/>
                <w:b w:val="0"/>
                <w:bCs w:val="0"/>
                <w:color w:val="000000" w:themeColor="text1"/>
              </w:rPr>
              <w:t>Subcontractor completes electrical upgrades for Megapacks</w:t>
            </w:r>
          </w:p>
        </w:tc>
        <w:tc>
          <w:tcPr>
            <w:tcW w:w="2790" w:type="dxa"/>
          </w:tcPr>
          <w:p w14:paraId="4654DA89" w14:textId="733F3923" w:rsidR="0068666D" w:rsidRPr="00965854" w:rsidRDefault="004A3C19" w:rsidP="0096585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59D77E3A">
              <w:rPr>
                <w:rFonts w:eastAsia="Times New Roman"/>
                <w:color w:val="000000" w:themeColor="text1"/>
              </w:rPr>
              <w:t>Summer 2026</w:t>
            </w:r>
          </w:p>
        </w:tc>
      </w:tr>
      <w:tr w:rsidR="0068666D" w:rsidRPr="006C65F7" w14:paraId="7FE18801"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tcPr>
          <w:p w14:paraId="463967E7" w14:textId="4CE73E22" w:rsidR="0068666D" w:rsidRPr="00965854" w:rsidRDefault="0068666D" w:rsidP="00965854">
            <w:pPr>
              <w:jc w:val="left"/>
              <w:rPr>
                <w:rFonts w:eastAsia="Times New Roman"/>
                <w:b w:val="0"/>
                <w:bCs w:val="0"/>
                <w:color w:val="000000" w:themeColor="text1"/>
              </w:rPr>
            </w:pPr>
            <w:r w:rsidRPr="269F7C49">
              <w:rPr>
                <w:rFonts w:eastAsia="Times New Roman"/>
                <w:b w:val="0"/>
                <w:bCs w:val="0"/>
                <w:color w:val="000000" w:themeColor="text1"/>
              </w:rPr>
              <w:t>Contractor Install Phase II: Parking Lot Array, Section 1</w:t>
            </w:r>
          </w:p>
        </w:tc>
        <w:tc>
          <w:tcPr>
            <w:tcW w:w="2790" w:type="dxa"/>
          </w:tcPr>
          <w:p w14:paraId="2353EE13" w14:textId="437F190C"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510C41BC">
              <w:rPr>
                <w:rFonts w:eastAsia="Times New Roman"/>
                <w:color w:val="000000" w:themeColor="text1"/>
              </w:rPr>
              <w:t>Spring/Summer 2026</w:t>
            </w:r>
          </w:p>
        </w:tc>
      </w:tr>
      <w:tr w:rsidR="009F2D76" w:rsidRPr="006C65F7" w14:paraId="240609A5"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tcPr>
          <w:p w14:paraId="7497EB4E" w14:textId="72B3D741" w:rsidR="009F2D76" w:rsidRPr="009F2D76" w:rsidRDefault="009F2D76">
            <w:pPr>
              <w:jc w:val="left"/>
              <w:rPr>
                <w:rFonts w:eastAsia="Times New Roman"/>
                <w:b w:val="0"/>
                <w:bCs w:val="0"/>
                <w:color w:val="000000" w:themeColor="text1"/>
              </w:rPr>
            </w:pPr>
            <w:r w:rsidRPr="269F7C49">
              <w:rPr>
                <w:rFonts w:eastAsia="Times New Roman"/>
                <w:b w:val="0"/>
                <w:bCs w:val="0"/>
                <w:color w:val="000000" w:themeColor="text1"/>
              </w:rPr>
              <w:t>First Megapack Installed</w:t>
            </w:r>
          </w:p>
        </w:tc>
        <w:tc>
          <w:tcPr>
            <w:tcW w:w="2790" w:type="dxa"/>
          </w:tcPr>
          <w:p w14:paraId="032B025B" w14:textId="49B02798" w:rsidR="009F2D76" w:rsidRPr="00965854" w:rsidRDefault="009F2D76">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59D77E3A">
              <w:rPr>
                <w:rFonts w:eastAsia="Times New Roman"/>
                <w:color w:val="000000" w:themeColor="text1"/>
              </w:rPr>
              <w:t>September 2026</w:t>
            </w:r>
          </w:p>
        </w:tc>
      </w:tr>
      <w:tr w:rsidR="0068666D" w:rsidRPr="006C65F7" w14:paraId="1116B2D1"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tcPr>
          <w:p w14:paraId="04172D03" w14:textId="48C7F582" w:rsidR="0068666D" w:rsidRPr="00965854" w:rsidRDefault="0068666D" w:rsidP="00965854">
            <w:pPr>
              <w:jc w:val="left"/>
              <w:rPr>
                <w:rFonts w:eastAsia="Times New Roman"/>
                <w:b w:val="0"/>
                <w:bCs w:val="0"/>
                <w:color w:val="000000" w:themeColor="text1"/>
              </w:rPr>
            </w:pPr>
            <w:r w:rsidRPr="269F7C49">
              <w:rPr>
                <w:rFonts w:eastAsia="Times New Roman"/>
                <w:b w:val="0"/>
                <w:bCs w:val="0"/>
                <w:color w:val="000000" w:themeColor="text1"/>
              </w:rPr>
              <w:t>Contractor Install Phase II: Parking Lot Array, Section 2</w:t>
            </w:r>
          </w:p>
        </w:tc>
        <w:tc>
          <w:tcPr>
            <w:tcW w:w="2790" w:type="dxa"/>
          </w:tcPr>
          <w:p w14:paraId="08267441" w14:textId="75CE5955"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510C41BC">
              <w:rPr>
                <w:rFonts w:eastAsia="Times New Roman"/>
                <w:color w:val="000000" w:themeColor="text1"/>
              </w:rPr>
              <w:t>Spring/Summer 2027</w:t>
            </w:r>
          </w:p>
        </w:tc>
      </w:tr>
      <w:tr w:rsidR="0068666D" w:rsidRPr="006C65F7" w14:paraId="7CCF1A59"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tcPr>
          <w:p w14:paraId="051B81C7" w14:textId="6840AE44" w:rsidR="0068666D" w:rsidRPr="00965854" w:rsidRDefault="0068666D" w:rsidP="00965854">
            <w:pPr>
              <w:jc w:val="left"/>
              <w:rPr>
                <w:rFonts w:eastAsia="Times New Roman"/>
                <w:b w:val="0"/>
                <w:bCs w:val="0"/>
                <w:color w:val="000000" w:themeColor="text1"/>
              </w:rPr>
            </w:pPr>
            <w:r w:rsidRPr="269F7C49">
              <w:rPr>
                <w:rFonts w:eastAsia="Times New Roman"/>
                <w:b w:val="0"/>
                <w:bCs w:val="0"/>
                <w:color w:val="000000" w:themeColor="text1"/>
              </w:rPr>
              <w:t>Contractor Install Phase II: Parking Lot Array, Section 3</w:t>
            </w:r>
          </w:p>
        </w:tc>
        <w:tc>
          <w:tcPr>
            <w:tcW w:w="2790" w:type="dxa"/>
          </w:tcPr>
          <w:p w14:paraId="0B4E6026" w14:textId="1EB45A94" w:rsidR="0068666D" w:rsidRPr="00965854" w:rsidRDefault="0068666D" w:rsidP="0096585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510C41BC">
              <w:rPr>
                <w:rFonts w:eastAsia="Times New Roman"/>
                <w:color w:val="000000" w:themeColor="text1"/>
              </w:rPr>
              <w:t>Spring/Summer 2028</w:t>
            </w:r>
          </w:p>
        </w:tc>
      </w:tr>
      <w:tr w:rsidR="0068666D" w:rsidRPr="006C65F7" w14:paraId="37DD194D"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tcPr>
          <w:p w14:paraId="2EE2D4FC" w14:textId="6E9B844A" w:rsidR="0068666D" w:rsidRPr="00965854" w:rsidRDefault="0068666D" w:rsidP="00965854">
            <w:pPr>
              <w:jc w:val="left"/>
              <w:rPr>
                <w:rFonts w:eastAsia="Times New Roman"/>
                <w:b w:val="0"/>
                <w:bCs w:val="0"/>
                <w:color w:val="000000" w:themeColor="text1"/>
              </w:rPr>
            </w:pPr>
            <w:r w:rsidRPr="269F7C49">
              <w:rPr>
                <w:rFonts w:eastAsia="Times New Roman"/>
                <w:b w:val="0"/>
                <w:bCs w:val="0"/>
                <w:color w:val="000000" w:themeColor="text1"/>
              </w:rPr>
              <w:t>Contractor Install Phase II: Parking Lot Array, Section 4</w:t>
            </w:r>
          </w:p>
        </w:tc>
        <w:tc>
          <w:tcPr>
            <w:tcW w:w="2790" w:type="dxa"/>
          </w:tcPr>
          <w:p w14:paraId="4F119B04" w14:textId="7C49B232" w:rsidR="0068666D" w:rsidRPr="00965854" w:rsidRDefault="0068666D" w:rsidP="00965854">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510C41BC">
              <w:rPr>
                <w:rFonts w:eastAsia="Times New Roman"/>
                <w:color w:val="000000" w:themeColor="text1"/>
              </w:rPr>
              <w:t>Spring/Summer 2029</w:t>
            </w:r>
          </w:p>
        </w:tc>
      </w:tr>
      <w:tr w:rsidR="009F2D76" w:rsidRPr="006C65F7" w14:paraId="62FC7BA6"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tcPr>
          <w:p w14:paraId="7A0B95DE" w14:textId="3991EB3C" w:rsidR="009F2D76" w:rsidRPr="009F2D76" w:rsidRDefault="009F2D76">
            <w:pPr>
              <w:jc w:val="left"/>
              <w:rPr>
                <w:rFonts w:eastAsia="Times New Roman"/>
                <w:b w:val="0"/>
                <w:bCs w:val="0"/>
                <w:color w:val="000000" w:themeColor="text1"/>
              </w:rPr>
            </w:pPr>
            <w:r w:rsidRPr="269F7C49">
              <w:rPr>
                <w:rFonts w:eastAsia="Times New Roman"/>
                <w:b w:val="0"/>
                <w:bCs w:val="0"/>
                <w:color w:val="000000" w:themeColor="text1"/>
              </w:rPr>
              <w:t>Second Megapack Installed</w:t>
            </w:r>
          </w:p>
        </w:tc>
        <w:tc>
          <w:tcPr>
            <w:tcW w:w="2790" w:type="dxa"/>
          </w:tcPr>
          <w:p w14:paraId="29815DE9" w14:textId="7E61662F" w:rsidR="009F2D76" w:rsidRPr="00965854" w:rsidRDefault="009F2D76">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59D77E3A">
              <w:rPr>
                <w:rFonts w:eastAsia="Times New Roman"/>
                <w:color w:val="000000" w:themeColor="text1"/>
              </w:rPr>
              <w:t>August 2029</w:t>
            </w:r>
          </w:p>
        </w:tc>
      </w:tr>
      <w:tr w:rsidR="00716E78" w:rsidRPr="006C65F7" w14:paraId="309E5430"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195" w:type="dxa"/>
          </w:tcPr>
          <w:p w14:paraId="70129662" w14:textId="55F3B45A" w:rsidR="00716E78" w:rsidRDefault="00716E78" w:rsidP="0068666D">
            <w:pPr>
              <w:jc w:val="left"/>
              <w:rPr>
                <w:rFonts w:eastAsia="Times New Roman"/>
                <w:b w:val="0"/>
                <w:bCs w:val="0"/>
                <w:color w:val="000000" w:themeColor="text1"/>
              </w:rPr>
            </w:pPr>
            <w:r w:rsidRPr="6B800478">
              <w:rPr>
                <w:rFonts w:eastAsia="Times New Roman"/>
                <w:b w:val="0"/>
                <w:bCs w:val="0"/>
                <w:color w:val="000000" w:themeColor="text1"/>
              </w:rPr>
              <w:t xml:space="preserve">Parking lot arrays will </w:t>
            </w:r>
            <w:r w:rsidR="3BD61236" w:rsidRPr="529812D0">
              <w:rPr>
                <w:rFonts w:eastAsia="Times New Roman"/>
                <w:b w:val="0"/>
                <w:bCs w:val="0"/>
                <w:color w:val="000000" w:themeColor="text1"/>
              </w:rPr>
              <w:t xml:space="preserve">be </w:t>
            </w:r>
            <w:r w:rsidR="4069119C" w:rsidRPr="6B800478">
              <w:rPr>
                <w:rFonts w:eastAsia="Times New Roman"/>
                <w:b w:val="0"/>
                <w:bCs w:val="0"/>
                <w:color w:val="000000" w:themeColor="text1"/>
              </w:rPr>
              <w:t>tested</w:t>
            </w:r>
            <w:r w:rsidRPr="5A6A3521">
              <w:rPr>
                <w:rFonts w:eastAsia="Times New Roman"/>
                <w:b w:val="0"/>
                <w:bCs w:val="0"/>
                <w:color w:val="000000" w:themeColor="text1"/>
              </w:rPr>
              <w:t xml:space="preserve"> </w:t>
            </w:r>
            <w:r w:rsidR="56DA2CF2" w:rsidRPr="5A6A3521">
              <w:rPr>
                <w:rFonts w:eastAsia="Times New Roman"/>
                <w:b w:val="0"/>
                <w:bCs w:val="0"/>
                <w:color w:val="000000" w:themeColor="text1"/>
              </w:rPr>
              <w:t xml:space="preserve">and </w:t>
            </w:r>
            <w:r w:rsidRPr="6B800478">
              <w:rPr>
                <w:rFonts w:eastAsia="Times New Roman"/>
                <w:b w:val="0"/>
                <w:bCs w:val="0"/>
                <w:color w:val="000000" w:themeColor="text1"/>
              </w:rPr>
              <w:t>inspected,</w:t>
            </w:r>
            <w:r w:rsidR="00D37287" w:rsidRPr="6B800478">
              <w:rPr>
                <w:rFonts w:eastAsia="Times New Roman"/>
                <w:b w:val="0"/>
                <w:bCs w:val="0"/>
                <w:color w:val="000000" w:themeColor="text1"/>
              </w:rPr>
              <w:t xml:space="preserve"> then</w:t>
            </w:r>
            <w:r w:rsidRPr="6B800478">
              <w:rPr>
                <w:rFonts w:eastAsia="Times New Roman"/>
                <w:b w:val="0"/>
                <w:bCs w:val="0"/>
                <w:color w:val="000000" w:themeColor="text1"/>
              </w:rPr>
              <w:t xml:space="preserve"> connected to </w:t>
            </w:r>
            <w:r w:rsidR="56DA2CF2" w:rsidRPr="5A6A3521">
              <w:rPr>
                <w:rFonts w:eastAsia="Times New Roman"/>
                <w:b w:val="0"/>
                <w:bCs w:val="0"/>
                <w:color w:val="000000" w:themeColor="text1"/>
              </w:rPr>
              <w:t>inverters</w:t>
            </w:r>
            <w:r w:rsidRPr="6B800478">
              <w:rPr>
                <w:rFonts w:eastAsia="Times New Roman"/>
                <w:b w:val="0"/>
                <w:bCs w:val="0"/>
                <w:color w:val="000000" w:themeColor="text1"/>
              </w:rPr>
              <w:t xml:space="preserve"> and the grid, and </w:t>
            </w:r>
            <w:r w:rsidR="56DA2CF2" w:rsidRPr="5A6A3521">
              <w:rPr>
                <w:rFonts w:eastAsia="Times New Roman"/>
                <w:b w:val="0"/>
                <w:bCs w:val="0"/>
                <w:color w:val="000000" w:themeColor="text1"/>
              </w:rPr>
              <w:t xml:space="preserve">will </w:t>
            </w:r>
            <w:r w:rsidR="00D37287" w:rsidRPr="6B800478">
              <w:rPr>
                <w:rFonts w:eastAsia="Times New Roman"/>
                <w:b w:val="0"/>
                <w:bCs w:val="0"/>
                <w:color w:val="000000" w:themeColor="text1"/>
              </w:rPr>
              <w:t xml:space="preserve">be </w:t>
            </w:r>
            <w:r w:rsidRPr="6B800478">
              <w:rPr>
                <w:rFonts w:eastAsia="Times New Roman"/>
                <w:b w:val="0"/>
                <w:bCs w:val="0"/>
                <w:color w:val="000000" w:themeColor="text1"/>
              </w:rPr>
              <w:t xml:space="preserve">operational after each section is constructed. </w:t>
            </w:r>
          </w:p>
        </w:tc>
        <w:tc>
          <w:tcPr>
            <w:tcW w:w="2790" w:type="dxa"/>
          </w:tcPr>
          <w:p w14:paraId="142027AA" w14:textId="74C41E0E" w:rsidR="00716E78" w:rsidRPr="006C65F7" w:rsidRDefault="008375B4" w:rsidP="0068666D">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59D77E3A">
              <w:rPr>
                <w:rFonts w:eastAsia="Times New Roman"/>
                <w:color w:val="000000" w:themeColor="text1"/>
              </w:rPr>
              <w:t>End of Construction period 2026-2029</w:t>
            </w:r>
          </w:p>
        </w:tc>
      </w:tr>
      <w:tr w:rsidR="0068666D" w:rsidRPr="006C65F7" w14:paraId="2EF6ED5E"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195" w:type="dxa"/>
          </w:tcPr>
          <w:p w14:paraId="2AE2C14F" w14:textId="13268136" w:rsidR="0068666D" w:rsidRPr="006C65F7" w:rsidRDefault="00D37287" w:rsidP="0068666D">
            <w:pPr>
              <w:jc w:val="left"/>
              <w:rPr>
                <w:rFonts w:eastAsia="Times New Roman"/>
                <w:b w:val="0"/>
                <w:bCs w:val="0"/>
                <w:color w:val="000000" w:themeColor="text1"/>
              </w:rPr>
            </w:pPr>
            <w:r w:rsidRPr="269F7C49">
              <w:rPr>
                <w:rFonts w:eastAsia="Times New Roman"/>
                <w:b w:val="0"/>
                <w:bCs w:val="0"/>
                <w:color w:val="000000" w:themeColor="text1"/>
              </w:rPr>
              <w:t>Final Inspection of Project and Final Reports Completed</w:t>
            </w:r>
          </w:p>
        </w:tc>
        <w:tc>
          <w:tcPr>
            <w:tcW w:w="2790" w:type="dxa"/>
          </w:tcPr>
          <w:p w14:paraId="581EC1A0" w14:textId="68CC9A0C" w:rsidR="0068666D" w:rsidRPr="006C65F7" w:rsidRDefault="00162B86" w:rsidP="0068666D">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Pr>
                <w:rFonts w:eastAsia="Calibri"/>
              </w:rPr>
              <w:t>W</w:t>
            </w:r>
            <w:r w:rsidRPr="06DF21A9">
              <w:rPr>
                <w:rFonts w:eastAsia="Calibri"/>
              </w:rPr>
              <w:t>ithin 120 days after the end of the project period</w:t>
            </w:r>
          </w:p>
        </w:tc>
      </w:tr>
    </w:tbl>
    <w:p w14:paraId="45625C34" w14:textId="37FF3BDA" w:rsidR="00C02E04" w:rsidRPr="00C226C3" w:rsidRDefault="00C02E04" w:rsidP="00D42F98">
      <w:pPr>
        <w:rPr>
          <w:sz w:val="10"/>
          <w:szCs w:val="10"/>
        </w:rPr>
      </w:pPr>
    </w:p>
    <w:p w14:paraId="1AF4CE40" w14:textId="67076408" w:rsidR="007149B4" w:rsidRDefault="007149B4" w:rsidP="007F047C">
      <w:pPr>
        <w:pStyle w:val="Heading4"/>
      </w:pPr>
      <w:r>
        <w:t>Joseph Oregon Fisheries Office</w:t>
      </w:r>
      <w:r w:rsidR="007F2B63">
        <w:t xml:space="preserve"> Remote Resiliency Center</w:t>
      </w:r>
      <w:r>
        <w:t>:</w:t>
      </w:r>
    </w:p>
    <w:p w14:paraId="25A3F390" w14:textId="043997A2" w:rsidR="00E67D60" w:rsidRDefault="00E67D60" w:rsidP="00FB2667">
      <w:r>
        <w:t>The Nez Perce Tribe’s Jos</w:t>
      </w:r>
      <w:r w:rsidR="2C8B0960">
        <w:t>e</w:t>
      </w:r>
      <w:r>
        <w:t xml:space="preserve">ph Field Office (JFO) </w:t>
      </w:r>
      <w:r w:rsidR="00C85CB9">
        <w:t>is in</w:t>
      </w:r>
      <w:r>
        <w:t xml:space="preserve"> </w:t>
      </w:r>
      <w:r w:rsidR="00BE6251">
        <w:t xml:space="preserve">Northeast Oregon (NE OR) in </w:t>
      </w:r>
      <w:r w:rsidR="00C1161D">
        <w:t>Wallowa County</w:t>
      </w:r>
      <w:r w:rsidR="001B13C6">
        <w:t xml:space="preserve"> within </w:t>
      </w:r>
      <w:r w:rsidR="00C72E4D">
        <w:t>the Tribe</w:t>
      </w:r>
      <w:r w:rsidR="58477322">
        <w:t>’</w:t>
      </w:r>
      <w:r w:rsidR="001B13C6">
        <w:t>s Indian Claims Commission Territory</w:t>
      </w:r>
      <w:r w:rsidR="005E6521">
        <w:t xml:space="preserve"> (ICC)</w:t>
      </w:r>
      <w:r w:rsidR="00C1161D">
        <w:t xml:space="preserve">. </w:t>
      </w:r>
      <w:r w:rsidR="050C18DB">
        <w:t>It is a</w:t>
      </w:r>
      <w:r>
        <w:t xml:space="preserve"> rural region of low income, </w:t>
      </w:r>
      <w:r w:rsidR="68D6AE9A">
        <w:t xml:space="preserve">with a </w:t>
      </w:r>
      <w:r>
        <w:t>lack of family wage jobs, frequent wind events, common electrical outages, high elevation</w:t>
      </w:r>
      <w:r w:rsidR="00C1161D">
        <w:t>,</w:t>
      </w:r>
      <w:r w:rsidR="00C2223D">
        <w:t xml:space="preserve"> </w:t>
      </w:r>
      <w:r>
        <w:t xml:space="preserve">and long periods of </w:t>
      </w:r>
      <w:r w:rsidR="1C9121D3">
        <w:t>r</w:t>
      </w:r>
      <w:r>
        <w:t>elative</w:t>
      </w:r>
      <w:r w:rsidR="1C9121D3">
        <w:t>ly</w:t>
      </w:r>
      <w:r>
        <w:t xml:space="preserve"> cold temperatures.</w:t>
      </w:r>
      <w:r w:rsidR="00C2223D">
        <w:t xml:space="preserve"> </w:t>
      </w:r>
      <w:r w:rsidR="00C1161D">
        <w:t xml:space="preserve">The </w:t>
      </w:r>
      <w:r w:rsidR="001B13C6">
        <w:t xml:space="preserve">JFO </w:t>
      </w:r>
      <w:r w:rsidR="00C1161D">
        <w:t xml:space="preserve">is not located in an </w:t>
      </w:r>
      <w:r w:rsidR="00C85CB9">
        <w:t>Environmental Justice (EJ)</w:t>
      </w:r>
      <w:r w:rsidR="00C1161D">
        <w:t xml:space="preserve"> Census Tract,</w:t>
      </w:r>
      <w:r w:rsidR="001B13C6">
        <w:t xml:space="preserve"> but</w:t>
      </w:r>
      <w:r w:rsidR="00C1161D">
        <w:t xml:space="preserve"> the adjacent tracts where most of the employees and tribal members reside and commute from are in EJ tracts.</w:t>
      </w:r>
      <w:r w:rsidR="00010B92">
        <w:t xml:space="preserve"> The JFO is </w:t>
      </w:r>
      <w:r w:rsidR="00894E07">
        <w:t xml:space="preserve">the hub of the Tribe’s fish conservation work </w:t>
      </w:r>
      <w:r w:rsidR="1C9121D3">
        <w:t xml:space="preserve">in </w:t>
      </w:r>
      <w:r w:rsidR="00894E07">
        <w:t xml:space="preserve">Oregon. </w:t>
      </w:r>
      <w:r w:rsidR="00A151C4">
        <w:t xml:space="preserve">Fisheries </w:t>
      </w:r>
      <w:r w:rsidR="00894E07">
        <w:t>Watershed</w:t>
      </w:r>
      <w:r w:rsidR="00A151C4">
        <w:t xml:space="preserve"> a</w:t>
      </w:r>
      <w:r w:rsidR="005069EC">
        <w:t>nd</w:t>
      </w:r>
      <w:r w:rsidR="00894E07">
        <w:t xml:space="preserve"> Research</w:t>
      </w:r>
      <w:r w:rsidR="005069EC">
        <w:t xml:space="preserve"> Staff and equipment</w:t>
      </w:r>
      <w:r w:rsidR="00A151C4">
        <w:t xml:space="preserve"> are housed in th</w:t>
      </w:r>
      <w:r w:rsidR="005069EC">
        <w:t>ese</w:t>
      </w:r>
      <w:r w:rsidR="00A151C4">
        <w:t xml:space="preserve"> building</w:t>
      </w:r>
      <w:r w:rsidR="005069EC">
        <w:t>s</w:t>
      </w:r>
      <w:r w:rsidR="00894E07">
        <w:t>, and</w:t>
      </w:r>
      <w:r w:rsidR="005F3EAE">
        <w:t xml:space="preserve"> </w:t>
      </w:r>
      <w:r w:rsidR="007F3C7C">
        <w:t>two</w:t>
      </w:r>
      <w:r w:rsidR="00FB2667">
        <w:t xml:space="preserve"> climate</w:t>
      </w:r>
      <w:r w:rsidR="2CD475F0">
        <w:t>-</w:t>
      </w:r>
      <w:r w:rsidR="00FB2667">
        <w:t>related</w:t>
      </w:r>
      <w:r w:rsidR="007F3C7C">
        <w:t xml:space="preserve"> America the Beautiful Projects are centered in Wallowa County</w:t>
      </w:r>
      <w:r w:rsidR="2CD475F0">
        <w:t>,</w:t>
      </w:r>
      <w:r w:rsidR="007F3C7C">
        <w:t xml:space="preserve"> </w:t>
      </w:r>
      <w:r w:rsidR="00FB2667">
        <w:t>including the</w:t>
      </w:r>
      <w:r w:rsidR="007F3C7C">
        <w:t xml:space="preserve"> </w:t>
      </w:r>
      <w:r w:rsidR="00F71B78">
        <w:t>“Restoring Sockeye Salmon Habitat Connectivity at the Wallowa Dam”</w:t>
      </w:r>
      <w:r w:rsidR="00EA67FC">
        <w:t xml:space="preserve"> and “Camas to Condors</w:t>
      </w:r>
      <w:r w:rsidR="00FB2667">
        <w:t>”</w:t>
      </w:r>
      <w:r w:rsidR="00EA67FC">
        <w:t xml:space="preserve"> Project</w:t>
      </w:r>
      <w:r w:rsidR="00FB2667">
        <w:t>s (</w:t>
      </w:r>
      <w:proofErr w:type="spellStart"/>
      <w:r w:rsidR="466E37B5">
        <w:t>DeVillier</w:t>
      </w:r>
      <w:proofErr w:type="spellEnd"/>
      <w:r w:rsidR="466E37B5">
        <w:t xml:space="preserve"> 2021)</w:t>
      </w:r>
      <w:r w:rsidR="325A8BA6">
        <w:t xml:space="preserve">. </w:t>
      </w:r>
    </w:p>
    <w:p w14:paraId="6F3403D3" w14:textId="47981E3E" w:rsidR="008D2E24" w:rsidRPr="000A6F33" w:rsidRDefault="008D2E24" w:rsidP="008D2E24">
      <w:pPr>
        <w:rPr>
          <w:sz w:val="10"/>
          <w:szCs w:val="10"/>
        </w:rPr>
      </w:pPr>
    </w:p>
    <w:p w14:paraId="01C3D449" w14:textId="6739438D" w:rsidR="008D2E24" w:rsidRDefault="00AE1120" w:rsidP="008D2E24">
      <w:r>
        <w:t>Staff in Joseph have applied to put solar arrays on their building</w:t>
      </w:r>
      <w:r w:rsidR="008D2E24">
        <w:t>s</w:t>
      </w:r>
      <w:r>
        <w:t xml:space="preserve"> </w:t>
      </w:r>
      <w:r w:rsidR="00D21BC6">
        <w:t>three</w:t>
      </w:r>
      <w:r>
        <w:t xml:space="preserve"> times unsuccessfully. T</w:t>
      </w:r>
      <w:r w:rsidR="008D2E24">
        <w:t xml:space="preserve">hese </w:t>
      </w:r>
      <w:r>
        <w:t>building</w:t>
      </w:r>
      <w:r w:rsidR="008D2E24">
        <w:t>s are</w:t>
      </w:r>
      <w:r>
        <w:t xml:space="preserve"> a priority for </w:t>
      </w:r>
      <w:r w:rsidR="00C72E4D">
        <w:t>the Tribe</w:t>
      </w:r>
      <w:r>
        <w:t xml:space="preserve"> because </w:t>
      </w:r>
      <w:r w:rsidR="004C72D1">
        <w:t xml:space="preserve">they are needed </w:t>
      </w:r>
      <w:r>
        <w:t xml:space="preserve">as a remote resiliency center </w:t>
      </w:r>
      <w:r w:rsidR="001F07B2">
        <w:t xml:space="preserve">for emergency management and </w:t>
      </w:r>
      <w:r w:rsidR="008D328C">
        <w:t>as</w:t>
      </w:r>
      <w:r>
        <w:t xml:space="preserve"> a</w:t>
      </w:r>
      <w:r w:rsidR="002C1FF1">
        <w:t xml:space="preserve"> strategic </w:t>
      </w:r>
      <w:r>
        <w:t xml:space="preserve">location to expand </w:t>
      </w:r>
      <w:r w:rsidR="33F3DD23">
        <w:t xml:space="preserve">the Tribe's </w:t>
      </w:r>
      <w:r>
        <w:t>EV charging infrastructure</w:t>
      </w:r>
      <w:r w:rsidR="3093A6B0">
        <w:t>.</w:t>
      </w:r>
      <w:r w:rsidR="00C2223D">
        <w:t xml:space="preserve"> </w:t>
      </w:r>
      <w:r w:rsidR="008D2E24">
        <w:t xml:space="preserve">Electricity outages are common in Joseph and the surrounding area. JFO </w:t>
      </w:r>
      <w:r w:rsidR="000867C6">
        <w:t>c</w:t>
      </w:r>
      <w:r w:rsidR="008D2E24">
        <w:t>ould serve as a</w:t>
      </w:r>
      <w:r w:rsidR="000867C6">
        <w:t xml:space="preserve">n off-grid </w:t>
      </w:r>
      <w:r w:rsidR="008D2E24">
        <w:t xml:space="preserve">resiliency center during power outages to benefit </w:t>
      </w:r>
      <w:r w:rsidR="000867C6">
        <w:t>the</w:t>
      </w:r>
      <w:r w:rsidR="008D2E24">
        <w:t xml:space="preserve"> entire community.</w:t>
      </w:r>
      <w:r w:rsidR="00C2223D">
        <w:t xml:space="preserve"> </w:t>
      </w:r>
    </w:p>
    <w:p w14:paraId="18E7404D" w14:textId="6866724A" w:rsidR="008D2E24" w:rsidRPr="000A6F33" w:rsidRDefault="008D2E24" w:rsidP="008D2E24">
      <w:pPr>
        <w:rPr>
          <w:sz w:val="10"/>
          <w:szCs w:val="10"/>
        </w:rPr>
      </w:pPr>
    </w:p>
    <w:p w14:paraId="6A88BEB2" w14:textId="23593B05" w:rsidR="008706AF" w:rsidRDefault="008706AF" w:rsidP="008706AF">
      <w:r>
        <w:t xml:space="preserve">We </w:t>
      </w:r>
      <w:r w:rsidR="7410A385">
        <w:t>propose adding</w:t>
      </w:r>
      <w:r>
        <w:t xml:space="preserve"> rooftop arrays to power the buildings and covered parking arrays t</w:t>
      </w:r>
      <w:r w:rsidR="19C55647">
        <w:t>o</w:t>
      </w:r>
      <w:r>
        <w:t xml:space="preserve"> produce enough power for EV charging stations and the additional energy required to convert the building from natural gas heating to electric heating and cooling systems. This </w:t>
      </w:r>
      <w:r w:rsidR="00FA4FCB">
        <w:t>147,67</w:t>
      </w:r>
      <w:r w:rsidR="00836D6B">
        <w:t>8</w:t>
      </w:r>
      <w:r w:rsidR="003B6941">
        <w:t>-kWh</w:t>
      </w:r>
      <w:r w:rsidR="00CC2E6D">
        <w:t xml:space="preserve"> </w:t>
      </w:r>
      <w:r>
        <w:t>system</w:t>
      </w:r>
      <w:r w:rsidR="00CE7C3D">
        <w:t xml:space="preserve"> </w:t>
      </w:r>
      <w:r>
        <w:t xml:space="preserve">would be paired with eight Tesla </w:t>
      </w:r>
      <w:proofErr w:type="spellStart"/>
      <w:r>
        <w:t>Powerwalls</w:t>
      </w:r>
      <w:proofErr w:type="spellEnd"/>
      <w:r>
        <w:t xml:space="preserve"> to power the buildings during power outages and</w:t>
      </w:r>
      <w:r w:rsidR="00B4009E">
        <w:t xml:space="preserve"> to improve their dismal internet </w:t>
      </w:r>
      <w:r w:rsidR="001708E2">
        <w:t>service</w:t>
      </w:r>
      <w:r w:rsidR="00D2675B">
        <w:t xml:space="preserve">. </w:t>
      </w:r>
      <w:r w:rsidR="00A76227">
        <w:t xml:space="preserve">The covered parking area </w:t>
      </w:r>
      <w:r w:rsidR="00965CD5">
        <w:t xml:space="preserve">is helpful for managing </w:t>
      </w:r>
      <w:r w:rsidR="00A76227">
        <w:t xml:space="preserve">heavy precipitation, snowfall, and heat </w:t>
      </w:r>
      <w:r w:rsidR="00234D82">
        <w:t>by providing</w:t>
      </w:r>
      <w:r w:rsidR="00965CD5">
        <w:t xml:space="preserve"> shade and cover.</w:t>
      </w:r>
    </w:p>
    <w:p w14:paraId="12AD652D" w14:textId="48E9B6EA" w:rsidR="008706AF" w:rsidRPr="000A6F33" w:rsidRDefault="008706AF" w:rsidP="008706AF">
      <w:pPr>
        <w:rPr>
          <w:sz w:val="10"/>
          <w:szCs w:val="10"/>
        </w:rPr>
      </w:pPr>
    </w:p>
    <w:p w14:paraId="4D8E5725" w14:textId="47A29B5D" w:rsidR="00EE19DF" w:rsidRDefault="007F25C3" w:rsidP="0081219C">
      <w:r>
        <w:t>This project would also reduce</w:t>
      </w:r>
      <w:r w:rsidR="008D2E24">
        <w:t xml:space="preserve"> the financial burden of energy use. Limited financial resources could be refocused on the fisheries work </w:t>
      </w:r>
      <w:r w:rsidR="00C72E4D">
        <w:t>the Tribe</w:t>
      </w:r>
      <w:r w:rsidR="008D2E24">
        <w:t xml:space="preserve"> is undertaking in </w:t>
      </w:r>
      <w:r w:rsidR="00BE6251">
        <w:t>NE OR</w:t>
      </w:r>
      <w:r w:rsidR="008D2E24">
        <w:t>.</w:t>
      </w:r>
      <w:r w:rsidR="00C2223D">
        <w:t xml:space="preserve"> </w:t>
      </w:r>
      <w:r w:rsidR="0081219C">
        <w:t xml:space="preserve">In addition, </w:t>
      </w:r>
      <w:r w:rsidR="001A03EA">
        <w:t xml:space="preserve">much of </w:t>
      </w:r>
      <w:r w:rsidR="00C72E4D">
        <w:t>the Tribe</w:t>
      </w:r>
      <w:r w:rsidR="001A03EA">
        <w:t xml:space="preserve">’s fisheries work in </w:t>
      </w:r>
      <w:r w:rsidR="00BE6251">
        <w:t>NE OR</w:t>
      </w:r>
      <w:r w:rsidR="001A03EA">
        <w:t xml:space="preserve"> is conducted on private land, so maintaining good relationships with the public is </w:t>
      </w:r>
      <w:r w:rsidR="0763C4E7">
        <w:t>essential</w:t>
      </w:r>
      <w:r w:rsidR="46412309">
        <w:t>.</w:t>
      </w:r>
      <w:r w:rsidR="001A03EA">
        <w:t xml:space="preserve"> </w:t>
      </w:r>
      <w:r w:rsidR="0081219C">
        <w:t xml:space="preserve">The </w:t>
      </w:r>
      <w:r w:rsidR="001A03EA">
        <w:t>proposed actions and co-benefits</w:t>
      </w:r>
      <w:r w:rsidR="0081219C">
        <w:t xml:space="preserve"> would</w:t>
      </w:r>
      <w:r w:rsidR="001A03EA">
        <w:t xml:space="preserve"> serve as great examples to the community at large and would enhance </w:t>
      </w:r>
      <w:r w:rsidR="00C72E4D">
        <w:t>the Tribe</w:t>
      </w:r>
      <w:r w:rsidR="001A03EA">
        <w:t>’s reputation and ability to work with non-tribal landowners</w:t>
      </w:r>
      <w:r w:rsidR="1EE5790E">
        <w:t xml:space="preserve">, in addition </w:t>
      </w:r>
      <w:r w:rsidR="0763C4E7">
        <w:t xml:space="preserve">to </w:t>
      </w:r>
      <w:r w:rsidR="1EE5790E">
        <w:t xml:space="preserve">offering an example of power </w:t>
      </w:r>
      <w:r w:rsidR="1EE5790E">
        <w:lastRenderedPageBreak/>
        <w:t>production that does not harm fish and is in line with the office’s values and mission</w:t>
      </w:r>
      <w:r w:rsidR="009666E6">
        <w:t>.</w:t>
      </w:r>
    </w:p>
    <w:p w14:paraId="113FBCB2" w14:textId="3DDB9E8F" w:rsidR="00B533BE" w:rsidRPr="009D747B" w:rsidRDefault="00B533BE" w:rsidP="009D747B">
      <w:pPr>
        <w:rPr>
          <w:sz w:val="12"/>
          <w:szCs w:val="12"/>
        </w:rPr>
      </w:pPr>
    </w:p>
    <w:p w14:paraId="0004006E" w14:textId="5FC900E8" w:rsidR="00127639" w:rsidRDefault="00127639" w:rsidP="007F047C">
      <w:pPr>
        <w:pStyle w:val="Heading5"/>
      </w:pPr>
      <w:r>
        <w:t>Tasks, Milestones, and Timelines</w:t>
      </w:r>
    </w:p>
    <w:p w14:paraId="6FAD037E" w14:textId="2A5A437E" w:rsidR="00366EFD" w:rsidRPr="0068666D" w:rsidRDefault="007867C5" w:rsidP="00366EFD">
      <w:r>
        <w:t>Construction windows least likely to incur delays or mishaps are restricted to summer months in Joseph, so planning, permitting, and preparation will occur in the fall and winter of 2024-2025, and construction will occur in the summer of 2025 and 2026.</w:t>
      </w:r>
      <w:r w:rsidR="0008205C">
        <w:t xml:space="preserve"> The building requires a roof replacement, so a standing seam metal roof will be installed in the summer of 2025</w:t>
      </w:r>
      <w:r w:rsidR="00E14BEF">
        <w:t xml:space="preserve"> </w:t>
      </w:r>
      <w:r w:rsidR="00D57292">
        <w:t>to reduce</w:t>
      </w:r>
      <w:r w:rsidR="00C62B8B">
        <w:t xml:space="preserve"> fire risk</w:t>
      </w:r>
      <w:r w:rsidR="00D57292">
        <w:t xml:space="preserve"> and solar installation</w:t>
      </w:r>
      <w:r w:rsidR="4E013D18">
        <w:t xml:space="preserve"> costs</w:t>
      </w:r>
      <w:r w:rsidR="5BBA53F9">
        <w:t>.</w:t>
      </w:r>
      <w:r w:rsidR="62A4F104">
        <w:t xml:space="preserve"> </w:t>
      </w:r>
      <w:r w:rsidR="0061466F">
        <w:t xml:space="preserve">In the summer of 2026, the rooftop solar arrays, parking lot array, and EV charging stations </w:t>
      </w:r>
      <w:r w:rsidR="00B77E02">
        <w:t>will be installed.</w:t>
      </w:r>
      <w:r w:rsidR="00C62B8B">
        <w:t xml:space="preserve"> </w:t>
      </w:r>
    </w:p>
    <w:tbl>
      <w:tblPr>
        <w:tblStyle w:val="GridTable4-Accent4"/>
        <w:tblW w:w="9985" w:type="dxa"/>
        <w:tblLook w:val="04A0" w:firstRow="1" w:lastRow="0" w:firstColumn="1" w:lastColumn="0" w:noHBand="0" w:noVBand="1"/>
      </w:tblPr>
      <w:tblGrid>
        <w:gridCol w:w="7465"/>
        <w:gridCol w:w="2520"/>
      </w:tblGrid>
      <w:tr w:rsidR="00F43659" w:rsidRPr="00EC6A57" w14:paraId="15D3862E" w14:textId="77777777" w:rsidTr="000D754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85" w:type="dxa"/>
            <w:gridSpan w:val="2"/>
            <w:hideMark/>
          </w:tcPr>
          <w:p w14:paraId="3F575E90" w14:textId="13FF0FC7" w:rsidR="00127639" w:rsidRPr="00EC6A57" w:rsidRDefault="00127639" w:rsidP="317355F3">
            <w:pPr>
              <w:jc w:val="center"/>
              <w:rPr>
                <w:rFonts w:eastAsia="Times New Roman"/>
                <w:color w:val="0D0D0D" w:themeColor="text1" w:themeTint="F2"/>
              </w:rPr>
            </w:pPr>
            <w:r w:rsidRPr="00EC6A57">
              <w:rPr>
                <w:rFonts w:eastAsia="Times New Roman"/>
                <w:color w:val="0D0D0D" w:themeColor="text1" w:themeTint="F2"/>
              </w:rPr>
              <w:t>Measure 2 and 3</w:t>
            </w:r>
            <w:r w:rsidR="0B8FC2EB" w:rsidRPr="00EC6A57">
              <w:rPr>
                <w:rFonts w:eastAsia="Times New Roman"/>
                <w:color w:val="0D0D0D" w:themeColor="text1" w:themeTint="F2"/>
              </w:rPr>
              <w:t xml:space="preserve">: </w:t>
            </w:r>
            <w:r w:rsidRPr="00EC6A57">
              <w:rPr>
                <w:rFonts w:eastAsia="Times New Roman"/>
                <w:color w:val="0D0D0D" w:themeColor="text1" w:themeTint="F2"/>
              </w:rPr>
              <w:t>Solar and EV Installation at Joseph Fisheries Office</w:t>
            </w:r>
          </w:p>
        </w:tc>
      </w:tr>
      <w:tr w:rsidR="00127639" w:rsidRPr="00EC6A57" w14:paraId="0F3D5F92"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465" w:type="dxa"/>
            <w:hideMark/>
          </w:tcPr>
          <w:p w14:paraId="6ECF55FE" w14:textId="6D993AAD" w:rsidR="00127639" w:rsidRPr="00EC6A57" w:rsidRDefault="00127639" w:rsidP="0068666D">
            <w:pPr>
              <w:jc w:val="center"/>
              <w:rPr>
                <w:rFonts w:eastAsia="Times New Roman"/>
                <w:color w:val="000000"/>
              </w:rPr>
            </w:pPr>
            <w:r w:rsidRPr="510C41BC">
              <w:rPr>
                <w:rFonts w:eastAsia="Times New Roman"/>
                <w:color w:val="000000" w:themeColor="text1"/>
              </w:rPr>
              <w:t>Tasks</w:t>
            </w:r>
            <w:r w:rsidR="0068666D" w:rsidRPr="510C41BC">
              <w:rPr>
                <w:rFonts w:eastAsia="Times New Roman"/>
                <w:color w:val="000000" w:themeColor="text1"/>
              </w:rPr>
              <w:t xml:space="preserve"> and Milestones</w:t>
            </w:r>
          </w:p>
        </w:tc>
        <w:tc>
          <w:tcPr>
            <w:tcW w:w="2520" w:type="dxa"/>
            <w:hideMark/>
          </w:tcPr>
          <w:p w14:paraId="2322F5D3" w14:textId="677F5DC4" w:rsidR="00127639" w:rsidRPr="00EC6A57" w:rsidRDefault="00127639" w:rsidP="0068666D">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rPr>
            </w:pPr>
            <w:r w:rsidRPr="269F7C49">
              <w:rPr>
                <w:rFonts w:eastAsia="Times New Roman"/>
                <w:b/>
                <w:bCs/>
                <w:color w:val="000000" w:themeColor="text1"/>
              </w:rPr>
              <w:t>Timeline</w:t>
            </w:r>
          </w:p>
        </w:tc>
      </w:tr>
      <w:tr w:rsidR="00127639" w:rsidRPr="00EC6A57" w14:paraId="3F00A4E7" w14:textId="77777777" w:rsidTr="000D7541">
        <w:trPr>
          <w:trHeight w:val="233"/>
        </w:trPr>
        <w:tc>
          <w:tcPr>
            <w:cnfStyle w:val="001000000000" w:firstRow="0" w:lastRow="0" w:firstColumn="1" w:lastColumn="0" w:oddVBand="0" w:evenVBand="0" w:oddHBand="0" w:evenHBand="0" w:firstRowFirstColumn="0" w:firstRowLastColumn="0" w:lastRowFirstColumn="0" w:lastRowLastColumn="0"/>
            <w:tcW w:w="7465" w:type="dxa"/>
            <w:hideMark/>
          </w:tcPr>
          <w:p w14:paraId="40881531" w14:textId="0C088C49" w:rsidR="00127639" w:rsidRPr="00EC6A57" w:rsidRDefault="00127639" w:rsidP="0068666D">
            <w:pPr>
              <w:jc w:val="left"/>
              <w:rPr>
                <w:rFonts w:eastAsia="Times New Roman"/>
                <w:b w:val="0"/>
                <w:bCs w:val="0"/>
                <w:color w:val="000000"/>
              </w:rPr>
            </w:pPr>
            <w:r w:rsidRPr="6B800478">
              <w:rPr>
                <w:rFonts w:eastAsia="Times New Roman"/>
                <w:b w:val="0"/>
                <w:bCs w:val="0"/>
                <w:color w:val="000000" w:themeColor="text1"/>
              </w:rPr>
              <w:t>Joseph Fisheries Office Managers publish and award RFP</w:t>
            </w:r>
          </w:p>
        </w:tc>
        <w:tc>
          <w:tcPr>
            <w:tcW w:w="2520" w:type="dxa"/>
            <w:hideMark/>
          </w:tcPr>
          <w:p w14:paraId="3FA1D8A2" w14:textId="5ED8A79B" w:rsidR="00127639" w:rsidRPr="00EC6A57" w:rsidRDefault="00127639" w:rsidP="0068666D">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Nov 2024-Feb 2025</w:t>
            </w:r>
          </w:p>
        </w:tc>
      </w:tr>
      <w:tr w:rsidR="00127639" w:rsidRPr="00EC6A57" w14:paraId="47F4901C" w14:textId="77777777" w:rsidTr="000D7541">
        <w:trPr>
          <w:cnfStyle w:val="000000100000" w:firstRow="0" w:lastRow="0" w:firstColumn="0" w:lastColumn="0" w:oddVBand="0" w:evenVBand="0" w:oddHBand="1" w:evenHBand="0"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7465" w:type="dxa"/>
            <w:hideMark/>
          </w:tcPr>
          <w:p w14:paraId="16C31AE5" w14:textId="44E47768" w:rsidR="00127639" w:rsidRPr="00EC6A57" w:rsidRDefault="00127639" w:rsidP="0068666D">
            <w:pPr>
              <w:jc w:val="left"/>
              <w:rPr>
                <w:rFonts w:eastAsia="Times New Roman"/>
                <w:b w:val="0"/>
                <w:bCs w:val="0"/>
                <w:color w:val="000000"/>
              </w:rPr>
            </w:pPr>
            <w:r w:rsidRPr="6B800478">
              <w:rPr>
                <w:rFonts w:eastAsia="Times New Roman"/>
                <w:b w:val="0"/>
                <w:bCs w:val="0"/>
                <w:color w:val="000000" w:themeColor="text1"/>
              </w:rPr>
              <w:t>Contractor presents preliminary designs for roof replacement, permits submitted, and subcontract agreements completed</w:t>
            </w:r>
          </w:p>
        </w:tc>
        <w:tc>
          <w:tcPr>
            <w:tcW w:w="2520" w:type="dxa"/>
            <w:hideMark/>
          </w:tcPr>
          <w:p w14:paraId="55EB8906" w14:textId="44F7FA35" w:rsidR="00127639" w:rsidRPr="00EC6A57" w:rsidRDefault="00127639" w:rsidP="0068666D">
            <w:pPr>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Mar 2025 - May 2025</w:t>
            </w:r>
          </w:p>
        </w:tc>
      </w:tr>
      <w:tr w:rsidR="00127639" w:rsidRPr="00EC6A57" w14:paraId="0D1D1AB6" w14:textId="77777777" w:rsidTr="000D7541">
        <w:trPr>
          <w:trHeight w:val="269"/>
        </w:trPr>
        <w:tc>
          <w:tcPr>
            <w:cnfStyle w:val="001000000000" w:firstRow="0" w:lastRow="0" w:firstColumn="1" w:lastColumn="0" w:oddVBand="0" w:evenVBand="0" w:oddHBand="0" w:evenHBand="0" w:firstRowFirstColumn="0" w:firstRowLastColumn="0" w:lastRowFirstColumn="0" w:lastRowLastColumn="0"/>
            <w:tcW w:w="7465" w:type="dxa"/>
            <w:hideMark/>
          </w:tcPr>
          <w:p w14:paraId="0C494F5A" w14:textId="68406B98" w:rsidR="00127639" w:rsidRPr="00EC6A57" w:rsidRDefault="00127639" w:rsidP="0068666D">
            <w:pPr>
              <w:jc w:val="left"/>
              <w:rPr>
                <w:rFonts w:eastAsia="Times New Roman"/>
                <w:b w:val="0"/>
                <w:bCs w:val="0"/>
                <w:color w:val="000000"/>
              </w:rPr>
            </w:pPr>
            <w:r w:rsidRPr="6B800478">
              <w:rPr>
                <w:rFonts w:eastAsia="Times New Roman"/>
                <w:b w:val="0"/>
                <w:bCs w:val="0"/>
                <w:color w:val="000000" w:themeColor="text1"/>
              </w:rPr>
              <w:t>Roof construction completed during summer when weather permits construction</w:t>
            </w:r>
          </w:p>
        </w:tc>
        <w:tc>
          <w:tcPr>
            <w:tcW w:w="2520" w:type="dxa"/>
            <w:hideMark/>
          </w:tcPr>
          <w:p w14:paraId="7375E69D" w14:textId="07BADE72" w:rsidR="00127639" w:rsidRPr="00EC6A57" w:rsidRDefault="00127639" w:rsidP="0068666D">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 xml:space="preserve">Jun - Aug 2025 </w:t>
            </w:r>
          </w:p>
        </w:tc>
      </w:tr>
      <w:tr w:rsidR="0096136C" w:rsidRPr="00EC6A57" w14:paraId="773B134B" w14:textId="77777777" w:rsidTr="000D7541">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7465" w:type="dxa"/>
          </w:tcPr>
          <w:p w14:paraId="2CF4F509" w14:textId="55F3B45A" w:rsidR="0096136C" w:rsidRPr="00EC6A57" w:rsidRDefault="007A3A40" w:rsidP="0068666D">
            <w:pPr>
              <w:jc w:val="left"/>
              <w:rPr>
                <w:rFonts w:eastAsia="Times New Roman"/>
                <w:b w:val="0"/>
                <w:bCs w:val="0"/>
                <w:color w:val="000000" w:themeColor="text1"/>
              </w:rPr>
            </w:pPr>
            <w:r w:rsidRPr="6B800478">
              <w:rPr>
                <w:rFonts w:eastAsia="Times New Roman"/>
                <w:b w:val="0"/>
                <w:bCs w:val="0"/>
                <w:color w:val="000000" w:themeColor="text1"/>
              </w:rPr>
              <w:t>Community outreach started for solar and EV project</w:t>
            </w:r>
          </w:p>
        </w:tc>
        <w:tc>
          <w:tcPr>
            <w:tcW w:w="2520" w:type="dxa"/>
          </w:tcPr>
          <w:p w14:paraId="4C691AEF" w14:textId="7A784B4E" w:rsidR="0096136C" w:rsidRPr="00EC6A57" w:rsidRDefault="00ED67FB" w:rsidP="0068666D">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510C41BC">
              <w:rPr>
                <w:rFonts w:eastAsia="Times New Roman"/>
                <w:color w:val="000000" w:themeColor="text1"/>
              </w:rPr>
              <w:t>Sept 2025</w:t>
            </w:r>
          </w:p>
        </w:tc>
      </w:tr>
      <w:tr w:rsidR="00127639" w:rsidRPr="00EC6A57" w14:paraId="1E602C99" w14:textId="77777777" w:rsidTr="000D7541">
        <w:trPr>
          <w:trHeight w:val="251"/>
        </w:trPr>
        <w:tc>
          <w:tcPr>
            <w:cnfStyle w:val="001000000000" w:firstRow="0" w:lastRow="0" w:firstColumn="1" w:lastColumn="0" w:oddVBand="0" w:evenVBand="0" w:oddHBand="0" w:evenHBand="0" w:firstRowFirstColumn="0" w:firstRowLastColumn="0" w:lastRowFirstColumn="0" w:lastRowLastColumn="0"/>
            <w:tcW w:w="7465" w:type="dxa"/>
            <w:hideMark/>
          </w:tcPr>
          <w:p w14:paraId="30966D64" w14:textId="19D52FF0" w:rsidR="00127639" w:rsidRPr="00EC6A57" w:rsidRDefault="00127639" w:rsidP="0068666D">
            <w:pPr>
              <w:jc w:val="left"/>
              <w:rPr>
                <w:rFonts w:eastAsia="Times New Roman"/>
                <w:b w:val="0"/>
                <w:bCs w:val="0"/>
                <w:color w:val="000000"/>
              </w:rPr>
            </w:pPr>
            <w:r w:rsidRPr="269F7C49">
              <w:rPr>
                <w:rFonts w:eastAsia="Times New Roman"/>
                <w:b w:val="0"/>
                <w:bCs w:val="0"/>
                <w:color w:val="000000" w:themeColor="text1"/>
              </w:rPr>
              <w:t xml:space="preserve">Solar and EV Charging station install RFP </w:t>
            </w:r>
            <w:r w:rsidR="0068666D" w:rsidRPr="269F7C49">
              <w:rPr>
                <w:rFonts w:eastAsia="Times New Roman"/>
                <w:b w:val="0"/>
                <w:bCs w:val="0"/>
                <w:color w:val="000000" w:themeColor="text1"/>
              </w:rPr>
              <w:t>i</w:t>
            </w:r>
            <w:r w:rsidRPr="269F7C49">
              <w:rPr>
                <w:rFonts w:eastAsia="Times New Roman"/>
                <w:b w:val="0"/>
                <w:bCs w:val="0"/>
                <w:color w:val="000000" w:themeColor="text1"/>
              </w:rPr>
              <w:t xml:space="preserve">ssued and </w:t>
            </w:r>
            <w:r w:rsidR="0068666D" w:rsidRPr="269F7C49">
              <w:rPr>
                <w:rFonts w:eastAsia="Times New Roman"/>
                <w:b w:val="0"/>
                <w:bCs w:val="0"/>
                <w:color w:val="000000" w:themeColor="text1"/>
              </w:rPr>
              <w:t>c</w:t>
            </w:r>
            <w:r w:rsidRPr="269F7C49">
              <w:rPr>
                <w:rFonts w:eastAsia="Times New Roman"/>
                <w:b w:val="0"/>
                <w:bCs w:val="0"/>
                <w:color w:val="000000" w:themeColor="text1"/>
              </w:rPr>
              <w:t xml:space="preserve">ontractor </w:t>
            </w:r>
            <w:r w:rsidR="0068666D" w:rsidRPr="269F7C49">
              <w:rPr>
                <w:rFonts w:eastAsia="Times New Roman"/>
                <w:b w:val="0"/>
                <w:bCs w:val="0"/>
                <w:color w:val="000000" w:themeColor="text1"/>
              </w:rPr>
              <w:t>s</w:t>
            </w:r>
            <w:r w:rsidRPr="269F7C49">
              <w:rPr>
                <w:rFonts w:eastAsia="Times New Roman"/>
                <w:b w:val="0"/>
                <w:bCs w:val="0"/>
                <w:color w:val="000000" w:themeColor="text1"/>
              </w:rPr>
              <w:t>elected</w:t>
            </w:r>
          </w:p>
        </w:tc>
        <w:tc>
          <w:tcPr>
            <w:tcW w:w="2520" w:type="dxa"/>
            <w:hideMark/>
          </w:tcPr>
          <w:p w14:paraId="15EF74CA" w14:textId="4762A8C3" w:rsidR="00127639" w:rsidRPr="00EC6A57" w:rsidRDefault="00127639" w:rsidP="0068666D">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Oct - Dec 2025</w:t>
            </w:r>
          </w:p>
        </w:tc>
      </w:tr>
      <w:tr w:rsidR="00127639" w:rsidRPr="00EC6A57" w14:paraId="5287767A" w14:textId="77777777" w:rsidTr="000D7541">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7465" w:type="dxa"/>
            <w:hideMark/>
          </w:tcPr>
          <w:p w14:paraId="6A9B9A6F" w14:textId="25EA00EF" w:rsidR="00127639" w:rsidRPr="00EC6A57" w:rsidRDefault="00127639" w:rsidP="0068666D">
            <w:pPr>
              <w:jc w:val="left"/>
              <w:rPr>
                <w:rFonts w:eastAsia="Times New Roman"/>
                <w:b w:val="0"/>
                <w:bCs w:val="0"/>
                <w:color w:val="000000"/>
              </w:rPr>
            </w:pPr>
            <w:r w:rsidRPr="6B800478">
              <w:rPr>
                <w:rFonts w:eastAsia="Times New Roman"/>
                <w:b w:val="0"/>
                <w:bCs w:val="0"/>
                <w:color w:val="000000" w:themeColor="text1"/>
              </w:rPr>
              <w:t xml:space="preserve">Solar and </w:t>
            </w:r>
            <w:r w:rsidR="0068666D" w:rsidRPr="6B800478">
              <w:rPr>
                <w:rFonts w:eastAsia="Times New Roman"/>
                <w:b w:val="0"/>
                <w:bCs w:val="0"/>
                <w:color w:val="000000" w:themeColor="text1"/>
              </w:rPr>
              <w:t>e</w:t>
            </w:r>
            <w:r w:rsidRPr="6B800478">
              <w:rPr>
                <w:rFonts w:eastAsia="Times New Roman"/>
                <w:b w:val="0"/>
                <w:bCs w:val="0"/>
                <w:color w:val="000000" w:themeColor="text1"/>
              </w:rPr>
              <w:t xml:space="preserve">lectrical </w:t>
            </w:r>
            <w:r w:rsidR="0068666D" w:rsidRPr="6B800478">
              <w:rPr>
                <w:rFonts w:eastAsia="Times New Roman"/>
                <w:b w:val="0"/>
                <w:bCs w:val="0"/>
                <w:color w:val="000000" w:themeColor="text1"/>
              </w:rPr>
              <w:t>c</w:t>
            </w:r>
            <w:r w:rsidRPr="6B800478">
              <w:rPr>
                <w:rFonts w:eastAsia="Times New Roman"/>
                <w:b w:val="0"/>
                <w:bCs w:val="0"/>
                <w:color w:val="000000" w:themeColor="text1"/>
              </w:rPr>
              <w:t>ontractors present preliminary designs</w:t>
            </w:r>
          </w:p>
        </w:tc>
        <w:tc>
          <w:tcPr>
            <w:tcW w:w="2520" w:type="dxa"/>
            <w:hideMark/>
          </w:tcPr>
          <w:p w14:paraId="6E807EA5" w14:textId="3C6BDB11" w:rsidR="00127639" w:rsidRPr="00EC6A57" w:rsidRDefault="00127639" w:rsidP="0068666D">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510C41BC">
              <w:rPr>
                <w:rFonts w:eastAsia="Times New Roman"/>
                <w:color w:val="000000" w:themeColor="text1"/>
              </w:rPr>
              <w:t>Jan 2026</w:t>
            </w:r>
          </w:p>
        </w:tc>
      </w:tr>
      <w:tr w:rsidR="00127639" w:rsidRPr="00EC6A57" w14:paraId="5C870DF2" w14:textId="77777777" w:rsidTr="000D7541">
        <w:trPr>
          <w:trHeight w:val="188"/>
        </w:trPr>
        <w:tc>
          <w:tcPr>
            <w:cnfStyle w:val="001000000000" w:firstRow="0" w:lastRow="0" w:firstColumn="1" w:lastColumn="0" w:oddVBand="0" w:evenVBand="0" w:oddHBand="0" w:evenHBand="0" w:firstRowFirstColumn="0" w:firstRowLastColumn="0" w:lastRowFirstColumn="0" w:lastRowLastColumn="0"/>
            <w:tcW w:w="7465" w:type="dxa"/>
            <w:hideMark/>
          </w:tcPr>
          <w:p w14:paraId="31D90DF3" w14:textId="679FBDEB" w:rsidR="00127639" w:rsidRPr="00EC6A57" w:rsidRDefault="00127639" w:rsidP="0068666D">
            <w:pPr>
              <w:jc w:val="left"/>
              <w:rPr>
                <w:rFonts w:eastAsia="Times New Roman"/>
                <w:b w:val="0"/>
                <w:bCs w:val="0"/>
                <w:color w:val="000000"/>
              </w:rPr>
            </w:pPr>
            <w:r w:rsidRPr="6B800478">
              <w:rPr>
                <w:rFonts w:eastAsia="Times New Roman"/>
                <w:b w:val="0"/>
                <w:bCs w:val="0"/>
                <w:color w:val="000000" w:themeColor="text1"/>
              </w:rPr>
              <w:t>Tribe approves designs and orders long lead items</w:t>
            </w:r>
          </w:p>
        </w:tc>
        <w:tc>
          <w:tcPr>
            <w:tcW w:w="2520" w:type="dxa"/>
            <w:hideMark/>
          </w:tcPr>
          <w:p w14:paraId="6EF8DEC5" w14:textId="19A95EF4" w:rsidR="00127639" w:rsidRPr="00EC6A57" w:rsidRDefault="00127639" w:rsidP="0068666D">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Feb 2026</w:t>
            </w:r>
          </w:p>
        </w:tc>
      </w:tr>
      <w:tr w:rsidR="00127639" w:rsidRPr="00EC6A57" w14:paraId="5C03B7A3" w14:textId="77777777" w:rsidTr="000D7541">
        <w:trPr>
          <w:cnfStyle w:val="000000100000" w:firstRow="0" w:lastRow="0" w:firstColumn="0" w:lastColumn="0" w:oddVBand="0" w:evenVBand="0" w:oddHBand="1"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7465" w:type="dxa"/>
            <w:hideMark/>
          </w:tcPr>
          <w:p w14:paraId="442EE9C9" w14:textId="55F3B45A" w:rsidR="00127639" w:rsidRPr="00EC6A57" w:rsidRDefault="00127639" w:rsidP="0068666D">
            <w:pPr>
              <w:jc w:val="left"/>
              <w:rPr>
                <w:rFonts w:eastAsia="Times New Roman"/>
                <w:b w:val="0"/>
                <w:bCs w:val="0"/>
                <w:color w:val="000000"/>
              </w:rPr>
            </w:pPr>
            <w:r w:rsidRPr="6B800478">
              <w:rPr>
                <w:rFonts w:eastAsia="Times New Roman"/>
                <w:b w:val="0"/>
                <w:bCs w:val="0"/>
                <w:color w:val="000000" w:themeColor="text1"/>
              </w:rPr>
              <w:t>Contractor completes final designs</w:t>
            </w:r>
            <w:r w:rsidR="00684BD2" w:rsidRPr="6B800478">
              <w:rPr>
                <w:rFonts w:eastAsia="Times New Roman"/>
                <w:b w:val="0"/>
                <w:bCs w:val="0"/>
                <w:color w:val="000000" w:themeColor="text1"/>
              </w:rPr>
              <w:t xml:space="preserve"> and </w:t>
            </w:r>
            <w:r w:rsidR="00D47319" w:rsidRPr="6B800478">
              <w:rPr>
                <w:rFonts w:eastAsia="Times New Roman"/>
                <w:b w:val="0"/>
                <w:bCs w:val="0"/>
                <w:color w:val="000000" w:themeColor="text1"/>
              </w:rPr>
              <w:t>third-party</w:t>
            </w:r>
            <w:r w:rsidR="00684BD2" w:rsidRPr="6B800478">
              <w:rPr>
                <w:rFonts w:eastAsia="Times New Roman"/>
                <w:b w:val="0"/>
                <w:bCs w:val="0"/>
                <w:color w:val="000000" w:themeColor="text1"/>
              </w:rPr>
              <w:t xml:space="preserve"> engineer certifies final designs</w:t>
            </w:r>
          </w:p>
        </w:tc>
        <w:tc>
          <w:tcPr>
            <w:tcW w:w="2520" w:type="dxa"/>
            <w:hideMark/>
          </w:tcPr>
          <w:p w14:paraId="56CB9AEF" w14:textId="1ADF1A00" w:rsidR="00127639" w:rsidRPr="00EC6A57" w:rsidRDefault="00127639" w:rsidP="0068666D">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EC6A57">
              <w:rPr>
                <w:rFonts w:eastAsia="Times New Roman"/>
                <w:color w:val="000000" w:themeColor="text1"/>
              </w:rPr>
              <w:t xml:space="preserve">Mar </w:t>
            </w:r>
            <w:r w:rsidR="00684BD2" w:rsidRPr="00EC6A57">
              <w:rPr>
                <w:rFonts w:eastAsia="Times New Roman"/>
                <w:color w:val="000000" w:themeColor="text1"/>
              </w:rPr>
              <w:t xml:space="preserve">– Apr </w:t>
            </w:r>
            <w:r w:rsidRPr="00EC6A57">
              <w:rPr>
                <w:rFonts w:eastAsia="Times New Roman"/>
                <w:color w:val="000000" w:themeColor="text1"/>
              </w:rPr>
              <w:t>2026</w:t>
            </w:r>
          </w:p>
        </w:tc>
      </w:tr>
      <w:tr w:rsidR="00127639" w:rsidRPr="00EC6A57" w14:paraId="08F7AC75"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465" w:type="dxa"/>
            <w:hideMark/>
          </w:tcPr>
          <w:p w14:paraId="5FBE7853" w14:textId="55F3B45A" w:rsidR="00127639" w:rsidRPr="00EC6A57" w:rsidRDefault="00127639" w:rsidP="0068666D">
            <w:pPr>
              <w:jc w:val="left"/>
              <w:rPr>
                <w:rFonts w:eastAsia="Times New Roman"/>
                <w:b w:val="0"/>
                <w:bCs w:val="0"/>
                <w:color w:val="000000"/>
              </w:rPr>
            </w:pPr>
            <w:r w:rsidRPr="6B800478">
              <w:rPr>
                <w:rFonts w:eastAsia="Times New Roman"/>
                <w:b w:val="0"/>
                <w:bCs w:val="0"/>
                <w:color w:val="000000" w:themeColor="text1"/>
              </w:rPr>
              <w:t>Permi</w:t>
            </w:r>
            <w:r w:rsidR="00684BD2" w:rsidRPr="6B800478">
              <w:rPr>
                <w:rFonts w:eastAsia="Times New Roman"/>
                <w:b w:val="0"/>
                <w:bCs w:val="0"/>
                <w:color w:val="000000" w:themeColor="text1"/>
              </w:rPr>
              <w:t>t applications submitted</w:t>
            </w:r>
            <w:r w:rsidR="003A3AE2" w:rsidRPr="6B800478">
              <w:rPr>
                <w:rFonts w:eastAsia="Times New Roman"/>
                <w:b w:val="0"/>
                <w:bCs w:val="0"/>
                <w:color w:val="000000" w:themeColor="text1"/>
              </w:rPr>
              <w:t xml:space="preserve">. JFO is already coordinating with the County </w:t>
            </w:r>
            <w:r w:rsidR="000204C4" w:rsidRPr="6B800478">
              <w:rPr>
                <w:rFonts w:eastAsia="Times New Roman"/>
                <w:b w:val="0"/>
                <w:bCs w:val="0"/>
                <w:color w:val="000000" w:themeColor="text1"/>
              </w:rPr>
              <w:t>for this project</w:t>
            </w:r>
            <w:r w:rsidR="1184C7C6" w:rsidRPr="7938C6E7">
              <w:rPr>
                <w:rFonts w:eastAsia="Times New Roman"/>
                <w:b w:val="0"/>
                <w:bCs w:val="0"/>
                <w:color w:val="000000" w:themeColor="text1"/>
              </w:rPr>
              <w:t>,</w:t>
            </w:r>
            <w:r w:rsidR="000204C4" w:rsidRPr="6B800478">
              <w:rPr>
                <w:rFonts w:eastAsia="Times New Roman"/>
                <w:b w:val="0"/>
                <w:bCs w:val="0"/>
                <w:color w:val="000000" w:themeColor="text1"/>
              </w:rPr>
              <w:t xml:space="preserve"> so we do not anticipate permitting delays </w:t>
            </w:r>
          </w:p>
        </w:tc>
        <w:tc>
          <w:tcPr>
            <w:tcW w:w="2520" w:type="dxa"/>
            <w:hideMark/>
          </w:tcPr>
          <w:p w14:paraId="291AECB5" w14:textId="24B1D5A6" w:rsidR="00127639" w:rsidRPr="00EC6A57" w:rsidRDefault="00127639" w:rsidP="0068666D">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510C41BC">
              <w:rPr>
                <w:rFonts w:eastAsia="Times New Roman"/>
                <w:color w:val="000000" w:themeColor="text1"/>
              </w:rPr>
              <w:t>Apr 2026-May 2026</w:t>
            </w:r>
          </w:p>
        </w:tc>
      </w:tr>
      <w:tr w:rsidR="00127639" w:rsidRPr="00EC6A57" w14:paraId="42CC4ED5" w14:textId="77777777" w:rsidTr="000D7541">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7465" w:type="dxa"/>
            <w:hideMark/>
          </w:tcPr>
          <w:p w14:paraId="209FA9AC" w14:textId="55F3B45A" w:rsidR="00127639" w:rsidRPr="00EC6A57" w:rsidRDefault="00127639" w:rsidP="0068666D">
            <w:pPr>
              <w:jc w:val="left"/>
              <w:rPr>
                <w:rFonts w:eastAsia="Times New Roman"/>
                <w:b w:val="0"/>
                <w:bCs w:val="0"/>
                <w:color w:val="000000"/>
              </w:rPr>
            </w:pPr>
            <w:r w:rsidRPr="6B800478">
              <w:rPr>
                <w:rFonts w:eastAsia="Times New Roman"/>
                <w:b w:val="0"/>
                <w:bCs w:val="0"/>
                <w:color w:val="000000" w:themeColor="text1"/>
              </w:rPr>
              <w:t>Contractor installs solar arrays,</w:t>
            </w:r>
            <w:r w:rsidR="00FE3955" w:rsidRPr="6B800478">
              <w:rPr>
                <w:rFonts w:eastAsia="Times New Roman"/>
                <w:b w:val="0"/>
                <w:bCs w:val="0"/>
                <w:color w:val="000000" w:themeColor="text1"/>
              </w:rPr>
              <w:t xml:space="preserve"> ground mount parking lot array,</w:t>
            </w:r>
            <w:r w:rsidRPr="6B800478">
              <w:rPr>
                <w:rFonts w:eastAsia="Times New Roman"/>
                <w:b w:val="0"/>
                <w:bCs w:val="0"/>
                <w:color w:val="000000" w:themeColor="text1"/>
              </w:rPr>
              <w:t xml:space="preserve"> EV charging stations</w:t>
            </w:r>
            <w:r w:rsidR="00FE3955" w:rsidRPr="6B800478">
              <w:rPr>
                <w:rFonts w:eastAsia="Times New Roman"/>
                <w:b w:val="0"/>
                <w:bCs w:val="0"/>
                <w:color w:val="000000" w:themeColor="text1"/>
              </w:rPr>
              <w:t xml:space="preserve"> (Measure 3)</w:t>
            </w:r>
            <w:r w:rsidRPr="6B800478">
              <w:rPr>
                <w:rFonts w:eastAsia="Times New Roman"/>
                <w:b w:val="0"/>
                <w:bCs w:val="0"/>
                <w:color w:val="000000" w:themeColor="text1"/>
              </w:rPr>
              <w:t>, completes services upgrades, and installs</w:t>
            </w:r>
            <w:r w:rsidR="00B20E6C" w:rsidRPr="6B800478">
              <w:rPr>
                <w:rFonts w:eastAsia="Times New Roman"/>
                <w:b w:val="0"/>
                <w:bCs w:val="0"/>
                <w:color w:val="000000" w:themeColor="text1"/>
              </w:rPr>
              <w:t xml:space="preserve"> Tesla </w:t>
            </w:r>
            <w:proofErr w:type="spellStart"/>
            <w:r w:rsidR="00B20E6C" w:rsidRPr="6B800478">
              <w:rPr>
                <w:rFonts w:eastAsia="Times New Roman"/>
                <w:b w:val="0"/>
                <w:bCs w:val="0"/>
                <w:color w:val="000000" w:themeColor="text1"/>
              </w:rPr>
              <w:t>P</w:t>
            </w:r>
            <w:r w:rsidRPr="6B800478">
              <w:rPr>
                <w:rFonts w:eastAsia="Times New Roman"/>
                <w:b w:val="0"/>
                <w:bCs w:val="0"/>
                <w:color w:val="000000" w:themeColor="text1"/>
              </w:rPr>
              <w:t>owerwalls</w:t>
            </w:r>
            <w:proofErr w:type="spellEnd"/>
            <w:r w:rsidRPr="6B800478">
              <w:rPr>
                <w:rFonts w:eastAsia="Times New Roman"/>
                <w:b w:val="0"/>
                <w:bCs w:val="0"/>
                <w:color w:val="000000" w:themeColor="text1"/>
              </w:rPr>
              <w:t xml:space="preserve"> </w:t>
            </w:r>
          </w:p>
        </w:tc>
        <w:tc>
          <w:tcPr>
            <w:tcW w:w="2520" w:type="dxa"/>
            <w:hideMark/>
          </w:tcPr>
          <w:p w14:paraId="283CE28F" w14:textId="55F3B45A" w:rsidR="00127639" w:rsidRPr="00EC6A57" w:rsidRDefault="000204C4" w:rsidP="0068666D">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EC6A57">
              <w:rPr>
                <w:rFonts w:eastAsia="Times New Roman"/>
                <w:color w:val="000000" w:themeColor="text1"/>
              </w:rPr>
              <w:t xml:space="preserve">Late </w:t>
            </w:r>
            <w:r w:rsidR="003A2F02" w:rsidRPr="00EC6A57">
              <w:rPr>
                <w:rFonts w:eastAsia="Times New Roman"/>
                <w:color w:val="000000" w:themeColor="text1"/>
              </w:rPr>
              <w:t>May</w:t>
            </w:r>
            <w:r w:rsidR="00127639" w:rsidRPr="00EC6A57">
              <w:rPr>
                <w:rFonts w:eastAsia="Times New Roman"/>
                <w:color w:val="000000" w:themeColor="text1"/>
              </w:rPr>
              <w:t xml:space="preserve"> </w:t>
            </w:r>
            <w:r w:rsidRPr="00EC6A57">
              <w:rPr>
                <w:rFonts w:eastAsia="Times New Roman"/>
                <w:color w:val="000000" w:themeColor="text1"/>
              </w:rPr>
              <w:t>– early Sept</w:t>
            </w:r>
            <w:r w:rsidR="00127639" w:rsidRPr="00EC6A57">
              <w:rPr>
                <w:rFonts w:eastAsia="Times New Roman"/>
                <w:color w:val="000000" w:themeColor="text1"/>
              </w:rPr>
              <w:t xml:space="preserve"> 2026</w:t>
            </w:r>
            <w:r w:rsidR="0068666D" w:rsidRPr="00EC6A57">
              <w:rPr>
                <w:rFonts w:eastAsia="Times New Roman"/>
                <w:color w:val="000000" w:themeColor="text1"/>
              </w:rPr>
              <w:t xml:space="preserve"> </w:t>
            </w:r>
          </w:p>
        </w:tc>
      </w:tr>
      <w:tr w:rsidR="00127639" w:rsidRPr="00EC6A57" w14:paraId="1FA3B13F"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465" w:type="dxa"/>
            <w:noWrap/>
            <w:hideMark/>
          </w:tcPr>
          <w:p w14:paraId="32F914C6" w14:textId="4519C7E0" w:rsidR="00127639" w:rsidRPr="00EC6A57" w:rsidRDefault="00127639" w:rsidP="0068666D">
            <w:pPr>
              <w:jc w:val="left"/>
              <w:rPr>
                <w:rFonts w:eastAsia="Times New Roman"/>
                <w:b w:val="0"/>
                <w:bCs w:val="0"/>
                <w:color w:val="000000"/>
              </w:rPr>
            </w:pPr>
            <w:r w:rsidRPr="269F7C49">
              <w:rPr>
                <w:rFonts w:eastAsia="Times New Roman"/>
                <w:b w:val="0"/>
                <w:bCs w:val="0"/>
                <w:color w:val="000000" w:themeColor="text1"/>
              </w:rPr>
              <w:t>Inspection</w:t>
            </w:r>
            <w:r w:rsidR="0068666D" w:rsidRPr="269F7C49">
              <w:rPr>
                <w:rFonts w:eastAsia="Times New Roman"/>
                <w:b w:val="0"/>
                <w:bCs w:val="0"/>
                <w:color w:val="000000" w:themeColor="text1"/>
              </w:rPr>
              <w:t xml:space="preserve"> and Project Completion: Final Payment Issued, Reports Written</w:t>
            </w:r>
          </w:p>
        </w:tc>
        <w:tc>
          <w:tcPr>
            <w:tcW w:w="2520" w:type="dxa"/>
            <w:hideMark/>
          </w:tcPr>
          <w:p w14:paraId="189ED024" w14:textId="13CC93F5" w:rsidR="00127639" w:rsidRPr="00EC6A57" w:rsidRDefault="00127639" w:rsidP="0068666D">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rPr>
            </w:pPr>
            <w:r w:rsidRPr="00EC6A57">
              <w:rPr>
                <w:rFonts w:eastAsia="Times New Roman"/>
                <w:color w:val="000000" w:themeColor="text1"/>
              </w:rPr>
              <w:t>Sep</w:t>
            </w:r>
            <w:r w:rsidR="006C65F7" w:rsidRPr="00EC6A57">
              <w:rPr>
                <w:rFonts w:eastAsia="Times New Roman"/>
                <w:color w:val="000000" w:themeColor="text1"/>
              </w:rPr>
              <w:t>t</w:t>
            </w:r>
            <w:r w:rsidRPr="00EC6A57">
              <w:rPr>
                <w:rFonts w:eastAsia="Times New Roman"/>
                <w:color w:val="000000" w:themeColor="text1"/>
              </w:rPr>
              <w:t xml:space="preserve"> 202</w:t>
            </w:r>
            <w:r w:rsidR="00B77E02" w:rsidRPr="00EC6A57">
              <w:rPr>
                <w:rFonts w:eastAsia="Times New Roman"/>
                <w:color w:val="000000" w:themeColor="text1"/>
              </w:rPr>
              <w:t>6</w:t>
            </w:r>
          </w:p>
        </w:tc>
      </w:tr>
    </w:tbl>
    <w:p w14:paraId="6D23D359" w14:textId="3F31C0A4" w:rsidR="00127639" w:rsidRPr="00C226C3" w:rsidRDefault="00127639" w:rsidP="0081219C">
      <w:pPr>
        <w:rPr>
          <w:sz w:val="10"/>
          <w:szCs w:val="10"/>
        </w:rPr>
      </w:pPr>
    </w:p>
    <w:p w14:paraId="48ADFF6E" w14:textId="3EC3FECC" w:rsidR="005D2CC7" w:rsidRDefault="005D2CC7" w:rsidP="007F047C">
      <w:pPr>
        <w:pStyle w:val="Heading3"/>
      </w:pPr>
      <w:r>
        <w:t>Residential Battery Storage:</w:t>
      </w:r>
    </w:p>
    <w:p w14:paraId="7C62C60D" w14:textId="1D5CDD29" w:rsidR="005F1702" w:rsidRDefault="00351D6C" w:rsidP="00DC6A25">
      <w:r>
        <w:t xml:space="preserve">The Nez Perce Tribe </w:t>
      </w:r>
      <w:r w:rsidR="0064133D">
        <w:t xml:space="preserve">will be </w:t>
      </w:r>
      <w:r>
        <w:t>install</w:t>
      </w:r>
      <w:r w:rsidR="0064133D">
        <w:t>ing</w:t>
      </w:r>
      <w:r>
        <w:t xml:space="preserve"> solar arrays on residences owned by the tribe, by tribal </w:t>
      </w:r>
      <w:r w:rsidR="00184186">
        <w:t>people</w:t>
      </w:r>
      <w:r>
        <w:t>, and on</w:t>
      </w:r>
      <w:r w:rsidR="003866A5">
        <w:t xml:space="preserve"> multi-family units </w:t>
      </w:r>
      <w:r w:rsidR="00D431F0" w:rsidDel="005E6B98">
        <w:t xml:space="preserve">or </w:t>
      </w:r>
      <w:r w:rsidR="00E90AF9">
        <w:t>via funding from the DOE Tribal Energy Program and/or</w:t>
      </w:r>
      <w:r w:rsidR="00335BF6">
        <w:t xml:space="preserve"> Solar for All if the Bonneville Environmental </w:t>
      </w:r>
      <w:r w:rsidR="009C5ACB">
        <w:t xml:space="preserve">Foundations application for the State of Idaho is </w:t>
      </w:r>
      <w:r w:rsidR="009C5ACB" w:rsidRPr="00846566">
        <w:t xml:space="preserve">successful. </w:t>
      </w:r>
      <w:r w:rsidR="005E16F0">
        <w:t>Sixty residential</w:t>
      </w:r>
      <w:r w:rsidR="00846566" w:rsidRPr="00846566">
        <w:t xml:space="preserve"> </w:t>
      </w:r>
      <w:r w:rsidR="009C5ACB" w:rsidRPr="00846566">
        <w:t>homes already have solar arrays installed</w:t>
      </w:r>
      <w:r w:rsidR="00846566">
        <w:t>, and arrays are</w:t>
      </w:r>
      <w:r w:rsidR="00DE6C05">
        <w:t xml:space="preserve"> planned for over 550</w:t>
      </w:r>
      <w:r w:rsidR="00846566">
        <w:t xml:space="preserve"> tribal homes through other funding sources</w:t>
      </w:r>
      <w:r w:rsidR="009C5ACB" w:rsidRPr="00846566">
        <w:t xml:space="preserve">. </w:t>
      </w:r>
      <w:r w:rsidR="00E425D8" w:rsidRPr="00846566">
        <w:t xml:space="preserve">We have found it difficult to obtain funding for </w:t>
      </w:r>
      <w:r w:rsidR="0016392B" w:rsidRPr="00846566">
        <w:t>storage through other m</w:t>
      </w:r>
      <w:r w:rsidR="0016392B">
        <w:t xml:space="preserve">eans, yet batteries are critical for increasing the resiliency of residences. </w:t>
      </w:r>
      <w:r w:rsidR="00015D1F">
        <w:t xml:space="preserve">We </w:t>
      </w:r>
      <w:r w:rsidR="1B2281C5">
        <w:t>request</w:t>
      </w:r>
      <w:r w:rsidR="00015D1F">
        <w:t xml:space="preserve"> funding for 300 </w:t>
      </w:r>
      <w:r w:rsidR="005A7F1F">
        <w:t xml:space="preserve">Tesla </w:t>
      </w:r>
      <w:proofErr w:type="spellStart"/>
      <w:r w:rsidR="005A7F1F">
        <w:t>Powerwalls</w:t>
      </w:r>
      <w:proofErr w:type="spellEnd"/>
      <w:r w:rsidR="005A7F1F">
        <w:t xml:space="preserve"> </w:t>
      </w:r>
      <w:r w:rsidR="009D0D10">
        <w:t>(</w:t>
      </w:r>
      <w:r w:rsidR="00A80DB3">
        <w:t xml:space="preserve">1.5 </w:t>
      </w:r>
      <w:r w:rsidR="1B2281C5">
        <w:t>MW</w:t>
      </w:r>
      <w:r w:rsidR="00A80DB3">
        <w:t xml:space="preserve"> of storage</w:t>
      </w:r>
      <w:r w:rsidR="009D0D10">
        <w:t xml:space="preserve">) </w:t>
      </w:r>
      <w:r w:rsidR="00015D1F">
        <w:t xml:space="preserve">to be paired with existing solar installations and residential solar projects planned within the next five years. </w:t>
      </w:r>
      <w:r w:rsidR="002525B3">
        <w:t xml:space="preserve">This is </w:t>
      </w:r>
      <w:r w:rsidR="00C36AE2">
        <w:t>integral</w:t>
      </w:r>
      <w:r w:rsidR="002525B3">
        <w:t xml:space="preserve"> to</w:t>
      </w:r>
      <w:r w:rsidR="00AA64F1">
        <w:t xml:space="preserve"> and part of</w:t>
      </w:r>
      <w:r w:rsidR="002525B3">
        <w:t xml:space="preserve"> the Climate Ready Housing </w:t>
      </w:r>
      <w:r w:rsidR="00AA64F1">
        <w:t xml:space="preserve">project in Measure 1. Energy Staff </w:t>
      </w:r>
      <w:r w:rsidR="00553372">
        <w:t>will</w:t>
      </w:r>
      <w:r w:rsidR="00AA64F1">
        <w:t xml:space="preserve"> coordinat</w:t>
      </w:r>
      <w:r w:rsidR="00834BFF">
        <w:t>e</w:t>
      </w:r>
      <w:r w:rsidR="00AA64F1">
        <w:t xml:space="preserve"> with </w:t>
      </w:r>
      <w:r w:rsidR="00834BFF">
        <w:t>Nez Perce Tribal Housing Authority</w:t>
      </w:r>
      <w:r w:rsidR="00396F07">
        <w:t xml:space="preserve"> who </w:t>
      </w:r>
      <w:r w:rsidR="00D629BD">
        <w:t xml:space="preserve">will be leading the Climate Ready Housing </w:t>
      </w:r>
      <w:r w:rsidR="00553372">
        <w:t>efforts</w:t>
      </w:r>
      <w:r w:rsidR="00DE2BE8">
        <w:t xml:space="preserve"> to identify which homes </w:t>
      </w:r>
      <w:r w:rsidR="00544BE6">
        <w:t xml:space="preserve">need </w:t>
      </w:r>
      <w:r w:rsidR="00DE2BE8">
        <w:t>batteries and new solar arrays first.</w:t>
      </w:r>
      <w:r w:rsidR="00B157C8">
        <w:t xml:space="preserve"> Please see our LIDAC analysis for more information. </w:t>
      </w:r>
    </w:p>
    <w:p w14:paraId="75574C16" w14:textId="546E745A" w:rsidR="005F1702" w:rsidRPr="000A6F33" w:rsidRDefault="005F1702" w:rsidP="00DC6A25">
      <w:pPr>
        <w:rPr>
          <w:sz w:val="10"/>
          <w:szCs w:val="10"/>
        </w:rPr>
      </w:pPr>
    </w:p>
    <w:p w14:paraId="3C6E9EFD" w14:textId="26396A0D" w:rsidR="00470D29" w:rsidRDefault="00470D29" w:rsidP="00470D29">
      <w:pPr>
        <w:pStyle w:val="Heading5"/>
      </w:pPr>
      <w:r>
        <w:t>Tasks, Milestones, and Timelines</w:t>
      </w:r>
    </w:p>
    <w:p w14:paraId="69D8C79C" w14:textId="55F3B45A" w:rsidR="00470D29" w:rsidRDefault="009B5A23" w:rsidP="00372E5B">
      <w:r>
        <w:t>Completion of this task will be done in collaboration with the staff and community leaders working on the climate</w:t>
      </w:r>
      <w:r w:rsidR="02F95E90">
        <w:t>-</w:t>
      </w:r>
      <w:r>
        <w:t xml:space="preserve">ready housing initiative. Energy Coordinators will be responsible </w:t>
      </w:r>
      <w:r w:rsidR="000C5AE6" w:rsidRPr="000C5AE6">
        <w:t>for ordering</w:t>
      </w:r>
      <w:r w:rsidR="00A12056">
        <w:t xml:space="preserve"> </w:t>
      </w:r>
      <w:r w:rsidR="000C5AE6" w:rsidRPr="000C5AE6">
        <w:t>batteries and coordinating</w:t>
      </w:r>
      <w:r w:rsidR="00A12056">
        <w:t xml:space="preserve"> the subcontracting, permitting, and training for </w:t>
      </w:r>
      <w:r w:rsidR="000C5AE6" w:rsidRPr="000C5AE6">
        <w:t>battery installation on a rolling schedule over the five-year period of performance.</w:t>
      </w:r>
      <w:r w:rsidR="006423A9" w:rsidRPr="006423A9">
        <w:t xml:space="preserve"> </w:t>
      </w:r>
      <w:r w:rsidR="00057F16">
        <w:t xml:space="preserve">We expect the bulk of battery installation to </w:t>
      </w:r>
      <w:r w:rsidR="02F95E90">
        <w:t>occur</w:t>
      </w:r>
      <w:r w:rsidR="00057F16">
        <w:t xml:space="preserve"> either in combination</w:t>
      </w:r>
      <w:r w:rsidR="0073395E">
        <w:t xml:space="preserve"> with solar array installations </w:t>
      </w:r>
      <w:r w:rsidR="0BF3AE2D">
        <w:t>or</w:t>
      </w:r>
      <w:r w:rsidR="00212582">
        <w:t xml:space="preserve"> in coordination with other climate</w:t>
      </w:r>
      <w:r w:rsidR="769DA628">
        <w:t>-</w:t>
      </w:r>
      <w:r w:rsidR="00212582">
        <w:t>ready housing upgrades</w:t>
      </w:r>
      <w:r w:rsidR="00F85183">
        <w:t xml:space="preserve"> for greater efficiency. </w:t>
      </w:r>
      <w:r w:rsidR="006423A9" w:rsidRPr="006423A9">
        <w:t>There may be multiple subcontractors working on these projects</w:t>
      </w:r>
      <w:r w:rsidR="00F46E45">
        <w:t xml:space="preserve">. </w:t>
      </w:r>
      <w:r w:rsidR="00BA6D16">
        <w:t xml:space="preserve">The Tribe </w:t>
      </w:r>
      <w:r w:rsidR="00B55E1C">
        <w:t xml:space="preserve">will advertise this work in compliance with EPA contracting and wage requirements. </w:t>
      </w:r>
      <w:r w:rsidR="005C28B0">
        <w:t xml:space="preserve"> </w:t>
      </w:r>
    </w:p>
    <w:tbl>
      <w:tblPr>
        <w:tblStyle w:val="GridTable4-Accent4"/>
        <w:tblW w:w="9985" w:type="dxa"/>
        <w:tblLook w:val="04A0" w:firstRow="1" w:lastRow="0" w:firstColumn="1" w:lastColumn="0" w:noHBand="0" w:noVBand="1"/>
      </w:tblPr>
      <w:tblGrid>
        <w:gridCol w:w="7825"/>
        <w:gridCol w:w="2160"/>
      </w:tblGrid>
      <w:tr w:rsidR="00427A7D" w:rsidRPr="009F60B3" w14:paraId="1B54386B" w14:textId="77777777" w:rsidTr="000D754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85" w:type="dxa"/>
            <w:gridSpan w:val="2"/>
            <w:hideMark/>
          </w:tcPr>
          <w:p w14:paraId="66CB2B97" w14:textId="6657778F" w:rsidR="00427A7D" w:rsidRPr="009F60B3" w:rsidRDefault="00427A7D">
            <w:pPr>
              <w:jc w:val="center"/>
              <w:rPr>
                <w:rFonts w:eastAsia="Times New Roman"/>
                <w:color w:val="0D0D0D" w:themeColor="text1" w:themeTint="F2"/>
              </w:rPr>
            </w:pPr>
            <w:r w:rsidRPr="009F60B3">
              <w:rPr>
                <w:rFonts w:eastAsia="Times New Roman"/>
                <w:color w:val="0D0D0D" w:themeColor="text1" w:themeTint="F2"/>
              </w:rPr>
              <w:t xml:space="preserve">Residential Storage </w:t>
            </w:r>
          </w:p>
        </w:tc>
      </w:tr>
      <w:tr w:rsidR="00427A7D" w:rsidRPr="009F60B3" w14:paraId="60D33F36" w14:textId="77777777" w:rsidTr="000D754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825" w:type="dxa"/>
            <w:hideMark/>
          </w:tcPr>
          <w:p w14:paraId="09051E51" w14:textId="7D2A8EAD" w:rsidR="00427A7D" w:rsidRPr="009F60B3" w:rsidRDefault="00427A7D">
            <w:pPr>
              <w:jc w:val="center"/>
              <w:rPr>
                <w:rFonts w:eastAsia="Times New Roman"/>
                <w:color w:val="000000"/>
              </w:rPr>
            </w:pPr>
            <w:r w:rsidRPr="009F60B3">
              <w:rPr>
                <w:rFonts w:eastAsia="Times New Roman"/>
                <w:color w:val="000000" w:themeColor="text1"/>
              </w:rPr>
              <w:t>Tasks and Milestones</w:t>
            </w:r>
          </w:p>
        </w:tc>
        <w:tc>
          <w:tcPr>
            <w:tcW w:w="2160" w:type="dxa"/>
            <w:hideMark/>
          </w:tcPr>
          <w:p w14:paraId="2468BACE" w14:textId="01ADAAD4" w:rsidR="00427A7D" w:rsidRPr="009F60B3" w:rsidRDefault="00427A7D">
            <w:pPr>
              <w:jc w:val="center"/>
              <w:cnfStyle w:val="000000100000" w:firstRow="0" w:lastRow="0" w:firstColumn="0" w:lastColumn="0" w:oddVBand="0" w:evenVBand="0" w:oddHBand="1" w:evenHBand="0" w:firstRowFirstColumn="0" w:firstRowLastColumn="0" w:lastRowFirstColumn="0" w:lastRowLastColumn="0"/>
              <w:rPr>
                <w:rFonts w:eastAsia="Times New Roman"/>
                <w:b/>
                <w:bCs/>
                <w:color w:val="000000"/>
              </w:rPr>
            </w:pPr>
            <w:r w:rsidRPr="269F7C49">
              <w:rPr>
                <w:rFonts w:eastAsia="Times New Roman"/>
                <w:b/>
                <w:bCs/>
                <w:color w:val="000000" w:themeColor="text1"/>
              </w:rPr>
              <w:t>Timeline</w:t>
            </w:r>
          </w:p>
        </w:tc>
      </w:tr>
      <w:tr w:rsidR="00427A7D" w:rsidRPr="009F60B3" w14:paraId="3E990B2A" w14:textId="77777777" w:rsidTr="000D7541">
        <w:trPr>
          <w:trHeight w:val="300"/>
        </w:trPr>
        <w:tc>
          <w:tcPr>
            <w:cnfStyle w:val="001000000000" w:firstRow="0" w:lastRow="0" w:firstColumn="1" w:lastColumn="0" w:oddVBand="0" w:evenVBand="0" w:oddHBand="0" w:evenHBand="0" w:firstRowFirstColumn="0" w:firstRowLastColumn="0" w:lastRowFirstColumn="0" w:lastRowLastColumn="0"/>
            <w:tcW w:w="7825" w:type="dxa"/>
          </w:tcPr>
          <w:p w14:paraId="14A569A7" w14:textId="27D9C3D0" w:rsidR="00427A7D" w:rsidRPr="009F60B3" w:rsidRDefault="001A355F" w:rsidP="001A355F">
            <w:pPr>
              <w:jc w:val="left"/>
              <w:rPr>
                <w:rFonts w:eastAsia="Times New Roman"/>
                <w:b w:val="0"/>
                <w:bCs w:val="0"/>
                <w:color w:val="000000" w:themeColor="text1"/>
              </w:rPr>
            </w:pPr>
            <w:r w:rsidRPr="269F7C49">
              <w:rPr>
                <w:rFonts w:eastAsia="Times New Roman"/>
                <w:b w:val="0"/>
                <w:bCs w:val="0"/>
                <w:color w:val="000000" w:themeColor="text1"/>
              </w:rPr>
              <w:t xml:space="preserve">Coordination with </w:t>
            </w:r>
            <w:r w:rsidR="18100861" w:rsidRPr="1AF22A44">
              <w:rPr>
                <w:rFonts w:eastAsia="Times New Roman"/>
                <w:b w:val="0"/>
                <w:bCs w:val="0"/>
                <w:color w:val="000000" w:themeColor="text1"/>
              </w:rPr>
              <w:t>NPT Housing</w:t>
            </w:r>
            <w:r w:rsidRPr="269F7C49">
              <w:rPr>
                <w:rFonts w:eastAsia="Times New Roman"/>
                <w:b w:val="0"/>
                <w:bCs w:val="0"/>
                <w:color w:val="000000" w:themeColor="text1"/>
              </w:rPr>
              <w:t xml:space="preserve"> for onboarding staff and prioritization process for prioritizing solar/batteries and upgrades in Measure 1. </w:t>
            </w:r>
          </w:p>
        </w:tc>
        <w:tc>
          <w:tcPr>
            <w:tcW w:w="2160" w:type="dxa"/>
          </w:tcPr>
          <w:p w14:paraId="28D2EB49" w14:textId="54191945" w:rsidR="00427A7D" w:rsidRPr="009F60B3" w:rsidRDefault="00427A7D" w:rsidP="001A355F">
            <w:pPr>
              <w:jc w:val="left"/>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rPr>
            </w:pPr>
          </w:p>
        </w:tc>
      </w:tr>
      <w:tr w:rsidR="00427A7D" w:rsidRPr="009F60B3" w14:paraId="7C9FE9F4" w14:textId="77777777" w:rsidTr="000D7541">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7825" w:type="dxa"/>
            <w:hideMark/>
          </w:tcPr>
          <w:p w14:paraId="232CD44F" w14:textId="7D50AFAB" w:rsidR="00427A7D" w:rsidRPr="009F60B3" w:rsidRDefault="00A74920">
            <w:pPr>
              <w:jc w:val="left"/>
              <w:rPr>
                <w:rFonts w:eastAsia="Times New Roman"/>
                <w:b w:val="0"/>
                <w:bCs w:val="0"/>
                <w:color w:val="000000"/>
              </w:rPr>
            </w:pPr>
            <w:r w:rsidRPr="6B800478">
              <w:rPr>
                <w:rFonts w:eastAsia="Times New Roman"/>
                <w:b w:val="0"/>
                <w:bCs w:val="0"/>
                <w:color w:val="000000" w:themeColor="text1"/>
              </w:rPr>
              <w:lastRenderedPageBreak/>
              <w:t>Once energy program staff are hired</w:t>
            </w:r>
            <w:r w:rsidR="001E04B8" w:rsidRPr="6B800478">
              <w:rPr>
                <w:rFonts w:eastAsia="Times New Roman"/>
                <w:b w:val="0"/>
                <w:bCs w:val="0"/>
                <w:color w:val="000000" w:themeColor="text1"/>
              </w:rPr>
              <w:t xml:space="preserve"> for the CRC project</w:t>
            </w:r>
            <w:r w:rsidR="003047FD" w:rsidRPr="6B800478">
              <w:rPr>
                <w:rFonts w:eastAsia="Times New Roman"/>
                <w:b w:val="0"/>
                <w:bCs w:val="0"/>
                <w:color w:val="000000" w:themeColor="text1"/>
              </w:rPr>
              <w:t xml:space="preserve"> (see timeline above); staff will work with air quality, social services, housing, LIHEAP, </w:t>
            </w:r>
            <w:proofErr w:type="spellStart"/>
            <w:r w:rsidR="006C3B06" w:rsidRPr="6B800478">
              <w:rPr>
                <w:rFonts w:eastAsia="Times New Roman"/>
                <w:b w:val="0"/>
                <w:bCs w:val="0"/>
                <w:i/>
                <w:iCs/>
                <w:color w:val="000000" w:themeColor="text1"/>
              </w:rPr>
              <w:t>N</w:t>
            </w:r>
            <w:r w:rsidR="003047FD" w:rsidRPr="6B800478">
              <w:rPr>
                <w:rFonts w:eastAsia="Times New Roman"/>
                <w:b w:val="0"/>
                <w:bCs w:val="0"/>
                <w:i/>
                <w:iCs/>
                <w:color w:val="000000" w:themeColor="text1"/>
              </w:rPr>
              <w:t>imi</w:t>
            </w:r>
            <w:r w:rsidR="00262E1E" w:rsidRPr="6B800478">
              <w:rPr>
                <w:rFonts w:eastAsia="Times New Roman"/>
                <w:b w:val="0"/>
                <w:bCs w:val="0"/>
                <w:i/>
                <w:iCs/>
                <w:color w:val="000000" w:themeColor="text1"/>
              </w:rPr>
              <w:t>í</w:t>
            </w:r>
            <w:r w:rsidR="003047FD" w:rsidRPr="6B800478">
              <w:rPr>
                <w:rFonts w:eastAsia="Times New Roman"/>
                <w:b w:val="0"/>
                <w:bCs w:val="0"/>
                <w:i/>
                <w:iCs/>
                <w:color w:val="000000" w:themeColor="text1"/>
              </w:rPr>
              <w:t>puu</w:t>
            </w:r>
            <w:proofErr w:type="spellEnd"/>
            <w:r w:rsidR="003047FD" w:rsidRPr="6B800478">
              <w:rPr>
                <w:rFonts w:eastAsia="Times New Roman"/>
                <w:b w:val="0"/>
                <w:bCs w:val="0"/>
                <w:color w:val="000000" w:themeColor="text1"/>
              </w:rPr>
              <w:t xml:space="preserve"> Health</w:t>
            </w:r>
            <w:r w:rsidR="006C3B06" w:rsidRPr="6B800478">
              <w:rPr>
                <w:rFonts w:eastAsia="Times New Roman"/>
                <w:b w:val="0"/>
                <w:bCs w:val="0"/>
                <w:color w:val="000000" w:themeColor="text1"/>
              </w:rPr>
              <w:t>, and the community to identify homes suitable for batteries</w:t>
            </w:r>
            <w:r w:rsidR="00D63433" w:rsidRPr="6B800478">
              <w:rPr>
                <w:rFonts w:eastAsia="Times New Roman"/>
                <w:b w:val="0"/>
                <w:bCs w:val="0"/>
                <w:color w:val="000000" w:themeColor="text1"/>
              </w:rPr>
              <w:t xml:space="preserve"> and receive feedback from community members. </w:t>
            </w:r>
          </w:p>
        </w:tc>
        <w:tc>
          <w:tcPr>
            <w:tcW w:w="2160" w:type="dxa"/>
            <w:hideMark/>
          </w:tcPr>
          <w:p w14:paraId="09D99E70" w14:textId="46AD851E" w:rsidR="00427A7D" w:rsidRPr="009F60B3" w:rsidRDefault="00427A7D">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rPr>
            </w:pPr>
            <w:r w:rsidRPr="009F60B3">
              <w:rPr>
                <w:rFonts w:eastAsia="Times New Roman"/>
                <w:color w:val="000000" w:themeColor="text1"/>
              </w:rPr>
              <w:t>Nov 2024-Feb 2025</w:t>
            </w:r>
          </w:p>
        </w:tc>
      </w:tr>
      <w:tr w:rsidR="006C3B06" w:rsidRPr="009F60B3" w14:paraId="10A7E441" w14:textId="77777777" w:rsidTr="000D7541">
        <w:trPr>
          <w:trHeight w:val="233"/>
        </w:trPr>
        <w:tc>
          <w:tcPr>
            <w:cnfStyle w:val="001000000000" w:firstRow="0" w:lastRow="0" w:firstColumn="1" w:lastColumn="0" w:oddVBand="0" w:evenVBand="0" w:oddHBand="0" w:evenHBand="0" w:firstRowFirstColumn="0" w:firstRowLastColumn="0" w:lastRowFirstColumn="0" w:lastRowLastColumn="0"/>
            <w:tcW w:w="7825" w:type="dxa"/>
          </w:tcPr>
          <w:p w14:paraId="3063E096" w14:textId="55F3B45A" w:rsidR="006C3B06" w:rsidRPr="009F60B3" w:rsidRDefault="005E6D74">
            <w:pPr>
              <w:jc w:val="left"/>
              <w:rPr>
                <w:rFonts w:eastAsia="Times New Roman"/>
                <w:b w:val="0"/>
                <w:bCs w:val="0"/>
                <w:color w:val="000000"/>
              </w:rPr>
            </w:pPr>
            <w:r w:rsidRPr="6B800478">
              <w:rPr>
                <w:rFonts w:eastAsia="Times New Roman"/>
                <w:b w:val="0"/>
                <w:bCs w:val="0"/>
                <w:color w:val="000000" w:themeColor="text1"/>
              </w:rPr>
              <w:t xml:space="preserve">Training for </w:t>
            </w:r>
            <w:r w:rsidR="00C80418" w:rsidRPr="6B800478">
              <w:rPr>
                <w:rFonts w:eastAsia="Times New Roman"/>
                <w:b w:val="0"/>
                <w:bCs w:val="0"/>
                <w:color w:val="000000" w:themeColor="text1"/>
              </w:rPr>
              <w:t xml:space="preserve">local area </w:t>
            </w:r>
            <w:r w:rsidRPr="6B800478">
              <w:rPr>
                <w:rFonts w:eastAsia="Times New Roman"/>
                <w:b w:val="0"/>
                <w:bCs w:val="0"/>
                <w:color w:val="000000" w:themeColor="text1"/>
              </w:rPr>
              <w:t>fire department and maintenance regarding battery safety and maintenance</w:t>
            </w:r>
          </w:p>
        </w:tc>
        <w:tc>
          <w:tcPr>
            <w:tcW w:w="2160" w:type="dxa"/>
          </w:tcPr>
          <w:p w14:paraId="02ABB769" w14:textId="3E8034AB" w:rsidR="006C3B06" w:rsidRPr="009F60B3" w:rsidRDefault="005E6D7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9F60B3">
              <w:rPr>
                <w:rFonts w:eastAsia="Times New Roman"/>
                <w:color w:val="000000" w:themeColor="text1"/>
              </w:rPr>
              <w:t>Jan – Feb 2025</w:t>
            </w:r>
          </w:p>
        </w:tc>
      </w:tr>
      <w:tr w:rsidR="003379DF" w:rsidRPr="009F60B3" w14:paraId="20ADFC7A" w14:textId="77777777" w:rsidTr="000D7541">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7825" w:type="dxa"/>
          </w:tcPr>
          <w:p w14:paraId="5A128097" w14:textId="55F3B45A" w:rsidR="003379DF" w:rsidRPr="009F60B3" w:rsidRDefault="0016139E">
            <w:pPr>
              <w:jc w:val="left"/>
              <w:rPr>
                <w:rFonts w:eastAsia="Times New Roman"/>
                <w:b w:val="0"/>
                <w:bCs w:val="0"/>
                <w:color w:val="000000"/>
              </w:rPr>
            </w:pPr>
            <w:r w:rsidRPr="6B800478">
              <w:rPr>
                <w:rFonts w:eastAsia="Times New Roman"/>
                <w:b w:val="0"/>
                <w:bCs w:val="0"/>
                <w:color w:val="000000" w:themeColor="text1"/>
              </w:rPr>
              <w:t>Plans, permitting and RFP issuance</w:t>
            </w:r>
          </w:p>
        </w:tc>
        <w:tc>
          <w:tcPr>
            <w:tcW w:w="2160" w:type="dxa"/>
          </w:tcPr>
          <w:p w14:paraId="12DC18BE" w14:textId="726C37CA" w:rsidR="003379DF" w:rsidRPr="009F60B3" w:rsidRDefault="0016139E">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009F60B3">
              <w:rPr>
                <w:rFonts w:eastAsia="Times New Roman"/>
                <w:color w:val="000000" w:themeColor="text1"/>
              </w:rPr>
              <w:t>Jan-March of each year from 2025-2029</w:t>
            </w:r>
          </w:p>
        </w:tc>
      </w:tr>
      <w:tr w:rsidR="0035230E" w:rsidRPr="009F60B3" w14:paraId="37B9D385" w14:textId="77777777" w:rsidTr="000D7541">
        <w:trPr>
          <w:trHeight w:val="233"/>
        </w:trPr>
        <w:tc>
          <w:tcPr>
            <w:cnfStyle w:val="001000000000" w:firstRow="0" w:lastRow="0" w:firstColumn="1" w:lastColumn="0" w:oddVBand="0" w:evenVBand="0" w:oddHBand="0" w:evenHBand="0" w:firstRowFirstColumn="0" w:firstRowLastColumn="0" w:lastRowFirstColumn="0" w:lastRowLastColumn="0"/>
            <w:tcW w:w="7825" w:type="dxa"/>
          </w:tcPr>
          <w:p w14:paraId="0D5C7E32" w14:textId="55F3B45A" w:rsidR="0035230E" w:rsidRPr="009F60B3" w:rsidRDefault="006F5672">
            <w:pPr>
              <w:jc w:val="left"/>
              <w:rPr>
                <w:rFonts w:eastAsia="Times New Roman"/>
                <w:color w:val="000000" w:themeColor="text1"/>
              </w:rPr>
            </w:pPr>
            <w:r w:rsidRPr="269F7C49">
              <w:rPr>
                <w:rFonts w:eastAsiaTheme="minorEastAsia"/>
                <w:b w:val="0"/>
                <w:bCs w:val="0"/>
              </w:rPr>
              <w:t>Batteries installed in 60 homes each year from Y1 to Y5</w:t>
            </w:r>
            <w:r w:rsidR="00AD4E32" w:rsidRPr="269F7C49">
              <w:rPr>
                <w:rFonts w:eastAsiaTheme="minorEastAsia"/>
                <w:b w:val="0"/>
                <w:bCs w:val="0"/>
              </w:rPr>
              <w:t xml:space="preserve">. </w:t>
            </w:r>
            <w:r w:rsidR="00BE2584" w:rsidRPr="269F7C49">
              <w:rPr>
                <w:rFonts w:eastAsiaTheme="minorEastAsia"/>
                <w:b w:val="0"/>
                <w:bCs w:val="0"/>
              </w:rPr>
              <w:t xml:space="preserve">Since this is being coordinated with solar installations, we have the goal of scheduling this work when weather delays are least likely from late spring to early fall. </w:t>
            </w:r>
          </w:p>
        </w:tc>
        <w:tc>
          <w:tcPr>
            <w:tcW w:w="2160" w:type="dxa"/>
          </w:tcPr>
          <w:p w14:paraId="3061EC7A" w14:textId="55F3B45A" w:rsidR="0035230E" w:rsidRPr="009F60B3" w:rsidRDefault="00BA3B60">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009F60B3">
              <w:rPr>
                <w:rFonts w:eastAsia="Times New Roman"/>
                <w:color w:val="000000" w:themeColor="text1"/>
              </w:rPr>
              <w:t xml:space="preserve">Summer and early fall from </w:t>
            </w:r>
            <w:r w:rsidR="006F5672" w:rsidRPr="009F60B3">
              <w:rPr>
                <w:rFonts w:eastAsia="Times New Roman"/>
                <w:color w:val="000000" w:themeColor="text1"/>
              </w:rPr>
              <w:t>2025</w:t>
            </w:r>
            <w:r w:rsidR="00B7011C" w:rsidRPr="009F60B3">
              <w:rPr>
                <w:rFonts w:eastAsia="Times New Roman"/>
                <w:color w:val="000000" w:themeColor="text1"/>
              </w:rPr>
              <w:t xml:space="preserve"> </w:t>
            </w:r>
            <w:r w:rsidRPr="009F60B3">
              <w:rPr>
                <w:rFonts w:eastAsia="Times New Roman"/>
                <w:color w:val="000000" w:themeColor="text1"/>
              </w:rPr>
              <w:t xml:space="preserve">– </w:t>
            </w:r>
            <w:r w:rsidR="00B7011C" w:rsidRPr="009F60B3">
              <w:rPr>
                <w:rFonts w:eastAsia="Times New Roman"/>
                <w:color w:val="000000" w:themeColor="text1"/>
              </w:rPr>
              <w:t>2029</w:t>
            </w:r>
          </w:p>
        </w:tc>
      </w:tr>
      <w:tr w:rsidR="009748B2" w:rsidRPr="009F60B3" w14:paraId="52AF0203" w14:textId="77777777" w:rsidTr="000D7541">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7825" w:type="dxa"/>
          </w:tcPr>
          <w:p w14:paraId="703D5B60" w14:textId="1242321F" w:rsidR="009748B2" w:rsidRPr="009F60B3" w:rsidRDefault="003C2EF1" w:rsidP="00D63433">
            <w:pPr>
              <w:jc w:val="left"/>
              <w:rPr>
                <w:rFonts w:eastAsia="Times New Roman"/>
                <w:b w:val="0"/>
                <w:bCs w:val="0"/>
                <w:color w:val="000000" w:themeColor="text1"/>
              </w:rPr>
            </w:pPr>
            <w:r w:rsidRPr="269F7C49">
              <w:rPr>
                <w:rFonts w:asciiTheme="minorHAnsi" w:eastAsia="Times New Roman" w:hAnsiTheme="minorHAnsi"/>
                <w:b w:val="0"/>
                <w:bCs w:val="0"/>
                <w:color w:val="000000" w:themeColor="text1"/>
                <w:sz w:val="20"/>
                <w:szCs w:val="20"/>
              </w:rPr>
              <w:t xml:space="preserve">Trainings for homeowners </w:t>
            </w:r>
            <w:r w:rsidR="00D63433" w:rsidRPr="269F7C49">
              <w:rPr>
                <w:rFonts w:asciiTheme="minorHAnsi" w:eastAsia="Times New Roman" w:hAnsiTheme="minorHAnsi"/>
                <w:b w:val="0"/>
                <w:bCs w:val="0"/>
                <w:color w:val="000000" w:themeColor="text1"/>
                <w:sz w:val="20"/>
                <w:szCs w:val="20"/>
              </w:rPr>
              <w:t xml:space="preserve">about how to </w:t>
            </w:r>
            <w:r w:rsidRPr="269F7C49">
              <w:rPr>
                <w:rFonts w:asciiTheme="minorHAnsi" w:eastAsia="Times New Roman" w:hAnsiTheme="minorHAnsi"/>
                <w:b w:val="0"/>
                <w:bCs w:val="0"/>
                <w:color w:val="000000" w:themeColor="text1"/>
                <w:sz w:val="20"/>
                <w:szCs w:val="20"/>
              </w:rPr>
              <w:t>utilize</w:t>
            </w:r>
            <w:r w:rsidR="00D63433" w:rsidRPr="269F7C49">
              <w:rPr>
                <w:rFonts w:asciiTheme="minorHAnsi" w:eastAsia="Times New Roman" w:hAnsiTheme="minorHAnsi"/>
                <w:b w:val="0"/>
                <w:bCs w:val="0"/>
                <w:color w:val="000000" w:themeColor="text1"/>
                <w:sz w:val="20"/>
                <w:szCs w:val="20"/>
              </w:rPr>
              <w:t xml:space="preserve"> and maintain batteries will occur on a rolling basis as installations are completed.</w:t>
            </w:r>
          </w:p>
        </w:tc>
        <w:tc>
          <w:tcPr>
            <w:tcW w:w="2160" w:type="dxa"/>
          </w:tcPr>
          <w:p w14:paraId="7CE75B85" w14:textId="0B68AEEF" w:rsidR="009748B2" w:rsidRPr="009F60B3" w:rsidRDefault="00D63433">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269F7C49">
              <w:rPr>
                <w:rFonts w:eastAsia="Times New Roman"/>
                <w:color w:val="000000" w:themeColor="text1"/>
              </w:rPr>
              <w:t>2025-2029</w:t>
            </w:r>
          </w:p>
        </w:tc>
      </w:tr>
      <w:tr w:rsidR="009748B2" w:rsidRPr="00427A7D" w14:paraId="36A84A6C" w14:textId="77777777" w:rsidTr="000D7541">
        <w:trPr>
          <w:trHeight w:val="233"/>
        </w:trPr>
        <w:tc>
          <w:tcPr>
            <w:cnfStyle w:val="001000000000" w:firstRow="0" w:lastRow="0" w:firstColumn="1" w:lastColumn="0" w:oddVBand="0" w:evenVBand="0" w:oddHBand="0" w:evenHBand="0" w:firstRowFirstColumn="0" w:firstRowLastColumn="0" w:lastRowFirstColumn="0" w:lastRowLastColumn="0"/>
            <w:tcW w:w="7825" w:type="dxa"/>
          </w:tcPr>
          <w:p w14:paraId="0450FFB0" w14:textId="06007D6C" w:rsidR="009748B2" w:rsidRPr="009F60B3" w:rsidRDefault="675D29E2">
            <w:pPr>
              <w:jc w:val="left"/>
              <w:rPr>
                <w:rFonts w:eastAsia="Times New Roman"/>
                <w:b w:val="0"/>
                <w:bCs w:val="0"/>
                <w:color w:val="000000" w:themeColor="text1"/>
              </w:rPr>
            </w:pPr>
            <w:r w:rsidRPr="1AF22A44">
              <w:rPr>
                <w:rFonts w:asciiTheme="minorHAnsi" w:eastAsiaTheme="minorEastAsia" w:hAnsiTheme="minorHAnsi"/>
                <w:b w:val="0"/>
                <w:bCs w:val="0"/>
                <w:color w:val="000000" w:themeColor="text1"/>
              </w:rPr>
              <w:t>Semi-</w:t>
            </w:r>
            <w:r w:rsidR="00D63433" w:rsidRPr="6B800478">
              <w:rPr>
                <w:rFonts w:asciiTheme="minorHAnsi" w:eastAsiaTheme="minorEastAsia" w:hAnsiTheme="minorHAnsi"/>
                <w:b w:val="0"/>
                <w:bCs w:val="0"/>
                <w:color w:val="000000" w:themeColor="text1"/>
              </w:rPr>
              <w:t xml:space="preserve">annual and final reporting </w:t>
            </w:r>
            <w:r w:rsidR="00DA2EF5" w:rsidRPr="6B800478">
              <w:rPr>
                <w:rFonts w:asciiTheme="minorHAnsi" w:eastAsiaTheme="minorEastAsia" w:hAnsiTheme="minorHAnsi"/>
                <w:b w:val="0"/>
                <w:bCs w:val="0"/>
                <w:color w:val="000000" w:themeColor="text1"/>
              </w:rPr>
              <w:t>completed</w:t>
            </w:r>
            <w:r w:rsidR="64060D4C" w:rsidRPr="1AF22A44">
              <w:rPr>
                <w:rFonts w:asciiTheme="minorHAnsi" w:eastAsiaTheme="minorEastAsia" w:hAnsiTheme="minorHAnsi"/>
                <w:b w:val="0"/>
                <w:bCs w:val="0"/>
                <w:color w:val="000000" w:themeColor="text1"/>
              </w:rPr>
              <w:t xml:space="preserve"> within 120 days after the end of the project period</w:t>
            </w:r>
            <w:r w:rsidR="00DA2EF5" w:rsidRPr="6B800478">
              <w:rPr>
                <w:rFonts w:asciiTheme="minorHAnsi" w:eastAsiaTheme="minorEastAsia" w:hAnsiTheme="minorHAnsi"/>
                <w:b w:val="0"/>
                <w:bCs w:val="0"/>
                <w:color w:val="000000" w:themeColor="text1"/>
              </w:rPr>
              <w:t>.</w:t>
            </w:r>
            <w:r w:rsidR="00DC3B52" w:rsidRPr="6B800478">
              <w:rPr>
                <w:rFonts w:asciiTheme="minorHAnsi" w:eastAsiaTheme="minorEastAsia" w:hAnsiTheme="minorHAnsi"/>
                <w:b w:val="0"/>
                <w:bCs w:val="0"/>
                <w:color w:val="000000" w:themeColor="text1"/>
              </w:rPr>
              <w:t xml:space="preserve"> </w:t>
            </w:r>
          </w:p>
        </w:tc>
        <w:tc>
          <w:tcPr>
            <w:tcW w:w="2160" w:type="dxa"/>
          </w:tcPr>
          <w:p w14:paraId="326DBAE9" w14:textId="46A7D45F" w:rsidR="009748B2" w:rsidRPr="009F60B3" w:rsidRDefault="068FFB74">
            <w:pPr>
              <w:jc w:val="left"/>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rPr>
            </w:pPr>
            <w:r w:rsidRPr="1AF22A44">
              <w:rPr>
                <w:rFonts w:eastAsia="Calibri"/>
              </w:rPr>
              <w:t>2025- Jan 2030</w:t>
            </w:r>
          </w:p>
        </w:tc>
      </w:tr>
    </w:tbl>
    <w:p w14:paraId="794CED60" w14:textId="676FBE24" w:rsidR="00BE2584" w:rsidRDefault="00BE2584" w:rsidP="422C3C8B">
      <w:pPr>
        <w:pStyle w:val="Heading3"/>
      </w:pPr>
    </w:p>
    <w:p w14:paraId="256AA14B" w14:textId="263C8956" w:rsidR="004A20E1" w:rsidRPr="00A616D2" w:rsidRDefault="004A20E1" w:rsidP="00A616D2">
      <w:pPr>
        <w:pStyle w:val="Heading3"/>
      </w:pPr>
      <w:r w:rsidRPr="00A616D2">
        <w:t>Underlying Assumptions and Risks</w:t>
      </w:r>
    </w:p>
    <w:p w14:paraId="6A4834FB" w14:textId="03A41CFA" w:rsidR="0040367D" w:rsidRDefault="0012177E" w:rsidP="000B73E8">
      <w:r>
        <w:t xml:space="preserve">Potential supply chain bottlenecks due to </w:t>
      </w:r>
      <w:r w:rsidR="7FC1BDCD">
        <w:t xml:space="preserve">the </w:t>
      </w:r>
      <w:r w:rsidR="006A2C1E">
        <w:t>nationwide adoption of solar</w:t>
      </w:r>
      <w:r w:rsidR="00B6573F">
        <w:t>, batteries</w:t>
      </w:r>
      <w:r w:rsidR="00F20033">
        <w:t>, etc.</w:t>
      </w:r>
      <w:r w:rsidR="7FC1BDCD">
        <w:t>,</w:t>
      </w:r>
      <w:r w:rsidR="00F20033">
        <w:t xml:space="preserve"> </w:t>
      </w:r>
      <w:r w:rsidR="00B6573F">
        <w:t>may increase the costs</w:t>
      </w:r>
      <w:r w:rsidR="00DC4F26">
        <w:t xml:space="preserve"> or </w:t>
      </w:r>
      <w:r w:rsidR="008019A5">
        <w:t>wait time for</w:t>
      </w:r>
      <w:r w:rsidR="00B6573F">
        <w:t xml:space="preserve"> some of these </w:t>
      </w:r>
      <w:r w:rsidR="7FC1BDCD">
        <w:t>supplies</w:t>
      </w:r>
      <w:r w:rsidR="006729CE">
        <w:t xml:space="preserve">. </w:t>
      </w:r>
      <w:r w:rsidR="005669BE">
        <w:t>To mitigate this risk,</w:t>
      </w:r>
      <w:r w:rsidR="006E204C">
        <w:t xml:space="preserve"> the tribe plans to order </w:t>
      </w:r>
      <w:r w:rsidR="005669BE">
        <w:t xml:space="preserve">long-lead </w:t>
      </w:r>
      <w:r w:rsidR="008522BD">
        <w:t>items</w:t>
      </w:r>
      <w:r w:rsidR="00FB3B4A">
        <w:t xml:space="preserve"> </w:t>
      </w:r>
      <w:r w:rsidR="00106298">
        <w:t xml:space="preserve">as early as practicable </w:t>
      </w:r>
      <w:r w:rsidR="005C2124">
        <w:t>to</w:t>
      </w:r>
      <w:r w:rsidR="008522BD">
        <w:t xml:space="preserve"> </w:t>
      </w:r>
      <w:r w:rsidR="00B6395D">
        <w:t xml:space="preserve">limit delays due to </w:t>
      </w:r>
      <w:r w:rsidR="005C2124">
        <w:t xml:space="preserve">potential </w:t>
      </w:r>
      <w:r w:rsidR="00B6395D">
        <w:t xml:space="preserve">supply chain disruptions or </w:t>
      </w:r>
      <w:r w:rsidR="00FB3B4A">
        <w:t xml:space="preserve">cost increases. </w:t>
      </w:r>
      <w:r w:rsidR="00EB4809">
        <w:t>Due to the uncertainty regarding the tax credits</w:t>
      </w:r>
      <w:r w:rsidR="0003324C">
        <w:t>,</w:t>
      </w:r>
      <w:r w:rsidR="00EB4809">
        <w:t xml:space="preserve"> the budget is </w:t>
      </w:r>
      <w:r w:rsidR="006D65C5">
        <w:t xml:space="preserve">for the full cost of the project. </w:t>
      </w:r>
      <w:r w:rsidR="00A356AD">
        <w:t xml:space="preserve">The Tribe has applied for tax credits and </w:t>
      </w:r>
      <w:r w:rsidR="0078092B">
        <w:t xml:space="preserve">loans for another </w:t>
      </w:r>
      <w:r w:rsidR="0078092B" w:rsidRPr="005C35F6">
        <w:t xml:space="preserve">group of projects, </w:t>
      </w:r>
      <w:r w:rsidR="005C35F6" w:rsidRPr="005C35F6">
        <w:t>and additional projects may be eligible</w:t>
      </w:r>
      <w:r w:rsidR="5A6A3521">
        <w:t>.</w:t>
      </w:r>
      <w:r w:rsidR="005C35F6">
        <w:t xml:space="preserve"> </w:t>
      </w:r>
      <w:r w:rsidR="5A6A3521">
        <w:t>H</w:t>
      </w:r>
      <w:r w:rsidR="005C35F6">
        <w:t>oweve</w:t>
      </w:r>
      <w:r w:rsidR="5A6A3521">
        <w:t>r</w:t>
      </w:r>
      <w:r w:rsidR="7FC1BDCD">
        <w:t>,</w:t>
      </w:r>
      <w:r w:rsidR="005C35F6" w:rsidRPr="005C35F6">
        <w:t xml:space="preserve"> the tax credits will only be based on the money that is expended from the tribe (federal grant amounts for each project would be deducted from the eligible amount)</w:t>
      </w:r>
      <w:r w:rsidR="005C35F6">
        <w:t>. If</w:t>
      </w:r>
      <w:r w:rsidR="00FB39AC" w:rsidRPr="005C35F6">
        <w:t xml:space="preserve"> the</w:t>
      </w:r>
      <w:r w:rsidR="00FB39AC">
        <w:t xml:space="preserve"> tribe is eligible for</w:t>
      </w:r>
      <w:r w:rsidR="00172DE7">
        <w:t xml:space="preserve"> more</w:t>
      </w:r>
      <w:r w:rsidR="00FB39AC">
        <w:t xml:space="preserve"> tax credits</w:t>
      </w:r>
      <w:r w:rsidR="00172DE7">
        <w:t xml:space="preserve"> than currently expected</w:t>
      </w:r>
      <w:r w:rsidR="00FB39AC">
        <w:t xml:space="preserve">, we are assuming that </w:t>
      </w:r>
      <w:r w:rsidR="00E06AC1">
        <w:t>we can seek direction from our</w:t>
      </w:r>
      <w:r w:rsidR="004C74F3">
        <w:t xml:space="preserve"> EPA</w:t>
      </w:r>
      <w:r w:rsidR="00FB39AC">
        <w:t xml:space="preserve"> project manager</w:t>
      </w:r>
      <w:r w:rsidR="00086668">
        <w:t>. We would suggest re-</w:t>
      </w:r>
      <w:r w:rsidR="00FB26E1">
        <w:t>invest</w:t>
      </w:r>
      <w:r w:rsidR="009F738E">
        <w:t>ing</w:t>
      </w:r>
      <w:r w:rsidR="00FB26E1">
        <w:t xml:space="preserve"> those funds</w:t>
      </w:r>
      <w:r w:rsidR="00FB39AC">
        <w:t xml:space="preserve"> in virtual power plant software</w:t>
      </w:r>
      <w:r w:rsidR="00086668">
        <w:t xml:space="preserve">, batteries, </w:t>
      </w:r>
      <w:r w:rsidR="00FB26E1">
        <w:t>larger solar arrays</w:t>
      </w:r>
      <w:r w:rsidR="009F738E">
        <w:t xml:space="preserve">, </w:t>
      </w:r>
      <w:r w:rsidR="008377AA">
        <w:t>or whatever direction the EPA provides.</w:t>
      </w:r>
    </w:p>
    <w:p w14:paraId="3EB93B72" w14:textId="6C57B3D1" w:rsidR="00FB3B4A" w:rsidRPr="000A6F33" w:rsidRDefault="00FB3B4A" w:rsidP="000B73E8">
      <w:pPr>
        <w:rPr>
          <w:sz w:val="10"/>
          <w:szCs w:val="10"/>
        </w:rPr>
      </w:pPr>
    </w:p>
    <w:p w14:paraId="04B2E3E5" w14:textId="3077D7CD" w:rsidR="00547478" w:rsidRDefault="00547478" w:rsidP="000B73E8">
      <w:r>
        <w:t xml:space="preserve">To mitigate the risk of a skilled labor shortage, the project includes on-the-job training for the solar workforce. </w:t>
      </w:r>
      <w:r w:rsidR="00C72E4D">
        <w:t>The Tribe</w:t>
      </w:r>
      <w:r>
        <w:t xml:space="preserve"> has used this model in the past</w:t>
      </w:r>
      <w:r w:rsidR="7C8A1D0B">
        <w:t>,</w:t>
      </w:r>
      <w:r w:rsidR="00F0052C">
        <w:t xml:space="preserve"> and subcontractors successfully </w:t>
      </w:r>
      <w:r w:rsidR="00F85024">
        <w:t xml:space="preserve">hired and trained </w:t>
      </w:r>
      <w:r w:rsidR="00F0052C">
        <w:t xml:space="preserve">local laborers through </w:t>
      </w:r>
      <w:r w:rsidR="00C72E4D">
        <w:t>the Tribe</w:t>
      </w:r>
      <w:r w:rsidR="00F0052C">
        <w:t xml:space="preserve">’s TERO program to meet the need for solar projects. </w:t>
      </w:r>
      <w:r w:rsidR="00F85024">
        <w:t>There are 35 tribal members who reside locally who have solar training</w:t>
      </w:r>
      <w:r w:rsidR="00ED477A">
        <w:t xml:space="preserve"> from the solar that is already installed at </w:t>
      </w:r>
      <w:r w:rsidR="00C72E4D">
        <w:t>the Tribe</w:t>
      </w:r>
      <w:r w:rsidR="00F85024">
        <w:t xml:space="preserve"> that may be eligible to work on these project</w:t>
      </w:r>
      <w:r w:rsidR="00423766">
        <w:t>s.</w:t>
      </w:r>
      <w:r w:rsidR="006E338C">
        <w:t xml:space="preserve"> A few of those laborers have gone on to full</w:t>
      </w:r>
      <w:r w:rsidR="3783BA97">
        <w:t>-</w:t>
      </w:r>
      <w:r w:rsidR="006E338C">
        <w:t>time positions</w:t>
      </w:r>
      <w:r w:rsidR="00FB1A22">
        <w:t xml:space="preserve"> </w:t>
      </w:r>
      <w:r w:rsidR="3783BA97">
        <w:t>and</w:t>
      </w:r>
      <w:r w:rsidR="00FB1A22">
        <w:t xml:space="preserve"> become certified to install </w:t>
      </w:r>
      <w:r w:rsidR="00443174">
        <w:t xml:space="preserve">and service solar arrays </w:t>
      </w:r>
      <w:r w:rsidR="00B97BF9">
        <w:t>and Tesla</w:t>
      </w:r>
      <w:r w:rsidR="00FB1A22">
        <w:t xml:space="preserve"> batteries</w:t>
      </w:r>
      <w:r w:rsidR="00443174">
        <w:t>.</w:t>
      </w:r>
      <w:r w:rsidR="00C20BCB">
        <w:t xml:space="preserve"> </w:t>
      </w:r>
      <w:r w:rsidR="008E5E19">
        <w:t xml:space="preserve">A couple of </w:t>
      </w:r>
      <w:r w:rsidR="000C29A4">
        <w:t>laborer</w:t>
      </w:r>
      <w:r w:rsidR="008E5E19">
        <w:t>s are</w:t>
      </w:r>
      <w:r w:rsidR="000C29A4">
        <w:t xml:space="preserve"> </w:t>
      </w:r>
      <w:r w:rsidR="008E5E19">
        <w:t xml:space="preserve">working towards </w:t>
      </w:r>
      <w:r w:rsidR="00C20BCB">
        <w:t>j</w:t>
      </w:r>
      <w:r w:rsidR="008E5E19">
        <w:t>ourney</w:t>
      </w:r>
      <w:r w:rsidR="196D8907">
        <w:t>-</w:t>
      </w:r>
      <w:r w:rsidR="008E5E19">
        <w:t>level</w:t>
      </w:r>
      <w:r w:rsidR="00C85DED">
        <w:t xml:space="preserve"> electrical licens</w:t>
      </w:r>
      <w:r w:rsidR="00C20BCB">
        <w:t>ure</w:t>
      </w:r>
      <w:r w:rsidR="00C85DED">
        <w:t xml:space="preserve">. </w:t>
      </w:r>
      <w:r w:rsidR="00ED477A">
        <w:t>P</w:t>
      </w:r>
      <w:r w:rsidR="00F85024">
        <w:t xml:space="preserve">er </w:t>
      </w:r>
      <w:r w:rsidR="00C72E4D">
        <w:t>the Tribe</w:t>
      </w:r>
      <w:r w:rsidR="00F85024">
        <w:t>’s subcontracting rules</w:t>
      </w:r>
      <w:r w:rsidR="00C20BCB">
        <w:t xml:space="preserve">, </w:t>
      </w:r>
      <w:r w:rsidR="00F85024">
        <w:t>TERO,</w:t>
      </w:r>
      <w:r w:rsidR="00C20BCB">
        <w:t xml:space="preserve"> and </w:t>
      </w:r>
      <w:r w:rsidR="00B97BF9">
        <w:t xml:space="preserve">locally trained installers, </w:t>
      </w:r>
      <w:r w:rsidR="00F85024">
        <w:t xml:space="preserve">we expect to be able to meet the needs of this project. </w:t>
      </w:r>
    </w:p>
    <w:p w14:paraId="4B637C4B" w14:textId="5B7225EE" w:rsidR="004F651F" w:rsidRPr="00C226C3" w:rsidRDefault="004F651F" w:rsidP="000B73E8">
      <w:pPr>
        <w:rPr>
          <w:sz w:val="10"/>
          <w:szCs w:val="10"/>
        </w:rPr>
      </w:pPr>
    </w:p>
    <w:p w14:paraId="16E2F301" w14:textId="380208BE" w:rsidR="004F651F" w:rsidRDefault="004F651F" w:rsidP="000B73E8">
      <w:r>
        <w:t xml:space="preserve">The </w:t>
      </w:r>
      <w:r w:rsidR="19EC632C">
        <w:t>addition</w:t>
      </w:r>
      <w:r>
        <w:t xml:space="preserve"> of batteries and EV charging stations at the Tribe will cause novel safety issues for first responders. </w:t>
      </w:r>
      <w:r w:rsidR="00381E28">
        <w:t xml:space="preserve">The National Fire Protection </w:t>
      </w:r>
      <w:r w:rsidR="00A7066C">
        <w:t xml:space="preserve">Association (NFPA) offers free or </w:t>
      </w:r>
      <w:r w:rsidR="00A205ED">
        <w:t xml:space="preserve">low-cost safety trainings online that pertain to issues that may arise with batteries in vehicles and </w:t>
      </w:r>
      <w:proofErr w:type="gramStart"/>
      <w:r w:rsidR="00A205ED">
        <w:t>high</w:t>
      </w:r>
      <w:r w:rsidR="0FB2C7F7">
        <w:t>-</w:t>
      </w:r>
      <w:r w:rsidR="00A205ED">
        <w:t>voltage</w:t>
      </w:r>
      <w:proofErr w:type="gramEnd"/>
      <w:r w:rsidR="00A205ED">
        <w:t xml:space="preserve"> charging stations. We </w:t>
      </w:r>
      <w:r w:rsidR="1EBEA55F">
        <w:t>assume</w:t>
      </w:r>
      <w:r w:rsidR="00A205ED">
        <w:t xml:space="preserve"> that local first responders </w:t>
      </w:r>
      <w:r w:rsidR="00824AF4">
        <w:t xml:space="preserve">who need training </w:t>
      </w:r>
      <w:r w:rsidR="00F20033">
        <w:t>can</w:t>
      </w:r>
      <w:r w:rsidR="00824AF4">
        <w:t xml:space="preserve"> obtain it at low cost and that trainings can be added as part of the routine training regimen that first responders complete </w:t>
      </w:r>
      <w:r w:rsidR="00E25785">
        <w:t xml:space="preserve">annually. </w:t>
      </w:r>
    </w:p>
    <w:p w14:paraId="211687CD" w14:textId="517645DA" w:rsidR="005C2124" w:rsidRPr="000A6F33" w:rsidRDefault="005C2124" w:rsidP="03E67EF9">
      <w:pPr>
        <w:rPr>
          <w:sz w:val="10"/>
          <w:szCs w:val="10"/>
        </w:rPr>
      </w:pPr>
    </w:p>
    <w:p w14:paraId="719DDECA" w14:textId="0E3E63C9" w:rsidR="004A20E1" w:rsidRDefault="00E768B8" w:rsidP="00C7527E">
      <w:pPr>
        <w:pStyle w:val="Heading3"/>
      </w:pPr>
      <w:r>
        <w:t>Nexus to PCAP</w:t>
      </w:r>
    </w:p>
    <w:p w14:paraId="35982C1C" w14:textId="5F153339" w:rsidR="003C5C16" w:rsidRPr="003C5C16" w:rsidRDefault="005C4E1A" w:rsidP="003C5C16">
      <w:r>
        <w:t>This measure is in the Nez Perce Tribe’s PCAP under Measure 2,</w:t>
      </w:r>
      <w:r w:rsidRPr="004D46CF">
        <w:t xml:space="preserve"> Rapidly Deploy Renewable Energy (Primarily Solar) at Tribal Facilities and Residences</w:t>
      </w:r>
      <w:r>
        <w:t xml:space="preserve"> (</w:t>
      </w:r>
      <w:r w:rsidR="156F3101">
        <w:t>PCAP p</w:t>
      </w:r>
      <w:r w:rsidR="439AD61E">
        <w:t>p.</w:t>
      </w:r>
      <w:r>
        <w:t xml:space="preserve"> 40</w:t>
      </w:r>
      <w:r w:rsidR="46257CD6">
        <w:t>-43</w:t>
      </w:r>
      <w:r>
        <w:t>).</w:t>
      </w:r>
      <w:r w:rsidR="00F57AFB">
        <w:t xml:space="preserve"> </w:t>
      </w:r>
      <w:r w:rsidR="0033702A">
        <w:t>C</w:t>
      </w:r>
      <w:r>
        <w:t>, the State of Idaho’s PCAP under 4.4. Power: Support the adoption of solar energy</w:t>
      </w:r>
      <w:r w:rsidR="6049ACBC">
        <w:t xml:space="preserve"> (pp. 13-14)</w:t>
      </w:r>
      <w:r>
        <w:t xml:space="preserve">. This measure is also covered under the State of Oregon’s PCAP under Tribal Nations </w:t>
      </w:r>
      <w:r w:rsidR="576644E4">
        <w:t xml:space="preserve">priority </w:t>
      </w:r>
      <w:r>
        <w:t xml:space="preserve">measures </w:t>
      </w:r>
      <w:r w:rsidR="06AB9FFF">
        <w:t>(pp.</w:t>
      </w:r>
      <w:r>
        <w:t xml:space="preserve"> 15</w:t>
      </w:r>
      <w:r w:rsidR="06AB9FFF">
        <w:t>-17)</w:t>
      </w:r>
      <w:r>
        <w:t xml:space="preserve">. </w:t>
      </w:r>
      <w:r w:rsidR="006A4BEA">
        <w:t xml:space="preserve">The State of Idaho is not </w:t>
      </w:r>
      <w:r w:rsidR="006F0067">
        <w:t>applying for funding for solar or storage projects, and Oregon’s application does not overlap with the Tribe’s.</w:t>
      </w:r>
      <w:r w:rsidR="003C5C16">
        <w:t xml:space="preserve"> </w:t>
      </w:r>
    </w:p>
    <w:p w14:paraId="34185238" w14:textId="2067EC7F" w:rsidR="005E2749" w:rsidRPr="000A6F33" w:rsidRDefault="005E2749" w:rsidP="00E15101">
      <w:pPr>
        <w:rPr>
          <w:sz w:val="10"/>
          <w:szCs w:val="10"/>
        </w:rPr>
      </w:pPr>
    </w:p>
    <w:p w14:paraId="541DD84B" w14:textId="5FEAE366" w:rsidR="005E2749" w:rsidRDefault="005E2749" w:rsidP="005E2749">
      <w:pPr>
        <w:pStyle w:val="Heading3"/>
      </w:pPr>
      <w:r>
        <w:t>Goals of the CPRG</w:t>
      </w:r>
    </w:p>
    <w:p w14:paraId="207CBD73" w14:textId="555F46A5" w:rsidR="005E2749" w:rsidRDefault="005E2749" w:rsidP="005E2749">
      <w:r>
        <w:t xml:space="preserve">The CRC resiliency center, Joseph </w:t>
      </w:r>
      <w:r w:rsidR="00720656">
        <w:t xml:space="preserve">Fisheries Office, and Storage for residences were chosen for this application because of the emergency management scenarios the tribe </w:t>
      </w:r>
      <w:r w:rsidR="00A2567A">
        <w:t xml:space="preserve">has been </w:t>
      </w:r>
      <w:r w:rsidR="00BA6E2B">
        <w:t>dealing with</w:t>
      </w:r>
      <w:r w:rsidR="00C76D3B">
        <w:t xml:space="preserve"> </w:t>
      </w:r>
      <w:r w:rsidR="000A59A3">
        <w:t xml:space="preserve">in </w:t>
      </w:r>
      <w:r w:rsidR="00BA6E2B">
        <w:t xml:space="preserve">floods, fires, </w:t>
      </w:r>
      <w:r w:rsidR="005E6C66">
        <w:t xml:space="preserve">high winds, and landslides </w:t>
      </w:r>
      <w:r w:rsidR="000A59A3">
        <w:t xml:space="preserve">with greater frequency, intensity, expense, and damages </w:t>
      </w:r>
      <w:r w:rsidR="005E6C66">
        <w:t xml:space="preserve">since 2010. </w:t>
      </w:r>
      <w:r w:rsidR="27E2BD04">
        <w:t>Many</w:t>
      </w:r>
      <w:r w:rsidR="005E6C66">
        <w:t xml:space="preserve"> other facilities could </w:t>
      </w:r>
      <w:r w:rsidR="005E6C66">
        <w:lastRenderedPageBreak/>
        <w:t>house solar</w:t>
      </w:r>
      <w:r w:rsidR="00ED5D79">
        <w:t xml:space="preserve"> at the Tribe, but </w:t>
      </w:r>
      <w:r w:rsidR="008513D6">
        <w:t xml:space="preserve">the CRC, JFO, and </w:t>
      </w:r>
      <w:r w:rsidR="00305A73">
        <w:t>tribal residences</w:t>
      </w:r>
      <w:r w:rsidR="008513D6">
        <w:t xml:space="preserve"> </w:t>
      </w:r>
      <w:r w:rsidR="00ED5D79">
        <w:t xml:space="preserve">are the </w:t>
      </w:r>
      <w:r w:rsidR="00380F17">
        <w:t>priority</w:t>
      </w:r>
      <w:r w:rsidR="00ED5D79">
        <w:t xml:space="preserve"> for evacuations, sheltering in place, reducing </w:t>
      </w:r>
      <w:r w:rsidR="001E5AC0">
        <w:t>costs, comfort, and safety for tribal members</w:t>
      </w:r>
      <w:r w:rsidR="000C00D1">
        <w:t xml:space="preserve">, and </w:t>
      </w:r>
      <w:r w:rsidR="5F64BA11">
        <w:t>expanding</w:t>
      </w:r>
      <w:r w:rsidR="000C00D1">
        <w:t xml:space="preserve"> EV charging without using more fossil fuels</w:t>
      </w:r>
      <w:r w:rsidR="002A1BB1">
        <w:t xml:space="preserve">. </w:t>
      </w:r>
      <w:r w:rsidR="006E62E3">
        <w:t>In the introductory paragraph</w:t>
      </w:r>
      <w:r w:rsidR="001D1D27">
        <w:t xml:space="preserve">, we provided an overview of how </w:t>
      </w:r>
      <w:r w:rsidR="00380F17">
        <w:t>all</w:t>
      </w:r>
      <w:r w:rsidR="001D1D27">
        <w:t xml:space="preserve"> the proposed actions relate to the CPRG. </w:t>
      </w:r>
      <w:r w:rsidR="00ED43D3">
        <w:t>Please see the attached</w:t>
      </w:r>
      <w:r w:rsidR="0001077B">
        <w:t xml:space="preserve"> chapter of our draft vulnerability assessment that includes more context</w:t>
      </w:r>
      <w:r w:rsidR="006D4356">
        <w:t xml:space="preserve"> regarding the co</w:t>
      </w:r>
      <w:r w:rsidR="004C4544">
        <w:t>-</w:t>
      </w:r>
      <w:r w:rsidR="006D4356">
        <w:t>benefits and the climate impacts we are experiencing</w:t>
      </w:r>
      <w:r w:rsidR="00ED43D3">
        <w:t xml:space="preserve">. </w:t>
      </w:r>
      <w:r w:rsidR="00A96E00">
        <w:t>These projects were also chose</w:t>
      </w:r>
      <w:r w:rsidR="00BB1BFA">
        <w:t>n</w:t>
      </w:r>
      <w:r w:rsidR="00A96E00">
        <w:t xml:space="preserve"> because the Tribe has a bold and scalable vision for a tribe-to-tribe virtual power plant, but </w:t>
      </w:r>
      <w:r w:rsidR="002B16C2">
        <w:t xml:space="preserve">that effort requires </w:t>
      </w:r>
      <w:r w:rsidR="002E0C58">
        <w:t>dedicated, full-time staff who can focus on fully implementing Measure 2 of the CPRG.</w:t>
      </w:r>
      <w:r w:rsidR="00340E80">
        <w:t xml:space="preserve"> </w:t>
      </w:r>
    </w:p>
    <w:p w14:paraId="1B2EE547" w14:textId="5550A3F6" w:rsidR="005E2749" w:rsidRPr="000A6F33" w:rsidRDefault="005E2749" w:rsidP="005E2749">
      <w:pPr>
        <w:rPr>
          <w:sz w:val="10"/>
          <w:szCs w:val="10"/>
        </w:rPr>
      </w:pPr>
    </w:p>
    <w:p w14:paraId="2FBCC5AC" w14:textId="684F9B0A" w:rsidR="00DC7709" w:rsidRDefault="00DC7709" w:rsidP="00873F8A">
      <w:pPr>
        <w:pStyle w:val="Heading2"/>
      </w:pPr>
      <w:r>
        <w:t xml:space="preserve">Measure 3: </w:t>
      </w:r>
      <w:r w:rsidRPr="00873F8A">
        <w:t>Transportation</w:t>
      </w:r>
    </w:p>
    <w:p w14:paraId="1C9BBB53" w14:textId="1A8A2BC4" w:rsidR="00E768B8" w:rsidRDefault="00E768B8" w:rsidP="00873F8A">
      <w:pPr>
        <w:pStyle w:val="Heading3"/>
      </w:pPr>
      <w:r>
        <w:t>Major Features</w:t>
      </w:r>
    </w:p>
    <w:p w14:paraId="622679DA" w14:textId="7B5631D8" w:rsidR="00E12956" w:rsidRDefault="00373C52" w:rsidP="00E12956">
      <w:r>
        <w:t>The Tribe</w:t>
      </w:r>
      <w:r w:rsidR="005E6521">
        <w:t>’s</w:t>
      </w:r>
      <w:r>
        <w:t xml:space="preserve"> </w:t>
      </w:r>
      <w:r w:rsidR="005E6521">
        <w:t>ICC</w:t>
      </w:r>
      <w:r w:rsidR="008B794B">
        <w:t xml:space="preserve"> currently only has a small number of charging stations</w:t>
      </w:r>
      <w:r w:rsidR="00CE29E6">
        <w:t xml:space="preserve"> along major highways that are spaced too far apart for most tribal members and staff to </w:t>
      </w:r>
      <w:r w:rsidR="009B1ABE">
        <w:t xml:space="preserve">practically utilize electric vehicles. </w:t>
      </w:r>
      <w:r w:rsidR="00321BD2">
        <w:t xml:space="preserve">The State of Idaho will not be including electric vehicle charging infrastructure in their Implementation grant, so </w:t>
      </w:r>
      <w:r w:rsidR="00321BD2">
        <w:rPr>
          <w:rFonts w:cs="Calibri"/>
          <w:color w:val="242424"/>
        </w:rPr>
        <w:t xml:space="preserve">Highways 95, 12, and 3 will not have additional charging facilities, leaving residents of central Idaho </w:t>
      </w:r>
      <w:r w:rsidR="00901DD8">
        <w:rPr>
          <w:rFonts w:cs="Calibri"/>
          <w:color w:val="242424"/>
        </w:rPr>
        <w:t xml:space="preserve">and </w:t>
      </w:r>
      <w:r w:rsidR="00C72E4D">
        <w:rPr>
          <w:rFonts w:cs="Calibri"/>
          <w:color w:val="242424"/>
        </w:rPr>
        <w:t>the Tribe</w:t>
      </w:r>
      <w:r w:rsidR="00901DD8">
        <w:rPr>
          <w:rFonts w:cs="Calibri"/>
          <w:color w:val="242424"/>
        </w:rPr>
        <w:t xml:space="preserve"> </w:t>
      </w:r>
      <w:r w:rsidR="00321BD2">
        <w:rPr>
          <w:rFonts w:cs="Calibri"/>
          <w:color w:val="242424"/>
        </w:rPr>
        <w:t>at a disadvantage </w:t>
      </w:r>
      <w:r w:rsidR="00321BD2">
        <w:rPr>
          <w:rStyle w:val="mark0su74jjnw"/>
          <w:rFonts w:cs="Calibri"/>
          <w:color w:val="242424"/>
          <w:bdr w:val="none" w:sz="0" w:space="0" w:color="auto" w:frame="1"/>
        </w:rPr>
        <w:t>for</w:t>
      </w:r>
      <w:r w:rsidR="00321BD2">
        <w:rPr>
          <w:rFonts w:cs="Calibri"/>
          <w:color w:val="242424"/>
        </w:rPr>
        <w:t> the</w:t>
      </w:r>
      <w:r w:rsidR="0080440C">
        <w:rPr>
          <w:rFonts w:cs="Calibri"/>
          <w:color w:val="242424"/>
        </w:rPr>
        <w:t xml:space="preserve"> rapid</w:t>
      </w:r>
      <w:r w:rsidR="00321BD2">
        <w:rPr>
          <w:rFonts w:cs="Calibri"/>
          <w:color w:val="242424"/>
        </w:rPr>
        <w:t xml:space="preserve"> adoption of </w:t>
      </w:r>
      <w:r w:rsidR="00321BD2">
        <w:rPr>
          <w:rStyle w:val="markznju5e2z8"/>
          <w:rFonts w:cs="Calibri"/>
          <w:color w:val="242424"/>
          <w:bdr w:val="none" w:sz="0" w:space="0" w:color="auto" w:frame="1"/>
        </w:rPr>
        <w:t>EV</w:t>
      </w:r>
      <w:r w:rsidR="00321BD2">
        <w:rPr>
          <w:rFonts w:cs="Calibri"/>
          <w:color w:val="242424"/>
        </w:rPr>
        <w:t> vehicles and equipment in the transition to a greener, climate</w:t>
      </w:r>
      <w:r w:rsidR="7E952051" w:rsidRPr="7E952051">
        <w:rPr>
          <w:rFonts w:cs="Calibri"/>
          <w:color w:val="242424"/>
        </w:rPr>
        <w:t>-</w:t>
      </w:r>
      <w:r w:rsidR="00321BD2">
        <w:rPr>
          <w:rFonts w:cs="Calibri"/>
          <w:color w:val="242424"/>
        </w:rPr>
        <w:t>safe economy.</w:t>
      </w:r>
      <w:r w:rsidR="0080440C">
        <w:rPr>
          <w:rFonts w:cs="Calibri"/>
          <w:color w:val="242424"/>
        </w:rPr>
        <w:t xml:space="preserve"> In addition, </w:t>
      </w:r>
      <w:r w:rsidR="004414A0">
        <w:t>charging</w:t>
      </w:r>
      <w:r w:rsidR="009B1ABE">
        <w:t xml:space="preserve"> infrastructure is concentrated on Highway 90 to the North and Highway 84 t</w:t>
      </w:r>
      <w:r w:rsidR="00616503">
        <w:t>o</w:t>
      </w:r>
      <w:r w:rsidR="009B1ABE">
        <w:t xml:space="preserve"> the south</w:t>
      </w:r>
      <w:r w:rsidR="004414A0">
        <w:t xml:space="preserve">, </w:t>
      </w:r>
      <w:r w:rsidR="008D1B97">
        <w:t xml:space="preserve">which </w:t>
      </w:r>
      <w:r w:rsidR="00E12956">
        <w:t xml:space="preserve">may </w:t>
      </w:r>
      <w:r w:rsidR="008D1B97">
        <w:t>be diverting</w:t>
      </w:r>
      <w:r w:rsidR="00C2223D">
        <w:t xml:space="preserve"> </w:t>
      </w:r>
      <w:r w:rsidR="00A1073B">
        <w:t xml:space="preserve">electrical vehicle </w:t>
      </w:r>
      <w:r w:rsidR="00EE4D53">
        <w:t xml:space="preserve">owners </w:t>
      </w:r>
      <w:r w:rsidR="008D1B97">
        <w:t xml:space="preserve">around our </w:t>
      </w:r>
      <w:r w:rsidR="00E12956">
        <w:t xml:space="preserve">territory </w:t>
      </w:r>
      <w:r w:rsidR="008D1B97">
        <w:t xml:space="preserve">and discouraging </w:t>
      </w:r>
      <w:r w:rsidR="00E12956">
        <w:t xml:space="preserve">EV </w:t>
      </w:r>
      <w:r w:rsidR="00EE4D53">
        <w:t>travel</w:t>
      </w:r>
      <w:r w:rsidR="00616503">
        <w:t xml:space="preserve"> and tourism in </w:t>
      </w:r>
      <w:r w:rsidR="00C72E4D">
        <w:t>the Tribe</w:t>
      </w:r>
      <w:r w:rsidR="00616503">
        <w:t xml:space="preserve">’s </w:t>
      </w:r>
      <w:r w:rsidR="00EE4D53">
        <w:t xml:space="preserve">territory. </w:t>
      </w:r>
      <w:r w:rsidR="00E12956">
        <w:t xml:space="preserve">As such, </w:t>
      </w:r>
      <w:r w:rsidR="00C72E4D">
        <w:t>the Tribe</w:t>
      </w:r>
      <w:r w:rsidR="00E12956">
        <w:t xml:space="preserve"> would like to add Level III charging stations in </w:t>
      </w:r>
      <w:r w:rsidR="005B1D64">
        <w:t>two</w:t>
      </w:r>
      <w:r w:rsidR="00E12956">
        <w:t xml:space="preserve"> locations</w:t>
      </w:r>
      <w:r w:rsidR="005B1D64">
        <w:t>:</w:t>
      </w:r>
      <w:r w:rsidR="00E12956" w:rsidRPr="00E12956">
        <w:t xml:space="preserve"> </w:t>
      </w:r>
      <w:r w:rsidR="00E12956">
        <w:t xml:space="preserve">the Fisheries office in downtown Joseph in </w:t>
      </w:r>
      <w:r w:rsidR="00E25785">
        <w:t>Ne OR, Wallowa County</w:t>
      </w:r>
      <w:r w:rsidR="29B50C04">
        <w:t>,</w:t>
      </w:r>
      <w:r w:rsidR="00E12956">
        <w:t xml:space="preserve"> and at </w:t>
      </w:r>
      <w:r w:rsidR="006E3DC8">
        <w:t xml:space="preserve">the </w:t>
      </w:r>
      <w:proofErr w:type="spellStart"/>
      <w:r w:rsidR="006E3DC8">
        <w:t>It’se</w:t>
      </w:r>
      <w:proofErr w:type="spellEnd"/>
      <w:r w:rsidR="006E3DC8">
        <w:t xml:space="preserve"> Ye-Ye </w:t>
      </w:r>
      <w:r w:rsidR="00422951">
        <w:t xml:space="preserve">Casino </w:t>
      </w:r>
      <w:r w:rsidR="00E12956">
        <w:t>in downtown Kamiah, Idaho</w:t>
      </w:r>
      <w:r w:rsidR="7ACAA80C">
        <w:t>,</w:t>
      </w:r>
      <w:r w:rsidR="00E12956">
        <w:t xml:space="preserve"> on Highway 12. </w:t>
      </w:r>
      <w:r w:rsidR="00EE4D53">
        <w:t xml:space="preserve">territory. </w:t>
      </w:r>
      <w:r w:rsidR="00E12956">
        <w:t xml:space="preserve">As such, </w:t>
      </w:r>
      <w:r w:rsidR="00C72E4D">
        <w:t>the Tribe</w:t>
      </w:r>
      <w:r w:rsidR="00E12956">
        <w:t xml:space="preserve"> would like to add Level III charging stations in </w:t>
      </w:r>
      <w:r w:rsidR="005B1D64">
        <w:t>two</w:t>
      </w:r>
      <w:r w:rsidR="00E12956">
        <w:t xml:space="preserve"> locations</w:t>
      </w:r>
      <w:r w:rsidR="005B1D64">
        <w:t>:</w:t>
      </w:r>
      <w:r w:rsidR="00E12956" w:rsidRPr="00E12956">
        <w:t xml:space="preserve"> </w:t>
      </w:r>
      <w:r w:rsidR="00E12956">
        <w:t xml:space="preserve">the Fisheries office in downtown Joseph in </w:t>
      </w:r>
      <w:r w:rsidR="00E25785">
        <w:t>Ne OR, Wallowa County</w:t>
      </w:r>
      <w:r w:rsidR="2BD36227">
        <w:t>,</w:t>
      </w:r>
      <w:r w:rsidR="00E12956">
        <w:t xml:space="preserve"> and at </w:t>
      </w:r>
      <w:r w:rsidR="006E3DC8">
        <w:t xml:space="preserve">the </w:t>
      </w:r>
      <w:proofErr w:type="spellStart"/>
      <w:r w:rsidR="006E3DC8">
        <w:t>It’se</w:t>
      </w:r>
      <w:proofErr w:type="spellEnd"/>
      <w:r w:rsidR="006E3DC8">
        <w:t xml:space="preserve"> Ye-Ye </w:t>
      </w:r>
      <w:r w:rsidR="00422951">
        <w:t xml:space="preserve">Casino </w:t>
      </w:r>
      <w:r w:rsidR="00E12956">
        <w:t>in downtown Kamiah, Idaho</w:t>
      </w:r>
      <w:r w:rsidR="2BD36227">
        <w:t>,</w:t>
      </w:r>
      <w:r w:rsidR="00E12956">
        <w:t xml:space="preserve"> on Highway 12. </w:t>
      </w:r>
    </w:p>
    <w:p w14:paraId="6B80F719" w14:textId="15E22863" w:rsidR="00373C52" w:rsidRPr="000A6F33" w:rsidRDefault="00373C52" w:rsidP="00411B67">
      <w:pPr>
        <w:rPr>
          <w:sz w:val="10"/>
          <w:szCs w:val="10"/>
        </w:rPr>
      </w:pPr>
    </w:p>
    <w:p w14:paraId="62EDF203" w14:textId="11327A7F" w:rsidR="00C05B36" w:rsidRDefault="00C05B36" w:rsidP="00D91910">
      <w:pPr>
        <w:pStyle w:val="Heading3"/>
      </w:pPr>
      <w:r>
        <w:t xml:space="preserve">Joseph, OR Level III and Level II Chargers: </w:t>
      </w:r>
    </w:p>
    <w:p w14:paraId="730AE3C7" w14:textId="480D691F" w:rsidR="005C146F" w:rsidRDefault="005B1D64" w:rsidP="005C146F">
      <w:r>
        <w:t xml:space="preserve">In addition, </w:t>
      </w:r>
      <w:r w:rsidR="005C5A45">
        <w:t>the Tribe is</w:t>
      </w:r>
      <w:r>
        <w:t xml:space="preserve"> proposing to add one Level III charger and four Level II chargers to the </w:t>
      </w:r>
      <w:r w:rsidR="005E6521">
        <w:t>JFO</w:t>
      </w:r>
      <w:r w:rsidR="00FD52C1">
        <w:t xml:space="preserve"> </w:t>
      </w:r>
      <w:r>
        <w:t>building</w:t>
      </w:r>
      <w:r w:rsidR="00FD52C1">
        <w:t xml:space="preserve"> on the corner of </w:t>
      </w:r>
      <w:r w:rsidR="00074165">
        <w:t xml:space="preserve">N. Main Street and </w:t>
      </w:r>
      <w:r w:rsidR="0001396B">
        <w:t>E. Alder Street</w:t>
      </w:r>
      <w:r w:rsidR="00E226E2">
        <w:t xml:space="preserve"> </w:t>
      </w:r>
      <w:r w:rsidR="00347F51">
        <w:t>(600 Wallowa Lake Hwy)</w:t>
      </w:r>
      <w:r>
        <w:t xml:space="preserve">. </w:t>
      </w:r>
      <w:r w:rsidR="0095215E">
        <w:t xml:space="preserve">There are only </w:t>
      </w:r>
      <w:r w:rsidR="0FB2C7F7">
        <w:t>three</w:t>
      </w:r>
      <w:r w:rsidR="0095215E">
        <w:t xml:space="preserve"> public charging stations in Wallowa County. The population of Wallowa County is only 7,659</w:t>
      </w:r>
      <w:r w:rsidR="6FD5A328">
        <w:t>,</w:t>
      </w:r>
      <w:r w:rsidR="0095215E">
        <w:t xml:space="preserve"> and nearly one million tourists visit each year. </w:t>
      </w:r>
      <w:r w:rsidR="00200F63">
        <w:t xml:space="preserve">The </w:t>
      </w:r>
      <w:r w:rsidR="00AD38EF">
        <w:t>JFO</w:t>
      </w:r>
      <w:r w:rsidR="00200F63">
        <w:t xml:space="preserve"> is located on </w:t>
      </w:r>
      <w:r w:rsidR="009E15BF">
        <w:t>Main Street</w:t>
      </w:r>
      <w:r>
        <w:t xml:space="preserve"> in Joseph, which is a tourist destination with dining and shopping nearby, so it </w:t>
      </w:r>
      <w:r w:rsidR="009E15BF">
        <w:t>is</w:t>
      </w:r>
      <w:r>
        <w:t xml:space="preserve"> </w:t>
      </w:r>
      <w:r w:rsidR="28E58FBF">
        <w:t>an excellent</w:t>
      </w:r>
      <w:r>
        <w:t xml:space="preserve"> location for Level III fast public EV charging. In addition, we are proposing to add four level II chargers to the same parking area that can be used by staff to power tribal vehicles or personal vehicles. Several staff are interested in purchasing personal EVs</w:t>
      </w:r>
      <w:r w:rsidR="562E28AF">
        <w:t xml:space="preserve"> but are unable to due to </w:t>
      </w:r>
      <w:r w:rsidR="437C98ED">
        <w:t xml:space="preserve">a </w:t>
      </w:r>
      <w:r w:rsidR="562E28AF">
        <w:t>lack of sufficient regional charging infrastructure</w:t>
      </w:r>
      <w:r w:rsidR="003277AC">
        <w:t>, and</w:t>
      </w:r>
      <w:r>
        <w:t xml:space="preserve"> providing charging at work would incentivize Tribal members and employees to convert their personal vehicles to electric. </w:t>
      </w:r>
      <w:r w:rsidR="000A6AD2">
        <w:t>In addition, it would allow tribal members to hunt, fish, gather, and attend ceremonies in Wallowa County with EVs.</w:t>
      </w:r>
      <w:r w:rsidR="005E6521">
        <w:t xml:space="preserve"> </w:t>
      </w:r>
      <w:r w:rsidR="005E6521" w:rsidRPr="422C3C8B">
        <w:t>These chargers will be open to Tribal and non-Tribal members, staff</w:t>
      </w:r>
      <w:r w:rsidR="784088B3">
        <w:t>,</w:t>
      </w:r>
      <w:r w:rsidR="005E6521" w:rsidRPr="422C3C8B">
        <w:t xml:space="preserve"> and the </w:t>
      </w:r>
      <w:proofErr w:type="gramStart"/>
      <w:r w:rsidR="005E6521" w:rsidRPr="422C3C8B">
        <w:t>general public</w:t>
      </w:r>
      <w:proofErr w:type="gramEnd"/>
      <w:r w:rsidR="005E6521" w:rsidRPr="422C3C8B">
        <w:t>. We are currently projecting a 20% utilization rate. If JFO adopts a commercial EV fleet in the future</w:t>
      </w:r>
      <w:r w:rsidR="2BD36227">
        <w:t>,</w:t>
      </w:r>
      <w:r w:rsidR="005E6521" w:rsidRPr="422C3C8B">
        <w:t xml:space="preserve"> public usage may be partially restricted.</w:t>
      </w:r>
      <w:r w:rsidR="000703FC">
        <w:t xml:space="preserve"> </w:t>
      </w:r>
      <w:r w:rsidR="0077205A">
        <w:t xml:space="preserve">These chargers would be paired with new solar arrays that should produce enough electricity to offset the </w:t>
      </w:r>
      <w:r w:rsidR="003A12BF">
        <w:t>expense of powering the charges.</w:t>
      </w:r>
      <w:r w:rsidR="003171A5">
        <w:t xml:space="preserve"> </w:t>
      </w:r>
      <w:r w:rsidR="003A12BF">
        <w:t xml:space="preserve">The Tribe has </w:t>
      </w:r>
      <w:r w:rsidR="00642CC1">
        <w:t xml:space="preserve">a public charger at the CRC for which the </w:t>
      </w:r>
      <w:r w:rsidR="00642CC1" w:rsidRPr="0095715C">
        <w:t>fee/rate structure</w:t>
      </w:r>
      <w:r w:rsidR="00642CC1">
        <w:t xml:space="preserve"> is</w:t>
      </w:r>
      <w:r w:rsidR="00642CC1" w:rsidRPr="0095715C">
        <w:t xml:space="preserve"> $0.25/kWh</w:t>
      </w:r>
      <w:r w:rsidR="00642CC1">
        <w:t xml:space="preserve"> for public charging</w:t>
      </w:r>
      <w:r w:rsidR="00EF7D51">
        <w:t xml:space="preserve">. </w:t>
      </w:r>
      <w:r w:rsidR="0056171A">
        <w:t xml:space="preserve">This rate schedule is based on average rates at area chargers. </w:t>
      </w:r>
      <w:r w:rsidR="00AF1998">
        <w:t xml:space="preserve">The tribe will adjust this rate to cover the </w:t>
      </w:r>
      <w:r w:rsidR="0066479B">
        <w:t xml:space="preserve">maintenance </w:t>
      </w:r>
      <w:r w:rsidR="00AF1998">
        <w:t xml:space="preserve">costs </w:t>
      </w:r>
      <w:r w:rsidR="00EC0BE4">
        <w:t>for</w:t>
      </w:r>
      <w:r w:rsidR="00AF1998">
        <w:t xml:space="preserve"> offering public charging,</w:t>
      </w:r>
      <w:r w:rsidR="005C5A45">
        <w:t xml:space="preserve"> and proceeds will be used to</w:t>
      </w:r>
      <w:r w:rsidR="00EC0BE4">
        <w:t xml:space="preserve"> </w:t>
      </w:r>
      <w:r w:rsidR="00AF1998">
        <w:t>reinvest in additional charging stations</w:t>
      </w:r>
      <w:r w:rsidR="005C5A45">
        <w:t xml:space="preserve"> or offset utility bills</w:t>
      </w:r>
      <w:r w:rsidR="005C146F">
        <w:t>. The goal is to make public charging affordable, and staff charging free or low cost, without incurring burdensome maintenance and electrical expenses</w:t>
      </w:r>
      <w:r w:rsidR="005C146F" w:rsidRPr="0095715C">
        <w:t>. If funded</w:t>
      </w:r>
      <w:r w:rsidR="005C146F">
        <w:t>,</w:t>
      </w:r>
      <w:r w:rsidR="005C146F" w:rsidRPr="0095715C">
        <w:t xml:space="preserve"> we see accessibility as the most </w:t>
      </w:r>
      <w:r w:rsidR="005C146F">
        <w:t xml:space="preserve">important </w:t>
      </w:r>
      <w:r w:rsidR="005C146F" w:rsidRPr="0095715C">
        <w:t>factor</w:t>
      </w:r>
      <w:r w:rsidR="005C5A45">
        <w:t>.</w:t>
      </w:r>
      <w:r w:rsidR="00311A19">
        <w:t xml:space="preserve"> </w:t>
      </w:r>
    </w:p>
    <w:p w14:paraId="007DDBE5" w14:textId="3A033AE5" w:rsidR="00463D6F" w:rsidRPr="000A6F33" w:rsidRDefault="00463D6F" w:rsidP="005C146F">
      <w:pPr>
        <w:rPr>
          <w:sz w:val="10"/>
          <w:szCs w:val="10"/>
        </w:rPr>
      </w:pPr>
    </w:p>
    <w:p w14:paraId="33B2BEA8" w14:textId="7B47FFAA" w:rsidR="0095715C" w:rsidRDefault="0095715C" w:rsidP="00D91910">
      <w:pPr>
        <w:pStyle w:val="Heading3"/>
      </w:pPr>
      <w:r>
        <w:t>Kamiah, ID: Installation of Level III Charger</w:t>
      </w:r>
    </w:p>
    <w:p w14:paraId="156516B6" w14:textId="1EC4794D" w:rsidR="000A6AD2" w:rsidRPr="0095715C" w:rsidRDefault="00C72E4D" w:rsidP="000A6AD2">
      <w:r>
        <w:t>The Tribe</w:t>
      </w:r>
      <w:r w:rsidR="0095715C">
        <w:t xml:space="preserve"> already has a Level III charger to install in Kamiah from the V</w:t>
      </w:r>
      <w:r w:rsidR="0097533A">
        <w:t>olkswagen</w:t>
      </w:r>
      <w:r w:rsidR="0095715C">
        <w:t xml:space="preserve"> Settlement, but costly power upgrades are needed to install the charger. We are requesting the funds to do these power upgrades to get the charger installed</w:t>
      </w:r>
      <w:r w:rsidR="2BD36227">
        <w:t>,</w:t>
      </w:r>
      <w:r w:rsidR="0095715C">
        <w:t xml:space="preserve"> which would make it possible for EV drivers to charge in Kamiah, commute </w:t>
      </w:r>
      <w:r w:rsidR="000A6AD2">
        <w:t xml:space="preserve">between </w:t>
      </w:r>
      <w:r w:rsidR="0095715C">
        <w:t>Lapwai</w:t>
      </w:r>
      <w:r w:rsidR="000A6AD2">
        <w:t xml:space="preserve">, </w:t>
      </w:r>
      <w:r w:rsidR="0095715C">
        <w:t>Orofino</w:t>
      </w:r>
      <w:r w:rsidR="000A6AD2">
        <w:t xml:space="preserve">, </w:t>
      </w:r>
      <w:r w:rsidR="71F689FC">
        <w:t xml:space="preserve">and </w:t>
      </w:r>
      <w:r w:rsidR="0095715C">
        <w:t xml:space="preserve">Kamiah, to </w:t>
      </w:r>
      <w:r w:rsidR="00911453">
        <w:t>forage in the Nez Perce Clearwater Forest utilizing an EV, and to cross Lolo Pass to go Buffalo hunting in Montana</w:t>
      </w:r>
      <w:r w:rsidR="00043705">
        <w:t>, visit relatives in Montana, and to attend Nez Perce Memorial services in Big Hole and Bear Paw, Montana.</w:t>
      </w:r>
      <w:r w:rsidR="003171A5">
        <w:t xml:space="preserve"> </w:t>
      </w:r>
      <w:r w:rsidR="00911453">
        <w:t>Currently,</w:t>
      </w:r>
      <w:r w:rsidR="00043705">
        <w:t xml:space="preserve"> tribal members and staff </w:t>
      </w:r>
      <w:r w:rsidR="71F689FC">
        <w:t>c</w:t>
      </w:r>
      <w:r w:rsidR="00043705">
        <w:t>a</w:t>
      </w:r>
      <w:r w:rsidR="71F689FC">
        <w:t>nn</w:t>
      </w:r>
      <w:r w:rsidR="00043705">
        <w:t>ot travel t</w:t>
      </w:r>
      <w:r w:rsidR="71F689FC">
        <w:t>h</w:t>
      </w:r>
      <w:r w:rsidR="00043705">
        <w:t>es</w:t>
      </w:r>
      <w:r w:rsidR="71F689FC">
        <w:t>e</w:t>
      </w:r>
      <w:r w:rsidR="00043705">
        <w:t xml:space="preserve"> d</w:t>
      </w:r>
      <w:r w:rsidR="71F689FC">
        <w:t>i</w:t>
      </w:r>
      <w:r w:rsidR="00043705">
        <w:t>sta</w:t>
      </w:r>
      <w:r w:rsidR="71F689FC">
        <w:t>nces</w:t>
      </w:r>
      <w:r w:rsidR="00043705">
        <w:t xml:space="preserve"> </w:t>
      </w:r>
      <w:r w:rsidR="000A6AD2">
        <w:t xml:space="preserve">without utilizing fossil fuels. </w:t>
      </w:r>
      <w:r w:rsidR="00DB49F0">
        <w:t xml:space="preserve">The </w:t>
      </w:r>
      <w:r w:rsidR="00FF5E80">
        <w:t xml:space="preserve">charger would be installed at the </w:t>
      </w:r>
      <w:proofErr w:type="spellStart"/>
      <w:r w:rsidR="00FF5E80">
        <w:t>It’se</w:t>
      </w:r>
      <w:proofErr w:type="spellEnd"/>
      <w:r w:rsidR="00FF5E80">
        <w:t xml:space="preserve"> Ye-Ye Casino </w:t>
      </w:r>
      <w:r w:rsidR="007C093F">
        <w:t xml:space="preserve">on Highway 12 </w:t>
      </w:r>
      <w:r w:rsidR="001543F1">
        <w:t>at the corner of Idaho Street in downtown Kamiah (4</w:t>
      </w:r>
      <w:r w:rsidR="000A1E73">
        <w:t>19 3</w:t>
      </w:r>
      <w:r w:rsidR="000A1E73" w:rsidRPr="000A1E73">
        <w:rPr>
          <w:vertAlign w:val="superscript"/>
        </w:rPr>
        <w:t>rd</w:t>
      </w:r>
      <w:r w:rsidR="000A1E73">
        <w:t xml:space="preserve"> Street, </w:t>
      </w:r>
      <w:r w:rsidR="002B22AC">
        <w:t>Kamiah, ID)</w:t>
      </w:r>
      <w:r w:rsidR="001543F1">
        <w:t xml:space="preserve">. </w:t>
      </w:r>
      <w:r w:rsidR="00CE6D9F">
        <w:t xml:space="preserve">The </w:t>
      </w:r>
      <w:proofErr w:type="spellStart"/>
      <w:r w:rsidR="00CE6D9F">
        <w:t>Wa’A</w:t>
      </w:r>
      <w:proofErr w:type="spellEnd"/>
      <w:r w:rsidR="00CE6D9F">
        <w:t xml:space="preserve"> ‘Yas Community Center and the Kamiah </w:t>
      </w:r>
      <w:proofErr w:type="spellStart"/>
      <w:r w:rsidR="00696BB2" w:rsidRPr="6B800478">
        <w:rPr>
          <w:i/>
          <w:iCs/>
        </w:rPr>
        <w:t>Nimiípuu</w:t>
      </w:r>
      <w:proofErr w:type="spellEnd"/>
      <w:r w:rsidR="00CE6D9F">
        <w:t xml:space="preserve"> Health Clinic share a parking lot with the </w:t>
      </w:r>
      <w:proofErr w:type="spellStart"/>
      <w:r w:rsidR="00CE6D9F">
        <w:t>It’se</w:t>
      </w:r>
      <w:proofErr w:type="spellEnd"/>
      <w:r w:rsidR="00CE6D9F">
        <w:t xml:space="preserve"> Ye-Ye</w:t>
      </w:r>
      <w:r w:rsidR="00D80CA7">
        <w:t xml:space="preserve">. Shopping, cafes, grocery stores, and restaurants are </w:t>
      </w:r>
      <w:r w:rsidR="1652FAA3">
        <w:t>within</w:t>
      </w:r>
      <w:r w:rsidR="00D80CA7">
        <w:t xml:space="preserve"> </w:t>
      </w:r>
      <w:r w:rsidR="00D80CA7">
        <w:lastRenderedPageBreak/>
        <w:t>walking distance</w:t>
      </w:r>
      <w:r w:rsidR="00045FE8">
        <w:t xml:space="preserve"> from this central location. </w:t>
      </w:r>
      <w:r w:rsidR="22C801DD">
        <w:t>As with JFO,</w:t>
      </w:r>
      <w:r w:rsidR="00EE5681">
        <w:t xml:space="preserve"> </w:t>
      </w:r>
      <w:r w:rsidR="000A6AD2" w:rsidDel="000A6AD2">
        <w:t>T</w:t>
      </w:r>
      <w:r w:rsidR="000A6AD2">
        <w:t xml:space="preserve">he Level III charger </w:t>
      </w:r>
      <w:r w:rsidR="466B0C56">
        <w:t xml:space="preserve">at </w:t>
      </w:r>
      <w:r w:rsidR="00D64AC5">
        <w:t xml:space="preserve">the </w:t>
      </w:r>
      <w:proofErr w:type="spellStart"/>
      <w:r w:rsidR="466B0C56">
        <w:t>It</w:t>
      </w:r>
      <w:r w:rsidR="00D64AC5">
        <w:t>’</w:t>
      </w:r>
      <w:r w:rsidR="466B0C56">
        <w:t>se</w:t>
      </w:r>
      <w:proofErr w:type="spellEnd"/>
      <w:r w:rsidR="00D64AC5">
        <w:t xml:space="preserve"> Ye-Ye Casino</w:t>
      </w:r>
      <w:r w:rsidR="000A6AD2" w:rsidDel="000A6AD2">
        <w:t xml:space="preserve"> </w:t>
      </w:r>
      <w:r w:rsidR="000A6AD2">
        <w:t xml:space="preserve">will be utilized to offset the costs to maintain and power the charger, and towards additional charging infrastructure at </w:t>
      </w:r>
      <w:r>
        <w:t>the Tribe</w:t>
      </w:r>
      <w:r w:rsidR="000A6AD2">
        <w:t>’s community center in Kamiah, ID</w:t>
      </w:r>
      <w:r w:rsidR="0ED9F5F8">
        <w:t>,</w:t>
      </w:r>
      <w:r w:rsidR="000A6AD2">
        <w:t xml:space="preserve"> which is next door</w:t>
      </w:r>
      <w:r w:rsidR="62AB99A6">
        <w:t xml:space="preserve"> to </w:t>
      </w:r>
      <w:proofErr w:type="spellStart"/>
      <w:r w:rsidR="00D64AC5">
        <w:t>It’se</w:t>
      </w:r>
      <w:proofErr w:type="spellEnd"/>
      <w:r w:rsidR="00D64AC5">
        <w:t xml:space="preserve"> Ye-Ye Casino</w:t>
      </w:r>
      <w:r w:rsidR="000A6AD2">
        <w:t xml:space="preserve">. </w:t>
      </w:r>
      <w:r w:rsidR="000A6AD2" w:rsidRPr="0095715C">
        <w:t xml:space="preserve">Our proposed fee/rate structure is $0.25/kWh, which is the rate we </w:t>
      </w:r>
      <w:r w:rsidR="300AC46E">
        <w:t xml:space="preserve">currently </w:t>
      </w:r>
      <w:r w:rsidR="000A6AD2">
        <w:t>utilize</w:t>
      </w:r>
      <w:r w:rsidR="000A6AD2" w:rsidRPr="0095715C">
        <w:t xml:space="preserve"> at the </w:t>
      </w:r>
      <w:r w:rsidR="00D64AC5">
        <w:t>CRC</w:t>
      </w:r>
      <w:r w:rsidR="00381CD4">
        <w:t xml:space="preserve"> and the area average.</w:t>
      </w:r>
    </w:p>
    <w:p w14:paraId="25E3ABEA" w14:textId="2792690D" w:rsidR="00FE40A8" w:rsidRPr="000A6F33" w:rsidRDefault="00FE40A8" w:rsidP="00411B67">
      <w:pPr>
        <w:rPr>
          <w:sz w:val="10"/>
          <w:szCs w:val="10"/>
        </w:rPr>
      </w:pPr>
    </w:p>
    <w:p w14:paraId="1D6E2BBB" w14:textId="6050389D" w:rsidR="00E768B8" w:rsidRDefault="00E768B8" w:rsidP="00D91910">
      <w:pPr>
        <w:pStyle w:val="Heading4"/>
      </w:pPr>
      <w:r>
        <w:t>Tasks</w:t>
      </w:r>
      <w:r w:rsidR="00104AF5">
        <w:t xml:space="preserve">, Milestones, and Timelines: </w:t>
      </w:r>
    </w:p>
    <w:p w14:paraId="6A9F3B95" w14:textId="6EDE34BA" w:rsidR="007D3A83" w:rsidRDefault="00104AF5" w:rsidP="00104AF5">
      <w:r>
        <w:t>The installation of the EV charging station at Joseph will be integrated with the installation of the solar array</w:t>
      </w:r>
      <w:r w:rsidR="009756AE">
        <w:t xml:space="preserve"> in Measure 2, </w:t>
      </w:r>
      <w:r>
        <w:t xml:space="preserve">so </w:t>
      </w:r>
      <w:r w:rsidR="007D3A83">
        <w:t xml:space="preserve">it is included in the </w:t>
      </w:r>
      <w:r>
        <w:t xml:space="preserve">Measure 2 Table </w:t>
      </w:r>
      <w:r w:rsidR="007D3A83">
        <w:t>of Tasks</w:t>
      </w:r>
      <w:r w:rsidR="009756AE">
        <w:t xml:space="preserve">. </w:t>
      </w:r>
    </w:p>
    <w:tbl>
      <w:tblPr>
        <w:tblStyle w:val="GridTable4-Accent4"/>
        <w:tblW w:w="9985" w:type="dxa"/>
        <w:tblLook w:val="04A0" w:firstRow="1" w:lastRow="0" w:firstColumn="1" w:lastColumn="0" w:noHBand="0" w:noVBand="1"/>
      </w:tblPr>
      <w:tblGrid>
        <w:gridCol w:w="6835"/>
        <w:gridCol w:w="3150"/>
      </w:tblGrid>
      <w:tr w:rsidR="0068666D" w:rsidRPr="00427A7D" w14:paraId="754093BE" w14:textId="77777777" w:rsidTr="009269B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85" w:type="dxa"/>
            <w:gridSpan w:val="2"/>
            <w:hideMark/>
          </w:tcPr>
          <w:p w14:paraId="641ADA96" w14:textId="47A1A9F1" w:rsidR="007D3A83" w:rsidRPr="00427A7D" w:rsidRDefault="009756AE">
            <w:pPr>
              <w:jc w:val="center"/>
              <w:rPr>
                <w:rFonts w:eastAsia="Times New Roman" w:cs="Calibri"/>
                <w:color w:val="0D0D0D" w:themeColor="text1" w:themeTint="F2"/>
              </w:rPr>
            </w:pPr>
            <w:r w:rsidRPr="1C953D83">
              <w:rPr>
                <w:rFonts w:eastAsia="Times New Roman" w:cs="Calibri"/>
                <w:color w:val="000000" w:themeColor="text1"/>
              </w:rPr>
              <w:t xml:space="preserve">Measure </w:t>
            </w:r>
            <w:r w:rsidR="007D3A83" w:rsidRPr="1C953D83">
              <w:rPr>
                <w:rFonts w:eastAsia="Times New Roman" w:cs="Calibri"/>
                <w:color w:val="000000" w:themeColor="text1"/>
              </w:rPr>
              <w:t>3- EV Installation</w:t>
            </w:r>
            <w:r w:rsidRPr="1C953D83">
              <w:rPr>
                <w:rFonts w:eastAsia="Times New Roman" w:cs="Calibri"/>
                <w:color w:val="000000" w:themeColor="text1"/>
              </w:rPr>
              <w:t xml:space="preserve"> at the </w:t>
            </w:r>
            <w:proofErr w:type="spellStart"/>
            <w:r w:rsidRPr="1C953D83">
              <w:rPr>
                <w:rFonts w:eastAsia="Times New Roman" w:cs="Calibri"/>
                <w:color w:val="000000" w:themeColor="text1"/>
              </w:rPr>
              <w:t>It’se</w:t>
            </w:r>
            <w:proofErr w:type="spellEnd"/>
            <w:r w:rsidRPr="1C953D83">
              <w:rPr>
                <w:rFonts w:eastAsia="Times New Roman" w:cs="Calibri"/>
                <w:color w:val="000000" w:themeColor="text1"/>
              </w:rPr>
              <w:t xml:space="preserve"> Ye-Ye Casino in Downtown Kamiah, ID</w:t>
            </w:r>
          </w:p>
        </w:tc>
      </w:tr>
      <w:tr w:rsidR="007D3A83" w:rsidRPr="0068666D" w14:paraId="0BD0376E" w14:textId="77777777" w:rsidTr="009269B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35" w:type="dxa"/>
            <w:hideMark/>
          </w:tcPr>
          <w:p w14:paraId="4970C567" w14:textId="77D0D33B" w:rsidR="007D3A83" w:rsidRPr="0068666D" w:rsidRDefault="007D3A83">
            <w:pPr>
              <w:jc w:val="center"/>
              <w:rPr>
                <w:rFonts w:eastAsia="Times New Roman" w:cs="Calibri"/>
                <w:color w:val="000000"/>
              </w:rPr>
            </w:pPr>
            <w:r w:rsidRPr="510C41BC">
              <w:rPr>
                <w:rFonts w:eastAsia="Times New Roman" w:cs="Calibri"/>
                <w:color w:val="000000" w:themeColor="text1"/>
              </w:rPr>
              <w:t>Tasks</w:t>
            </w:r>
          </w:p>
        </w:tc>
        <w:tc>
          <w:tcPr>
            <w:tcW w:w="3150" w:type="dxa"/>
            <w:hideMark/>
          </w:tcPr>
          <w:p w14:paraId="0651D11F" w14:textId="6653F258" w:rsidR="007D3A83" w:rsidRPr="0068666D" w:rsidRDefault="007D3A83">
            <w:pPr>
              <w:jc w:val="center"/>
              <w:cnfStyle w:val="000000100000" w:firstRow="0" w:lastRow="0" w:firstColumn="0" w:lastColumn="0" w:oddVBand="0" w:evenVBand="0" w:oddHBand="1" w:evenHBand="0" w:firstRowFirstColumn="0" w:firstRowLastColumn="0" w:lastRowFirstColumn="0" w:lastRowLastColumn="0"/>
              <w:rPr>
                <w:rFonts w:eastAsia="Times New Roman" w:cs="Calibri"/>
                <w:b/>
                <w:bCs/>
                <w:color w:val="000000"/>
              </w:rPr>
            </w:pPr>
            <w:r w:rsidRPr="269F7C49">
              <w:rPr>
                <w:rFonts w:eastAsia="Times New Roman" w:cs="Calibri"/>
                <w:b/>
                <w:bCs/>
                <w:color w:val="000000" w:themeColor="text1"/>
              </w:rPr>
              <w:t>Timeline</w:t>
            </w:r>
          </w:p>
        </w:tc>
      </w:tr>
      <w:tr w:rsidR="007D3A83" w:rsidRPr="0068666D" w14:paraId="28916991" w14:textId="77777777" w:rsidTr="009269B5">
        <w:trPr>
          <w:trHeight w:val="300"/>
        </w:trPr>
        <w:tc>
          <w:tcPr>
            <w:cnfStyle w:val="001000000000" w:firstRow="0" w:lastRow="0" w:firstColumn="1" w:lastColumn="0" w:oddVBand="0" w:evenVBand="0" w:oddHBand="0" w:evenHBand="0" w:firstRowFirstColumn="0" w:firstRowLastColumn="0" w:lastRowFirstColumn="0" w:lastRowLastColumn="0"/>
            <w:tcW w:w="6835" w:type="dxa"/>
            <w:hideMark/>
          </w:tcPr>
          <w:p w14:paraId="4DEB2E08" w14:textId="611D3EA4" w:rsidR="007D3A83" w:rsidRPr="0068666D" w:rsidRDefault="007D3A83">
            <w:pPr>
              <w:jc w:val="left"/>
              <w:rPr>
                <w:rFonts w:eastAsia="Times New Roman" w:cs="Calibri"/>
                <w:b w:val="0"/>
                <w:bCs w:val="0"/>
                <w:color w:val="000000"/>
              </w:rPr>
            </w:pPr>
            <w:r w:rsidRPr="6B800478">
              <w:rPr>
                <w:rFonts w:eastAsia="Times New Roman" w:cs="Calibri"/>
                <w:b w:val="0"/>
                <w:bCs w:val="0"/>
                <w:color w:val="000000" w:themeColor="text1"/>
              </w:rPr>
              <w:t xml:space="preserve">Enterprises Staff </w:t>
            </w:r>
            <w:r w:rsidR="00A71271" w:rsidRPr="6B800478">
              <w:rPr>
                <w:rFonts w:eastAsia="Times New Roman" w:cs="Calibri"/>
                <w:b w:val="0"/>
                <w:bCs w:val="0"/>
                <w:color w:val="000000" w:themeColor="text1"/>
              </w:rPr>
              <w:t>publish RFP</w:t>
            </w:r>
            <w:r w:rsidR="00C226C3" w:rsidRPr="6B800478">
              <w:rPr>
                <w:rFonts w:eastAsia="Times New Roman" w:cs="Calibri"/>
                <w:b w:val="0"/>
                <w:bCs w:val="0"/>
                <w:color w:val="000000" w:themeColor="text1"/>
              </w:rPr>
              <w:t xml:space="preserve"> &amp;</w:t>
            </w:r>
            <w:r w:rsidR="00A71271" w:rsidRPr="6B800478">
              <w:rPr>
                <w:rFonts w:eastAsia="Times New Roman" w:cs="Calibri"/>
                <w:b w:val="0"/>
                <w:bCs w:val="0"/>
                <w:color w:val="000000" w:themeColor="text1"/>
              </w:rPr>
              <w:t xml:space="preserve"> solicit bids from electrical contractors </w:t>
            </w:r>
            <w:r w:rsidR="00C226C3" w:rsidRPr="6B800478">
              <w:rPr>
                <w:rFonts w:eastAsia="Times New Roman" w:cs="Calibri"/>
                <w:b w:val="0"/>
                <w:bCs w:val="0"/>
                <w:color w:val="000000" w:themeColor="text1"/>
              </w:rPr>
              <w:t>for</w:t>
            </w:r>
            <w:r w:rsidR="00A71271" w:rsidRPr="6B800478">
              <w:rPr>
                <w:rFonts w:eastAsia="Times New Roman" w:cs="Calibri"/>
                <w:b w:val="0"/>
                <w:bCs w:val="0"/>
                <w:color w:val="000000" w:themeColor="text1"/>
              </w:rPr>
              <w:t xml:space="preserve"> power upgrades needed to bring Phase III power to charging location. </w:t>
            </w:r>
          </w:p>
        </w:tc>
        <w:tc>
          <w:tcPr>
            <w:tcW w:w="3150" w:type="dxa"/>
            <w:hideMark/>
          </w:tcPr>
          <w:p w14:paraId="5251D627" w14:textId="7119FDA3" w:rsidR="007D3A83" w:rsidRPr="0068666D" w:rsidRDefault="007D3A83">
            <w:pPr>
              <w:jc w:val="left"/>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59D77E3A">
              <w:rPr>
                <w:rFonts w:eastAsia="Times New Roman" w:cs="Calibri"/>
                <w:color w:val="000000" w:themeColor="text1"/>
              </w:rPr>
              <w:t>Nov 2024</w:t>
            </w:r>
            <w:r w:rsidR="00502BF1">
              <w:rPr>
                <w:rFonts w:eastAsia="Times New Roman" w:cs="Calibri"/>
                <w:color w:val="000000" w:themeColor="text1"/>
              </w:rPr>
              <w:t xml:space="preserve"> </w:t>
            </w:r>
            <w:r w:rsidR="00502BF1" w:rsidRPr="4D6C4C38">
              <w:rPr>
                <w:rFonts w:eastAsia="Times New Roman" w:cs="Calibri"/>
                <w:color w:val="000000" w:themeColor="text1"/>
              </w:rPr>
              <w:t xml:space="preserve">– </w:t>
            </w:r>
            <w:r w:rsidR="00A71271" w:rsidRPr="59D77E3A">
              <w:rPr>
                <w:rFonts w:eastAsia="Times New Roman" w:cs="Calibri"/>
                <w:color w:val="000000" w:themeColor="text1"/>
              </w:rPr>
              <w:t>Jan</w:t>
            </w:r>
            <w:r w:rsidRPr="59D77E3A">
              <w:rPr>
                <w:rFonts w:eastAsia="Times New Roman" w:cs="Calibri"/>
                <w:color w:val="000000" w:themeColor="text1"/>
              </w:rPr>
              <w:t xml:space="preserve"> 2025</w:t>
            </w:r>
          </w:p>
        </w:tc>
      </w:tr>
      <w:tr w:rsidR="007D3A83" w:rsidRPr="0068666D" w14:paraId="0E890A48" w14:textId="77777777" w:rsidTr="009269B5">
        <w:trPr>
          <w:cnfStyle w:val="000000100000" w:firstRow="0" w:lastRow="0" w:firstColumn="0" w:lastColumn="0" w:oddVBand="0" w:evenVBand="0" w:oddHBand="1"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835" w:type="dxa"/>
            <w:hideMark/>
          </w:tcPr>
          <w:p w14:paraId="47B778A2" w14:textId="31AA6B79" w:rsidR="007D3A83" w:rsidRPr="0068666D" w:rsidRDefault="007D3A83">
            <w:pPr>
              <w:jc w:val="left"/>
              <w:rPr>
                <w:rFonts w:eastAsia="Times New Roman" w:cs="Calibri"/>
                <w:b w:val="0"/>
                <w:bCs w:val="0"/>
                <w:color w:val="000000" w:themeColor="text1"/>
              </w:rPr>
            </w:pPr>
            <w:r w:rsidRPr="269F7C49">
              <w:rPr>
                <w:rFonts w:eastAsia="Times New Roman" w:cs="Calibri"/>
                <w:b w:val="0"/>
                <w:bCs w:val="0"/>
                <w:color w:val="000000" w:themeColor="text1"/>
              </w:rPr>
              <w:t xml:space="preserve">Contractor </w:t>
            </w:r>
            <w:r w:rsidR="00A71271" w:rsidRPr="269F7C49">
              <w:rPr>
                <w:rFonts w:eastAsia="Times New Roman" w:cs="Calibri"/>
                <w:b w:val="0"/>
                <w:bCs w:val="0"/>
                <w:color w:val="000000" w:themeColor="text1"/>
              </w:rPr>
              <w:t>selected and subcontracting accounting completed.</w:t>
            </w:r>
          </w:p>
          <w:p w14:paraId="6D8B9985" w14:textId="3A2D7852" w:rsidR="00A71271" w:rsidRPr="0068666D" w:rsidRDefault="00A71271">
            <w:pPr>
              <w:jc w:val="left"/>
              <w:rPr>
                <w:rFonts w:eastAsia="Times New Roman" w:cs="Calibri"/>
                <w:b w:val="0"/>
                <w:bCs w:val="0"/>
                <w:color w:val="000000"/>
              </w:rPr>
            </w:pPr>
          </w:p>
        </w:tc>
        <w:tc>
          <w:tcPr>
            <w:tcW w:w="3150" w:type="dxa"/>
            <w:hideMark/>
          </w:tcPr>
          <w:p w14:paraId="1F8D65D9" w14:textId="7119FDA3" w:rsidR="007D3A83" w:rsidRPr="0068666D" w:rsidRDefault="00A7127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59D77E3A">
              <w:rPr>
                <w:rFonts w:eastAsia="Times New Roman" w:cs="Calibri"/>
                <w:color w:val="000000" w:themeColor="text1"/>
              </w:rPr>
              <w:t>Feb</w:t>
            </w:r>
            <w:r w:rsidR="00502BF1">
              <w:rPr>
                <w:rFonts w:eastAsia="Times New Roman" w:cs="Calibri"/>
                <w:color w:val="000000" w:themeColor="text1"/>
              </w:rPr>
              <w:t xml:space="preserve"> </w:t>
            </w:r>
            <w:r w:rsidR="00502BF1" w:rsidRPr="4D6C4C38">
              <w:rPr>
                <w:rFonts w:eastAsia="Times New Roman" w:cs="Calibri"/>
                <w:color w:val="000000" w:themeColor="text1"/>
              </w:rPr>
              <w:t xml:space="preserve">– </w:t>
            </w:r>
            <w:r w:rsidRPr="59D77E3A">
              <w:rPr>
                <w:rFonts w:eastAsia="Times New Roman" w:cs="Calibri"/>
                <w:color w:val="000000" w:themeColor="text1"/>
              </w:rPr>
              <w:t>Mar 2025</w:t>
            </w:r>
          </w:p>
        </w:tc>
      </w:tr>
      <w:tr w:rsidR="007D3A83" w:rsidRPr="0068666D" w14:paraId="40665B5C" w14:textId="77777777" w:rsidTr="009269B5">
        <w:trPr>
          <w:trHeight w:val="260"/>
        </w:trPr>
        <w:tc>
          <w:tcPr>
            <w:cnfStyle w:val="001000000000" w:firstRow="0" w:lastRow="0" w:firstColumn="1" w:lastColumn="0" w:oddVBand="0" w:evenVBand="0" w:oddHBand="0" w:evenHBand="0" w:firstRowFirstColumn="0" w:firstRowLastColumn="0" w:lastRowFirstColumn="0" w:lastRowLastColumn="0"/>
            <w:tcW w:w="6835" w:type="dxa"/>
            <w:hideMark/>
          </w:tcPr>
          <w:p w14:paraId="3A5C1478" w14:textId="7357BF03" w:rsidR="007D3A83" w:rsidRPr="0068666D" w:rsidRDefault="00A71271" w:rsidP="00437AB5">
            <w:pPr>
              <w:jc w:val="left"/>
              <w:rPr>
                <w:rFonts w:eastAsia="Times New Roman" w:cs="Calibri"/>
                <w:b w:val="0"/>
                <w:bCs w:val="0"/>
                <w:color w:val="000000"/>
              </w:rPr>
            </w:pPr>
            <w:r w:rsidRPr="269F7C49">
              <w:rPr>
                <w:rFonts w:eastAsia="Times New Roman" w:cs="Calibri"/>
                <w:b w:val="0"/>
                <w:bCs w:val="0"/>
                <w:color w:val="000000" w:themeColor="text1"/>
              </w:rPr>
              <w:t xml:space="preserve">Permitting completed </w:t>
            </w:r>
          </w:p>
        </w:tc>
        <w:tc>
          <w:tcPr>
            <w:tcW w:w="3150" w:type="dxa"/>
            <w:hideMark/>
          </w:tcPr>
          <w:p w14:paraId="798A0ECA" w14:textId="611D3EA4" w:rsidR="007D3A83" w:rsidRPr="0068666D" w:rsidRDefault="00A71271">
            <w:pPr>
              <w:jc w:val="left"/>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4D6C4C38">
              <w:rPr>
                <w:rFonts w:eastAsia="Times New Roman" w:cs="Calibri"/>
                <w:color w:val="000000" w:themeColor="text1"/>
              </w:rPr>
              <w:t>Mar – Apr 2025</w:t>
            </w:r>
            <w:r w:rsidR="007D3A83" w:rsidRPr="4D6C4C38">
              <w:rPr>
                <w:rFonts w:eastAsia="Times New Roman" w:cs="Calibri"/>
                <w:color w:val="000000" w:themeColor="text1"/>
              </w:rPr>
              <w:t xml:space="preserve"> </w:t>
            </w:r>
          </w:p>
        </w:tc>
      </w:tr>
      <w:tr w:rsidR="007D3A83" w:rsidRPr="0068666D" w14:paraId="0A7744ED" w14:textId="77777777" w:rsidTr="009269B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35" w:type="dxa"/>
            <w:hideMark/>
          </w:tcPr>
          <w:p w14:paraId="31CBBB8E" w14:textId="611D3EA4" w:rsidR="007D3A83" w:rsidRPr="0068666D" w:rsidRDefault="00A71271">
            <w:pPr>
              <w:jc w:val="left"/>
              <w:rPr>
                <w:rFonts w:eastAsia="Times New Roman" w:cs="Calibri"/>
                <w:b w:val="0"/>
                <w:bCs w:val="0"/>
                <w:color w:val="000000"/>
              </w:rPr>
            </w:pPr>
            <w:r w:rsidRPr="6B800478">
              <w:rPr>
                <w:rFonts w:eastAsia="Times New Roman" w:cs="Calibri"/>
                <w:b w:val="0"/>
                <w:bCs w:val="0"/>
                <w:color w:val="000000" w:themeColor="text1"/>
              </w:rPr>
              <w:t>Contractor completes power upgrade and install charging in early spring</w:t>
            </w:r>
          </w:p>
        </w:tc>
        <w:tc>
          <w:tcPr>
            <w:tcW w:w="3150" w:type="dxa"/>
            <w:hideMark/>
          </w:tcPr>
          <w:p w14:paraId="7CDF9209" w14:textId="7119FDA3" w:rsidR="007D3A83" w:rsidRPr="0068666D" w:rsidRDefault="00A71271">
            <w:pPr>
              <w:jc w:val="lef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59D77E3A">
              <w:rPr>
                <w:rFonts w:eastAsia="Times New Roman" w:cs="Calibri"/>
                <w:color w:val="000000" w:themeColor="text1"/>
              </w:rPr>
              <w:t>May</w:t>
            </w:r>
            <w:r w:rsidR="00502BF1">
              <w:rPr>
                <w:rFonts w:eastAsia="Times New Roman" w:cs="Calibri"/>
                <w:color w:val="000000" w:themeColor="text1"/>
              </w:rPr>
              <w:t xml:space="preserve"> </w:t>
            </w:r>
            <w:r w:rsidR="00502BF1" w:rsidRPr="4D6C4C38">
              <w:rPr>
                <w:rFonts w:eastAsia="Times New Roman" w:cs="Calibri"/>
                <w:color w:val="000000" w:themeColor="text1"/>
              </w:rPr>
              <w:t xml:space="preserve">– </w:t>
            </w:r>
            <w:r w:rsidRPr="59D77E3A">
              <w:rPr>
                <w:rFonts w:eastAsia="Times New Roman" w:cs="Calibri"/>
                <w:color w:val="000000" w:themeColor="text1"/>
              </w:rPr>
              <w:t>Jun 2025</w:t>
            </w:r>
          </w:p>
          <w:p w14:paraId="6FE6F5F9" w14:textId="0807A262" w:rsidR="00A71271" w:rsidRPr="0068666D" w:rsidRDefault="00A71271">
            <w:pPr>
              <w:jc w:val="lef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
        </w:tc>
      </w:tr>
      <w:tr w:rsidR="007D3A83" w:rsidRPr="0068666D" w14:paraId="493EFA66" w14:textId="77777777" w:rsidTr="009269B5">
        <w:trPr>
          <w:trHeight w:val="300"/>
        </w:trPr>
        <w:tc>
          <w:tcPr>
            <w:cnfStyle w:val="001000000000" w:firstRow="0" w:lastRow="0" w:firstColumn="1" w:lastColumn="0" w:oddVBand="0" w:evenVBand="0" w:oddHBand="0" w:evenHBand="0" w:firstRowFirstColumn="0" w:firstRowLastColumn="0" w:lastRowFirstColumn="0" w:lastRowLastColumn="0"/>
            <w:tcW w:w="6835" w:type="dxa"/>
          </w:tcPr>
          <w:p w14:paraId="2BB64425" w14:textId="6420AE41" w:rsidR="007D3A83" w:rsidRPr="0068666D" w:rsidRDefault="00A71271">
            <w:pPr>
              <w:jc w:val="left"/>
              <w:rPr>
                <w:rFonts w:eastAsia="Times New Roman" w:cs="Calibri"/>
                <w:b w:val="0"/>
                <w:bCs w:val="0"/>
                <w:color w:val="000000"/>
              </w:rPr>
            </w:pPr>
            <w:r w:rsidRPr="269F7C49">
              <w:rPr>
                <w:rFonts w:eastAsia="Times New Roman" w:cs="Calibri"/>
                <w:b w:val="0"/>
                <w:bCs w:val="0"/>
                <w:color w:val="000000" w:themeColor="text1"/>
              </w:rPr>
              <w:t>Testing and Inspection</w:t>
            </w:r>
          </w:p>
        </w:tc>
        <w:tc>
          <w:tcPr>
            <w:tcW w:w="3150" w:type="dxa"/>
          </w:tcPr>
          <w:p w14:paraId="0A6113BD" w14:textId="27FEC721" w:rsidR="007D3A83" w:rsidRPr="0068666D" w:rsidRDefault="00A71271">
            <w:pPr>
              <w:jc w:val="left"/>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59D77E3A">
              <w:rPr>
                <w:rFonts w:eastAsia="Times New Roman" w:cs="Calibri"/>
                <w:color w:val="000000" w:themeColor="text1"/>
              </w:rPr>
              <w:t>Jul 2025</w:t>
            </w:r>
          </w:p>
        </w:tc>
      </w:tr>
      <w:tr w:rsidR="007D3A83" w:rsidRPr="0068666D" w14:paraId="4D47A92C" w14:textId="77777777" w:rsidTr="009269B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6835" w:type="dxa"/>
          </w:tcPr>
          <w:p w14:paraId="1018F280" w14:textId="4F169035" w:rsidR="007D3A83" w:rsidRPr="0068666D" w:rsidRDefault="2C5D9021">
            <w:pPr>
              <w:jc w:val="left"/>
              <w:rPr>
                <w:rFonts w:asciiTheme="minorHAnsi" w:eastAsiaTheme="minorEastAsia" w:hAnsiTheme="minorHAnsi"/>
                <w:b w:val="0"/>
                <w:bCs w:val="0"/>
                <w:color w:val="000000" w:themeColor="text1"/>
              </w:rPr>
            </w:pPr>
            <w:r w:rsidRPr="1AF22A44">
              <w:rPr>
                <w:rFonts w:asciiTheme="minorHAnsi" w:eastAsiaTheme="minorEastAsia" w:hAnsiTheme="minorHAnsi"/>
                <w:b w:val="0"/>
                <w:bCs w:val="0"/>
                <w:color w:val="000000" w:themeColor="text1"/>
              </w:rPr>
              <w:t>Semi-annual and final reporting completed within 120 days after the end of the project period.</w:t>
            </w:r>
          </w:p>
        </w:tc>
        <w:tc>
          <w:tcPr>
            <w:tcW w:w="3150" w:type="dxa"/>
          </w:tcPr>
          <w:p w14:paraId="70FDFBCE" w14:textId="46A7D45F" w:rsidR="007D3A83" w:rsidRPr="0068666D" w:rsidRDefault="2C5D9021" w:rsidP="1404F778">
            <w:pPr>
              <w:jc w:val="left"/>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rPr>
            </w:pPr>
            <w:r w:rsidRPr="1AF22A44">
              <w:rPr>
                <w:rFonts w:eastAsia="Calibri"/>
              </w:rPr>
              <w:t>2025- Jan 2030</w:t>
            </w:r>
          </w:p>
          <w:p w14:paraId="281BCB01" w14:textId="10EB7BC1" w:rsidR="007D3A83" w:rsidRPr="0068666D" w:rsidRDefault="007D3A83">
            <w:pPr>
              <w:jc w:val="lef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
        </w:tc>
      </w:tr>
    </w:tbl>
    <w:p w14:paraId="2D81E3D3" w14:textId="2A6BE969" w:rsidR="00437AB5" w:rsidRPr="009203FE" w:rsidRDefault="00437AB5" w:rsidP="00D91910">
      <w:pPr>
        <w:pStyle w:val="Heading4"/>
        <w:rPr>
          <w:sz w:val="8"/>
          <w:szCs w:val="8"/>
        </w:rPr>
      </w:pPr>
    </w:p>
    <w:p w14:paraId="0E459BA9" w14:textId="5EF63EF9" w:rsidR="00E768B8" w:rsidRDefault="00E768B8" w:rsidP="00D91910">
      <w:pPr>
        <w:pStyle w:val="Heading4"/>
      </w:pPr>
      <w:r>
        <w:t>Underlying Assumptions and Risks</w:t>
      </w:r>
    </w:p>
    <w:p w14:paraId="6C772574" w14:textId="0112EC84" w:rsidR="00AB5A4F" w:rsidRDefault="00437AB5" w:rsidP="00AB5A4F">
      <w:r>
        <w:t xml:space="preserve">We are assuming that </w:t>
      </w:r>
      <w:proofErr w:type="gramStart"/>
      <w:r>
        <w:t>the majority of</w:t>
      </w:r>
      <w:proofErr w:type="gramEnd"/>
      <w:r>
        <w:t xml:space="preserve"> the </w:t>
      </w:r>
      <w:r w:rsidR="0004226C">
        <w:t xml:space="preserve">revenue generated by the charging stations will be </w:t>
      </w:r>
      <w:r w:rsidR="00033E1C">
        <w:t>needed for maintenance and utility bills</w:t>
      </w:r>
      <w:r w:rsidR="00674D92">
        <w:t>.</w:t>
      </w:r>
      <w:r w:rsidR="00B97BF9">
        <w:t xml:space="preserve"> If the charging stations are profitable, we will seek </w:t>
      </w:r>
      <w:r w:rsidR="00356D99">
        <w:t xml:space="preserve">guidance </w:t>
      </w:r>
      <w:r w:rsidR="007D0282">
        <w:t>from</w:t>
      </w:r>
      <w:r w:rsidR="00356D99">
        <w:t xml:space="preserve"> </w:t>
      </w:r>
      <w:r w:rsidR="00C457D2">
        <w:t>EPA project managers</w:t>
      </w:r>
      <w:r w:rsidR="00656B51">
        <w:t xml:space="preserve"> about how to fairly reallocate the funds. Our</w:t>
      </w:r>
      <w:r w:rsidR="00FE3E7D">
        <w:t xml:space="preserve"> goal is to </w:t>
      </w:r>
      <w:r w:rsidR="006322BB">
        <w:t xml:space="preserve">reinvest savings </w:t>
      </w:r>
      <w:r w:rsidR="000F70B9">
        <w:t xml:space="preserve">and/or profits </w:t>
      </w:r>
      <w:r w:rsidR="008F7658">
        <w:t xml:space="preserve">in </w:t>
      </w:r>
      <w:r w:rsidR="00FE3E7D">
        <w:t>expand</w:t>
      </w:r>
      <w:r w:rsidR="008F7658">
        <w:t xml:space="preserve">ing </w:t>
      </w:r>
      <w:r w:rsidR="00FE3E7D">
        <w:t>solar capacit</w:t>
      </w:r>
      <w:r w:rsidR="008F7658">
        <w:t xml:space="preserve">y, increase solar energy to offset increased demand forecast </w:t>
      </w:r>
      <w:r w:rsidR="00E422CF">
        <w:t xml:space="preserve">due to </w:t>
      </w:r>
      <w:r w:rsidR="00FE3E7D">
        <w:t xml:space="preserve">EV charging, </w:t>
      </w:r>
      <w:r w:rsidR="00E422CF">
        <w:t xml:space="preserve">and/or </w:t>
      </w:r>
      <w:r w:rsidR="00FE3E7D">
        <w:t>invest in additional charging stations</w:t>
      </w:r>
      <w:r w:rsidR="00421B2F">
        <w:t xml:space="preserve">. </w:t>
      </w:r>
    </w:p>
    <w:p w14:paraId="59DC5CB9" w14:textId="76E4A463" w:rsidR="00674D92" w:rsidRPr="009203FE" w:rsidRDefault="00674D92" w:rsidP="00AB5A4F">
      <w:pPr>
        <w:rPr>
          <w:sz w:val="8"/>
          <w:szCs w:val="8"/>
        </w:rPr>
      </w:pPr>
    </w:p>
    <w:p w14:paraId="73F1D199" w14:textId="5EBEEFB8" w:rsidR="003A7ADA" w:rsidRDefault="00E768B8" w:rsidP="00D91910">
      <w:pPr>
        <w:pStyle w:val="Heading4"/>
      </w:pPr>
      <w:r>
        <w:t>Nexus to PCAP</w:t>
      </w:r>
    </w:p>
    <w:p w14:paraId="7C055793" w14:textId="588A7FCE" w:rsidR="00E33C69" w:rsidRPr="00E33C69" w:rsidRDefault="00561838" w:rsidP="00E33C69">
      <w:r>
        <w:t>This measure is in the Nez Perce Tribe’s PCAP under Measure 3, Transportation, (</w:t>
      </w:r>
      <w:r w:rsidR="068D46C2">
        <w:t xml:space="preserve">PCAP </w:t>
      </w:r>
      <w:r w:rsidR="115EBE63">
        <w:t>p</w:t>
      </w:r>
      <w:r w:rsidR="3E26ACA0">
        <w:t>p.</w:t>
      </w:r>
      <w:r>
        <w:t xml:space="preserve"> 4</w:t>
      </w:r>
      <w:r w:rsidR="727DBB04">
        <w:t>4-46)</w:t>
      </w:r>
      <w:r>
        <w:t>. This measure also fits under the GEM State Air Quality Initiative, the State of Idaho’s PCAP under 4.</w:t>
      </w:r>
      <w:r w:rsidR="11464538">
        <w:t>5.2</w:t>
      </w:r>
      <w:r>
        <w:t xml:space="preserve">. </w:t>
      </w:r>
      <w:r w:rsidR="236F32BA">
        <w:t>Support the transition to sustainable cleaner fuels</w:t>
      </w:r>
      <w:r w:rsidR="532320C2">
        <w:t xml:space="preserve"> (pp. 18-19)</w:t>
      </w:r>
      <w:r>
        <w:t xml:space="preserve">. This measure is also covered under the State of Oregon’s PCAP under Tribal Nations </w:t>
      </w:r>
      <w:r w:rsidR="390CDDBB">
        <w:t xml:space="preserve">priority </w:t>
      </w:r>
      <w:r>
        <w:t xml:space="preserve">measures </w:t>
      </w:r>
      <w:r w:rsidR="7BC5DDB3">
        <w:t>(pp.</w:t>
      </w:r>
      <w:r>
        <w:t xml:space="preserve"> 15</w:t>
      </w:r>
      <w:r w:rsidR="7BC5DDB3">
        <w:t>-17)</w:t>
      </w:r>
      <w:r>
        <w:t>. However, Idaho will not be asking for charging infrastructure</w:t>
      </w:r>
      <w:r w:rsidR="00230DBD">
        <w:t xml:space="preserve">. </w:t>
      </w:r>
      <w:r w:rsidR="00E33C69">
        <w:t xml:space="preserve">The Nez Perce Tribe’s PCAP Measure 3, Transportation, </w:t>
      </w:r>
      <w:r w:rsidR="00BD5436">
        <w:t xml:space="preserve">includes </w:t>
      </w:r>
      <w:r w:rsidR="00A5177F">
        <w:t xml:space="preserve">activities to reduce local transportation emissions because they account for 23 percent of the Tribe’s total emissions. </w:t>
      </w:r>
      <w:r w:rsidR="00F23243">
        <w:t>Staff and program managers described attempts to order EVs for their programs, an</w:t>
      </w:r>
      <w:r w:rsidR="19749B31">
        <w:t xml:space="preserve">d </w:t>
      </w:r>
      <w:r w:rsidR="00F23243">
        <w:t>a</w:t>
      </w:r>
      <w:r w:rsidR="19749B31">
        <w:t xml:space="preserve">n </w:t>
      </w:r>
      <w:r w:rsidR="00F23243">
        <w:t xml:space="preserve">analysis demonstrated that they could not yet convert to EVs because of inadequate charging networks and </w:t>
      </w:r>
      <w:r w:rsidR="0091487C">
        <w:t xml:space="preserve">challenges with ordering efficient vehicles from the General Services Administration. The Tribe owns </w:t>
      </w:r>
      <w:r w:rsidR="00176E84">
        <w:t>1</w:t>
      </w:r>
      <w:r w:rsidR="00173B01">
        <w:t>3</w:t>
      </w:r>
      <w:r w:rsidR="00176E84">
        <w:t xml:space="preserve">8 </w:t>
      </w:r>
      <w:r w:rsidR="00A830A5">
        <w:t>vehicles,</w:t>
      </w:r>
      <w:r w:rsidR="00176E84">
        <w:t xml:space="preserve"> </w:t>
      </w:r>
      <w:r w:rsidR="00A51DBE">
        <w:t xml:space="preserve">and </w:t>
      </w:r>
      <w:proofErr w:type="gramStart"/>
      <w:r w:rsidR="00A51DBE">
        <w:t>the majority of</w:t>
      </w:r>
      <w:proofErr w:type="gramEnd"/>
      <w:r w:rsidR="00A51DBE">
        <w:t xml:space="preserve"> the fleet is more than seven years old, </w:t>
      </w:r>
      <w:r w:rsidR="00031B79">
        <w:t xml:space="preserve">but in order to be able to convert that fleet, and encourage staff to transition to EVs, we have to better EV charging networks. </w:t>
      </w:r>
      <w:r w:rsidR="003D5635">
        <w:t>We are putting just two charging sites in this proposal</w:t>
      </w:r>
      <w:r w:rsidR="00F74431">
        <w:t xml:space="preserve"> at the most important places to add charging</w:t>
      </w:r>
      <w:r w:rsidR="001F5399">
        <w:t xml:space="preserve"> now</w:t>
      </w:r>
      <w:r w:rsidR="00301283">
        <w:t xml:space="preserve">, with plans to fund more stations later. </w:t>
      </w:r>
      <w:r w:rsidR="00484069">
        <w:t xml:space="preserve"> </w:t>
      </w:r>
    </w:p>
    <w:p w14:paraId="425EADE4" w14:textId="60EE4934" w:rsidR="00EC0590" w:rsidRPr="009203FE" w:rsidRDefault="00EC0590" w:rsidP="003A7ADA">
      <w:pPr>
        <w:rPr>
          <w:sz w:val="8"/>
          <w:szCs w:val="8"/>
        </w:rPr>
      </w:pPr>
    </w:p>
    <w:p w14:paraId="59CA1FC0" w14:textId="24ABDA8E" w:rsidR="00E768B8" w:rsidRDefault="00E768B8" w:rsidP="00D91910">
      <w:pPr>
        <w:pStyle w:val="Heading4"/>
      </w:pPr>
      <w:r>
        <w:t>Goals of the CPRG</w:t>
      </w:r>
    </w:p>
    <w:p w14:paraId="726792C2" w14:textId="33AC0FE7" w:rsidR="0075052E" w:rsidRDefault="0075052E" w:rsidP="00AB5A4F">
      <w:r w:rsidRPr="00AB5A4F">
        <w:t xml:space="preserve">On-road transport contributes more emissions than any other sector according to </w:t>
      </w:r>
      <w:r w:rsidR="00C72E4D" w:rsidRPr="00AB5A4F">
        <w:t>the Tribe</w:t>
      </w:r>
      <w:r w:rsidRPr="00AB5A4F">
        <w:t xml:space="preserve">'s most recent greenhouse gas (GHG) inventory. Electrifying </w:t>
      </w:r>
      <w:r w:rsidR="00C72E4D" w:rsidRPr="00AB5A4F">
        <w:t>the Tribe</w:t>
      </w:r>
      <w:r w:rsidRPr="00AB5A4F">
        <w:t>’s vehicle fleet and increasing transit options will not only reduce Tribal emissions, but they will also help reduce tailpipe emissions, harmful criteria air pollutants and hazardous air pollutants. Reducing these co- pollutants will lead to better outcomes for Tribal members and those living and working on or near Tribal facilities. </w:t>
      </w:r>
      <w:r w:rsidR="00AB5A4F">
        <w:t xml:space="preserve">This measure is a small step towards electrifying the Tribe’s fleet. </w:t>
      </w:r>
      <w:r w:rsidR="00550442">
        <w:t xml:space="preserve">This fits under the goal to rapidly reduce GHG and to help remote, rural, and disadvantaged economies and peoples. </w:t>
      </w:r>
    </w:p>
    <w:p w14:paraId="72C7FC4B" w14:textId="4CC203B7" w:rsidR="0068293E" w:rsidRPr="000A6F33" w:rsidRDefault="0068293E" w:rsidP="00AB5A4F">
      <w:pPr>
        <w:rPr>
          <w:sz w:val="10"/>
          <w:szCs w:val="10"/>
        </w:rPr>
      </w:pPr>
    </w:p>
    <w:p w14:paraId="27D0786B" w14:textId="288D2F88" w:rsidR="004C35F4" w:rsidRPr="000A6F33" w:rsidRDefault="004C35F4" w:rsidP="00950CC5">
      <w:pPr>
        <w:pStyle w:val="Heading2"/>
        <w:numPr>
          <w:ilvl w:val="0"/>
          <w:numId w:val="28"/>
        </w:numPr>
      </w:pPr>
      <w:r w:rsidRPr="000A6F33">
        <w:t>Demonstration of Funding Need</w:t>
      </w:r>
      <w:r w:rsidR="00B75B94" w:rsidRPr="000A6F33">
        <w:t xml:space="preserve"> </w:t>
      </w:r>
    </w:p>
    <w:p w14:paraId="3851B47C" w14:textId="7119FDA3" w:rsidR="00811FF5" w:rsidRDefault="00811FF5" w:rsidP="00811FF5">
      <w:r>
        <w:t xml:space="preserve">The Tribe is experiencing increasing severity and frequency of wildfires and wildfire smoke, drought, heatwaves, extreme precipitation, floods, and erosion; all of which are expected to increase in the future. This cycle of extremes has impacted the health, well-being, and lifeways of the </w:t>
      </w:r>
      <w:proofErr w:type="spellStart"/>
      <w:r w:rsidRPr="001751BD">
        <w:rPr>
          <w:i/>
          <w:iCs/>
        </w:rPr>
        <w:t>Nimíipuu</w:t>
      </w:r>
      <w:proofErr w:type="spellEnd"/>
      <w:r>
        <w:t xml:space="preserve"> in tangible and intangible ways. In </w:t>
      </w:r>
      <w:r>
        <w:lastRenderedPageBreak/>
        <w:t xml:space="preserve">addition, it has had a wide range of social and economic impacts including public health impacts, losses to key subsistence resources (fish, game, wetlands, and native plants), and economic impacts on Tribal enterprises and the regional and local economy. </w:t>
      </w:r>
    </w:p>
    <w:p w14:paraId="3185D4E9" w14:textId="671B8F2D" w:rsidR="00811FF5" w:rsidRPr="00301283" w:rsidRDefault="00811FF5" w:rsidP="00811FF5">
      <w:pPr>
        <w:rPr>
          <w:sz w:val="10"/>
          <w:szCs w:val="10"/>
        </w:rPr>
      </w:pPr>
    </w:p>
    <w:p w14:paraId="7645BCA4" w14:textId="60A14C51" w:rsidR="00811FF5" w:rsidRPr="00CE35DF" w:rsidRDefault="00811FF5" w:rsidP="00811FF5">
      <w:r w:rsidRPr="00B7725B">
        <w:t xml:space="preserve">According to the </w:t>
      </w:r>
      <w:r w:rsidRPr="00CE35DF">
        <w:t>USDA Forest Service Wildfire Risk to Communities</w:t>
      </w:r>
      <w:r w:rsidRPr="00B7725B">
        <w:t>, the Nez Perce Reservation is one of the highest risk communities in the United States for wildfire likelihood, exposure, and risk to homes.</w:t>
      </w:r>
      <w:r>
        <w:t xml:space="preserve"> </w:t>
      </w:r>
      <w:r w:rsidRPr="00CE35DF">
        <w:t xml:space="preserve">Communities on the Nez Perce Reservation have faced severe wildfire smoke events during both summer and fall for the last 12 years. </w:t>
      </w:r>
      <w:r w:rsidR="000677B9">
        <w:t>During these months, d</w:t>
      </w:r>
      <w:r w:rsidRPr="00CE35DF">
        <w:t xml:space="preserve">ata from the Tribe’s outdoor air monitors </w:t>
      </w:r>
      <w:r>
        <w:t>show</w:t>
      </w:r>
      <w:r w:rsidRPr="00CE35DF">
        <w:t xml:space="preserve"> an average of 6.5 days in the AQI Unhealthy category or worse for 24-hour averages of fine particulate matter (PM2.5). Current tribal housing allows for outdoor smoke to seep inside, making the indoor environment </w:t>
      </w:r>
      <w:proofErr w:type="gramStart"/>
      <w:r>
        <w:t>similar to</w:t>
      </w:r>
      <w:proofErr w:type="gramEnd"/>
      <w:r>
        <w:t xml:space="preserve"> </w:t>
      </w:r>
      <w:r w:rsidRPr="00CE35DF">
        <w:t xml:space="preserve">or worse than outside conditions. </w:t>
      </w:r>
    </w:p>
    <w:p w14:paraId="6C62E326" w14:textId="3288ABC8" w:rsidR="00811FF5" w:rsidRPr="00301283" w:rsidRDefault="00811FF5" w:rsidP="00811FF5">
      <w:pPr>
        <w:rPr>
          <w:color w:val="4471C4"/>
          <w:sz w:val="10"/>
          <w:szCs w:val="10"/>
        </w:rPr>
      </w:pPr>
    </w:p>
    <w:p w14:paraId="28B12783" w14:textId="58CF7EE2" w:rsidR="00811FF5" w:rsidRPr="00FF4610" w:rsidRDefault="00811FF5" w:rsidP="00811FF5">
      <w:r>
        <w:t xml:space="preserve">In addition, this region has started experiencing heatwaves </w:t>
      </w:r>
      <w:r w:rsidR="00F068FD">
        <w:t>with</w:t>
      </w:r>
      <w:r>
        <w:t xml:space="preserve"> daytime temperatures rang</w:t>
      </w:r>
      <w:r w:rsidR="0054506C">
        <w:t>ing</w:t>
      </w:r>
      <w:r>
        <w:t xml:space="preserve"> from the high 90s to 122</w:t>
      </w:r>
      <w:r w:rsidRPr="6030E238">
        <w:t>°</w:t>
      </w:r>
      <w:r>
        <w:t xml:space="preserve">F and </w:t>
      </w:r>
      <w:r w:rsidR="00163F6A">
        <w:t>overnight</w:t>
      </w:r>
      <w:r>
        <w:t xml:space="preserve"> </w:t>
      </w:r>
      <w:r w:rsidR="0054506C">
        <w:t xml:space="preserve">temperatures in the mid to high 70s </w:t>
      </w:r>
      <w:r w:rsidR="00AB3097">
        <w:t xml:space="preserve">multiple days </w:t>
      </w:r>
      <w:r>
        <w:t xml:space="preserve">in a row increasing the risk of heat stress, heat exhaustion, and excess heat related deaths. Higher overnight temperatures have reduced the efficacy of opening windows to cool homes overnight even when the </w:t>
      </w:r>
      <w:r w:rsidR="7BA99398">
        <w:t xml:space="preserve">ambient </w:t>
      </w:r>
      <w:r>
        <w:t xml:space="preserve">air quality is healthy enough to do so. </w:t>
      </w:r>
      <w:r w:rsidRPr="00FF4610">
        <w:t>Extreme cold events and power outages are also common. Climate change is expected to increase the frequency and severity of polar vortex events</w:t>
      </w:r>
      <w:r w:rsidR="50C4DD08" w:rsidRPr="00FF4610">
        <w:t xml:space="preserve"> (Cohen</w:t>
      </w:r>
      <w:r w:rsidR="4AE6A4BD" w:rsidRPr="00FF4610">
        <w:t xml:space="preserve"> et al</w:t>
      </w:r>
      <w:r w:rsidR="50C4DD08" w:rsidRPr="00FF4610">
        <w:t>, 2021)</w:t>
      </w:r>
      <w:r w:rsidR="039174E1" w:rsidRPr="00FF4610">
        <w:t>.</w:t>
      </w:r>
      <w:r w:rsidRPr="00FF4610">
        <w:t xml:space="preserve"> As described in other sections, high electrical costs result in families making difficult choices between having heat</w:t>
      </w:r>
      <w:r>
        <w:t>ing, cooling,</w:t>
      </w:r>
      <w:r w:rsidRPr="00FF4610">
        <w:t xml:space="preserve"> or paying other necessary bills. </w:t>
      </w:r>
      <w:r>
        <w:t xml:space="preserve">Smoke events and </w:t>
      </w:r>
      <w:r>
        <w:rPr>
          <w:shd w:val="clear" w:color="auto" w:fill="FFFFFF"/>
        </w:rPr>
        <w:t>e</w:t>
      </w:r>
      <w:r w:rsidRPr="00FF4610">
        <w:rPr>
          <w:shd w:val="clear" w:color="auto" w:fill="FFFFFF"/>
        </w:rPr>
        <w:t>xtreme temperature</w:t>
      </w:r>
      <w:r>
        <w:rPr>
          <w:shd w:val="clear" w:color="auto" w:fill="FFFFFF"/>
        </w:rPr>
        <w:t xml:space="preserve"> </w:t>
      </w:r>
      <w:r w:rsidRPr="00FF4610">
        <w:rPr>
          <w:shd w:val="clear" w:color="auto" w:fill="FFFFFF"/>
        </w:rPr>
        <w:t>events increase risks for people with health conditions such as asthma, diabetes, COPD, and heart disease, and for youth, pregnant women, and elders</w:t>
      </w:r>
      <w:r w:rsidR="21BFD4DD" w:rsidRPr="00FF4610">
        <w:rPr>
          <w:shd w:val="clear" w:color="auto" w:fill="FFFFFF"/>
        </w:rPr>
        <w:t xml:space="preserve"> (</w:t>
      </w:r>
      <w:proofErr w:type="spellStart"/>
      <w:r w:rsidR="21BFD4DD" w:rsidRPr="00FF4610">
        <w:rPr>
          <w:shd w:val="clear" w:color="auto" w:fill="FFFFFF"/>
        </w:rPr>
        <w:t>Alahmed</w:t>
      </w:r>
      <w:proofErr w:type="spellEnd"/>
      <w:r w:rsidR="21BFD4DD" w:rsidRPr="00FF4610">
        <w:rPr>
          <w:shd w:val="clear" w:color="auto" w:fill="FFFFFF"/>
        </w:rPr>
        <w:t xml:space="preserve"> et al 2022</w:t>
      </w:r>
      <w:r w:rsidR="66C3565A" w:rsidRPr="00FF4610">
        <w:rPr>
          <w:shd w:val="clear" w:color="auto" w:fill="FFFFFF"/>
        </w:rPr>
        <w:t>,</w:t>
      </w:r>
      <w:r w:rsidR="362B003D" w:rsidRPr="00FF4610">
        <w:rPr>
          <w:shd w:val="clear" w:color="auto" w:fill="FFFFFF"/>
        </w:rPr>
        <w:t xml:space="preserve"> </w:t>
      </w:r>
      <w:proofErr w:type="spellStart"/>
      <w:r w:rsidR="362B003D" w:rsidRPr="00FF4610">
        <w:rPr>
          <w:shd w:val="clear" w:color="auto" w:fill="FFFFFF"/>
        </w:rPr>
        <w:t>Ebi</w:t>
      </w:r>
      <w:proofErr w:type="spellEnd"/>
      <w:r w:rsidR="362B003D" w:rsidRPr="00FF4610">
        <w:rPr>
          <w:shd w:val="clear" w:color="auto" w:fill="FFFFFF"/>
        </w:rPr>
        <w:t xml:space="preserve"> et al 2018,</w:t>
      </w:r>
      <w:r w:rsidR="66C3565A" w:rsidRPr="00FF4610">
        <w:rPr>
          <w:shd w:val="clear" w:color="auto" w:fill="FFFFFF"/>
        </w:rPr>
        <w:t xml:space="preserve"> Meyer et al 2010</w:t>
      </w:r>
      <w:r w:rsidR="21BFD4DD" w:rsidRPr="00FF4610">
        <w:rPr>
          <w:shd w:val="clear" w:color="auto" w:fill="FFFFFF"/>
        </w:rPr>
        <w:t>)</w:t>
      </w:r>
      <w:r w:rsidR="039174E1" w:rsidRPr="00FF4610">
        <w:rPr>
          <w:shd w:val="clear" w:color="auto" w:fill="FFFFFF"/>
        </w:rPr>
        <w:t>.</w:t>
      </w:r>
      <w:r w:rsidR="039174E1" w:rsidRPr="00FF4610">
        <w:t xml:space="preserve"> </w:t>
      </w:r>
      <w:r w:rsidR="00722102">
        <w:t xml:space="preserve">Please see additional information under LIDAC and Environmental Justice. </w:t>
      </w:r>
    </w:p>
    <w:p w14:paraId="21822969" w14:textId="5B4D7917" w:rsidR="00811FF5" w:rsidRPr="000A6F33" w:rsidRDefault="00811FF5" w:rsidP="009274FB">
      <w:pPr>
        <w:rPr>
          <w:sz w:val="10"/>
          <w:szCs w:val="10"/>
        </w:rPr>
      </w:pPr>
    </w:p>
    <w:p w14:paraId="01BD823C" w14:textId="14945FDC" w:rsidR="004D5AAD" w:rsidRDefault="004D5AAD" w:rsidP="003D444C">
      <w:pPr>
        <w:pStyle w:val="Heading4"/>
        <w:rPr>
          <w:ins w:id="0" w:author="Author"/>
        </w:rPr>
      </w:pPr>
      <w:r>
        <w:t>Measure 1</w:t>
      </w:r>
    </w:p>
    <w:p w14:paraId="5BBF7902" w14:textId="2B59CFE0" w:rsidR="004D5AAD" w:rsidRDefault="004D5AAD" w:rsidP="004D5AAD">
      <w:pPr>
        <w:autoSpaceDE w:val="0"/>
        <w:autoSpaceDN w:val="0"/>
        <w:adjustRightInd w:val="0"/>
      </w:pPr>
      <w:r>
        <w:t>Until the Inflation Reduction Act E</w:t>
      </w:r>
      <w:r w:rsidR="00246A47">
        <w:t>nvironmental Justice</w:t>
      </w:r>
      <w:r>
        <w:t xml:space="preserve"> and Climate </w:t>
      </w:r>
      <w:r w:rsidR="00CA67D5">
        <w:t xml:space="preserve">Program </w:t>
      </w:r>
      <w:r>
        <w:t>Grants, no funding mechanism existed for tribes to conduct wood stove upgrades to create significant change in community outdoor and indoor air quality even though it is a top priority of tribes (NTAA 2021, NTAA 2022). It is unjust for tribal communities to have to depend on Supplemental Environmental Projects, donation projects of outdated stoves</w:t>
      </w:r>
      <w:r w:rsidR="0030624C">
        <w:t xml:space="preserve"> (</w:t>
      </w:r>
      <w:r w:rsidR="00DE0393">
        <w:t>HPBA 2020</w:t>
      </w:r>
      <w:r w:rsidR="0030624C">
        <w:t>)</w:t>
      </w:r>
      <w:r>
        <w:t>,</w:t>
      </w:r>
      <w:r w:rsidR="00DE0393">
        <w:t xml:space="preserve"> </w:t>
      </w:r>
      <w:r>
        <w:t>and/or</w:t>
      </w:r>
      <w:r w:rsidR="007B2028">
        <w:t xml:space="preserve"> small</w:t>
      </w:r>
      <w:r>
        <w:t xml:space="preserve"> </w:t>
      </w:r>
      <w:r w:rsidR="00E80F52">
        <w:t>allocations</w:t>
      </w:r>
      <w:r w:rsidR="00A01D15">
        <w:t xml:space="preserve"> of Clean Air Act 103/105 </w:t>
      </w:r>
      <w:r w:rsidR="0093347C">
        <w:t xml:space="preserve">funding </w:t>
      </w:r>
      <w:r>
        <w:t xml:space="preserve">for the possibility of a more efficient heating device. </w:t>
      </w:r>
      <w:r w:rsidR="00986E0C">
        <w:t>For instance</w:t>
      </w:r>
      <w:r w:rsidR="00FE003F">
        <w:t xml:space="preserve">, the </w:t>
      </w:r>
      <w:r w:rsidR="00F50C0D">
        <w:t>NPT Air Quality Program has</w:t>
      </w:r>
      <w:r w:rsidR="003C50D9">
        <w:t xml:space="preserve"> only </w:t>
      </w:r>
      <w:r w:rsidR="00F4025D">
        <w:t xml:space="preserve">successfully upgraded </w:t>
      </w:r>
      <w:r w:rsidR="001068C1">
        <w:t xml:space="preserve">19 </w:t>
      </w:r>
      <w:r w:rsidR="00986E0C">
        <w:t xml:space="preserve">wood </w:t>
      </w:r>
      <w:r w:rsidR="001068C1">
        <w:t>stoves</w:t>
      </w:r>
      <w:r w:rsidR="00986E0C">
        <w:t xml:space="preserve"> since the Program began in 1998</w:t>
      </w:r>
      <w:r w:rsidR="006E36A6">
        <w:t xml:space="preserve"> through </w:t>
      </w:r>
      <w:r w:rsidR="00776024">
        <w:t>childhood asthma</w:t>
      </w:r>
      <w:r w:rsidR="006E36A6">
        <w:t>-</w:t>
      </w:r>
      <w:r w:rsidR="00AB6344">
        <w:t>research funding</w:t>
      </w:r>
      <w:r w:rsidR="00C004C5">
        <w:t xml:space="preserve"> (</w:t>
      </w:r>
      <w:r w:rsidR="00EE4B46">
        <w:t>Semmens, 2011; Ward, 2011)</w:t>
      </w:r>
      <w:r w:rsidR="00AB6344">
        <w:t>. Fortunately</w:t>
      </w:r>
      <w:r w:rsidR="00CF1CB4">
        <w:t>,</w:t>
      </w:r>
      <w:r w:rsidR="00AB6344">
        <w:t xml:space="preserve"> in 2023, the Tribe received funding from EPA </w:t>
      </w:r>
      <w:r w:rsidR="00923F1A">
        <w:t>Region 10</w:t>
      </w:r>
      <w:r w:rsidR="00AB6344">
        <w:t xml:space="preserve"> and through a partnership with the Idaho Department of Environmental Quality to upgrade stoves in 15 tribal homes</w:t>
      </w:r>
      <w:r w:rsidR="00A24A2D">
        <w:t xml:space="preserve"> in FY 2024 – 2025. These </w:t>
      </w:r>
      <w:r w:rsidR="00B34E67">
        <w:t>new</w:t>
      </w:r>
      <w:r w:rsidR="00A24A2D">
        <w:t xml:space="preserve"> stoves will be installed </w:t>
      </w:r>
      <w:r w:rsidR="00E43EB6">
        <w:t xml:space="preserve">before the start of this grant and </w:t>
      </w:r>
      <w:r w:rsidR="00B34E67">
        <w:t>tribal homes</w:t>
      </w:r>
      <w:r w:rsidR="00E43EB6">
        <w:t xml:space="preserve"> </w:t>
      </w:r>
      <w:r w:rsidR="00B34E67">
        <w:t xml:space="preserve">that receive a stove </w:t>
      </w:r>
      <w:r w:rsidR="00E43EB6">
        <w:t xml:space="preserve">will not be eligible for </w:t>
      </w:r>
      <w:r w:rsidR="00B34E67">
        <w:t>a stove upgrade</w:t>
      </w:r>
      <w:r w:rsidR="00A24A2D">
        <w:t xml:space="preserve"> under this </w:t>
      </w:r>
      <w:r w:rsidR="00350265">
        <w:t>CPRG</w:t>
      </w:r>
      <w:r w:rsidR="00A24A2D">
        <w:t xml:space="preserve"> proposal.</w:t>
      </w:r>
    </w:p>
    <w:p w14:paraId="7EC90B1A" w14:textId="01C497AB" w:rsidR="005F1293" w:rsidRPr="00A215AA" w:rsidRDefault="005F1293" w:rsidP="005F1293">
      <w:pPr>
        <w:rPr>
          <w:sz w:val="10"/>
          <w:szCs w:val="10"/>
        </w:rPr>
      </w:pPr>
    </w:p>
    <w:p w14:paraId="2A3D9B20" w14:textId="17B4F598" w:rsidR="002F5604" w:rsidRDefault="002F5604" w:rsidP="002F5604">
      <w:r>
        <w:t>The Nez Perce Tribal Housing Authority (NPTHA) manages multiple U.S Housing and Urban Development Grants for the 140 tribal rental properties that they manage. Through other federal and non-federal grants, NPTHA also offers limited home-repair programs to low-income families and seniors. The allowable repairs do not specifically target GHG reduction measures</w:t>
      </w:r>
      <w:r w:rsidR="68C6931F">
        <w:t>,</w:t>
      </w:r>
      <w:r>
        <w:t xml:space="preserve"> and the funding is exhausted quickly as the most severe </w:t>
      </w:r>
      <w:r w:rsidR="00DE70E9">
        <w:t xml:space="preserve">and imminent </w:t>
      </w:r>
      <w:r>
        <w:t>repairs are prioritized.</w:t>
      </w:r>
      <w:r w:rsidR="000D5DAC">
        <w:t xml:space="preserve"> As described in the Measure 1 description, beneficial improvements have been made to tribal homes, but funded is limited for large-scale change and families continue to be burdened with high energy costs.</w:t>
      </w:r>
    </w:p>
    <w:p w14:paraId="30D6B390" w14:textId="09CF2038" w:rsidR="002D6A3D" w:rsidRPr="00301283" w:rsidRDefault="002D6A3D" w:rsidP="004D5AAD">
      <w:pPr>
        <w:autoSpaceDE w:val="0"/>
        <w:autoSpaceDN w:val="0"/>
        <w:adjustRightInd w:val="0"/>
        <w:rPr>
          <w:sz w:val="10"/>
          <w:szCs w:val="10"/>
        </w:rPr>
      </w:pPr>
    </w:p>
    <w:p w14:paraId="11BD5B37" w14:textId="73B57093" w:rsidR="002D6A3D" w:rsidRDefault="002A444A" w:rsidP="00710447">
      <w:pPr>
        <w:autoSpaceDE w:val="0"/>
        <w:autoSpaceDN w:val="0"/>
        <w:adjustRightInd w:val="0"/>
      </w:pPr>
      <w:r>
        <w:t>In December 2023,</w:t>
      </w:r>
      <w:r w:rsidR="00272471">
        <w:t xml:space="preserve"> Nez Perce </w:t>
      </w:r>
      <w:r w:rsidR="0098641B">
        <w:t xml:space="preserve">Tribal Housing Authority submitted a grant to the Bonneville Power Administration </w:t>
      </w:r>
      <w:r w:rsidR="00D17ED6">
        <w:t>(BPA)</w:t>
      </w:r>
      <w:r w:rsidR="0098641B">
        <w:t xml:space="preserve"> for $200,000 </w:t>
      </w:r>
      <w:r w:rsidR="00272471">
        <w:t>for weatherization</w:t>
      </w:r>
      <w:r w:rsidR="00E72E71">
        <w:t xml:space="preserve">, heat pumps, and </w:t>
      </w:r>
      <w:r w:rsidR="00C11093">
        <w:t>energy</w:t>
      </w:r>
      <w:r w:rsidR="00E72E71">
        <w:t xml:space="preserve"> education.</w:t>
      </w:r>
      <w:r w:rsidR="00272471">
        <w:t xml:space="preserve"> </w:t>
      </w:r>
      <w:r w:rsidR="00D079C5">
        <w:t xml:space="preserve">As of the writing of this </w:t>
      </w:r>
      <w:r w:rsidR="00ED415D">
        <w:t>proposa</w:t>
      </w:r>
      <w:r w:rsidR="00E27848">
        <w:t xml:space="preserve">l, </w:t>
      </w:r>
      <w:r w:rsidR="00D17ED6">
        <w:t>grant awards have not been announced</w:t>
      </w:r>
      <w:r w:rsidR="00385CA5">
        <w:t xml:space="preserve"> and will serve </w:t>
      </w:r>
      <w:r w:rsidR="00457D25">
        <w:t>families</w:t>
      </w:r>
      <w:r w:rsidR="00385CA5">
        <w:t xml:space="preserve"> not served by this CPRG proposal</w:t>
      </w:r>
      <w:r w:rsidR="00C11093">
        <w:t xml:space="preserve">. </w:t>
      </w:r>
      <w:r w:rsidR="00710447">
        <w:t xml:space="preserve"> </w:t>
      </w:r>
      <w:r w:rsidR="002142CA">
        <w:t>T</w:t>
      </w:r>
      <w:r w:rsidR="002D6A3D">
        <w:t xml:space="preserve">he DOE </w:t>
      </w:r>
      <w:r w:rsidR="002142CA">
        <w:t xml:space="preserve">IRA </w:t>
      </w:r>
      <w:r w:rsidR="002D6A3D">
        <w:t>Tribal Energy Rebate Program</w:t>
      </w:r>
      <w:r w:rsidR="002142CA">
        <w:t xml:space="preserve"> has a $404,000 allocation for the Nez Perce Tribe with applications due by May 2025 ($</w:t>
      </w:r>
      <w:r w:rsidR="00D220DD">
        <w:t>14,000 max per home</w:t>
      </w:r>
      <w:r w:rsidR="006E3820">
        <w:t xml:space="preserve"> or 29 homes total</w:t>
      </w:r>
      <w:r w:rsidR="00D220DD">
        <w:t>)</w:t>
      </w:r>
      <w:r w:rsidR="002142CA">
        <w:t xml:space="preserve">. </w:t>
      </w:r>
      <w:r w:rsidR="00430445">
        <w:t>As of the writing of this proposal, t</w:t>
      </w:r>
      <w:r w:rsidR="002142CA">
        <w:t>h</w:t>
      </w:r>
      <w:r w:rsidR="000B0688">
        <w:t>e</w:t>
      </w:r>
      <w:r w:rsidR="002142CA">
        <w:t xml:space="preserve"> </w:t>
      </w:r>
      <w:r w:rsidR="006E3820">
        <w:t>Rebate Program funding</w:t>
      </w:r>
      <w:r w:rsidR="002142CA">
        <w:t xml:space="preserve"> will </w:t>
      </w:r>
      <w:r w:rsidR="006A1F32">
        <w:t>serve</w:t>
      </w:r>
      <w:r w:rsidR="002142CA">
        <w:t xml:space="preserve"> homes not </w:t>
      </w:r>
      <w:r w:rsidR="008C50EB">
        <w:t>served</w:t>
      </w:r>
      <w:r w:rsidR="002142CA">
        <w:t xml:space="preserve"> </w:t>
      </w:r>
      <w:r w:rsidR="008C50EB">
        <w:t>by</w:t>
      </w:r>
      <w:r w:rsidR="002142CA">
        <w:t xml:space="preserve"> th</w:t>
      </w:r>
      <w:r w:rsidR="00710BE5">
        <w:t>is</w:t>
      </w:r>
      <w:r w:rsidR="002142CA">
        <w:t xml:space="preserve"> CPRG</w:t>
      </w:r>
      <w:r w:rsidR="00237DFD">
        <w:t xml:space="preserve"> </w:t>
      </w:r>
      <w:r w:rsidR="00710BE5">
        <w:t>proposal</w:t>
      </w:r>
      <w:r w:rsidR="008C50EB">
        <w:t>.</w:t>
      </w:r>
      <w:r w:rsidR="00127FE4">
        <w:t xml:space="preserve"> </w:t>
      </w:r>
      <w:r w:rsidR="00631076">
        <w:t>It is unknown when the State of Idaho DOE Energy Rebate Program will roll-out</w:t>
      </w:r>
      <w:r w:rsidR="0064272C" w:rsidRPr="0064272C">
        <w:t xml:space="preserve"> </w:t>
      </w:r>
      <w:r w:rsidR="00893EE5">
        <w:t>and</w:t>
      </w:r>
      <w:r w:rsidR="0064272C">
        <w:t xml:space="preserve"> which households will qualify for the funds</w:t>
      </w:r>
      <w:r w:rsidR="00BB3C46">
        <w:t xml:space="preserve">. </w:t>
      </w:r>
      <w:r w:rsidR="00127FE4">
        <w:t>Both the BPA and DOE</w:t>
      </w:r>
      <w:r w:rsidR="00FF73B1">
        <w:t xml:space="preserve"> funding are not sufficient to </w:t>
      </w:r>
      <w:r w:rsidR="00EE7A66">
        <w:t xml:space="preserve">adequately address the </w:t>
      </w:r>
      <w:r w:rsidR="00231FFA">
        <w:t xml:space="preserve">large-scale energy efficiency upgrades that are </w:t>
      </w:r>
      <w:r w:rsidR="00717E3B">
        <w:t>n</w:t>
      </w:r>
      <w:r w:rsidR="00A245B5">
        <w:t>e</w:t>
      </w:r>
      <w:r w:rsidR="000D19F0">
        <w:t xml:space="preserve">eded </w:t>
      </w:r>
      <w:r>
        <w:t>for tribal housing.</w:t>
      </w:r>
    </w:p>
    <w:p w14:paraId="38E693B3" w14:textId="48A356D6" w:rsidR="00301283" w:rsidRPr="00301283" w:rsidRDefault="00301283" w:rsidP="00710447">
      <w:pPr>
        <w:autoSpaceDE w:val="0"/>
        <w:autoSpaceDN w:val="0"/>
        <w:adjustRightInd w:val="0"/>
        <w:rPr>
          <w:sz w:val="10"/>
          <w:szCs w:val="10"/>
        </w:rPr>
      </w:pPr>
    </w:p>
    <w:p w14:paraId="3B9C3040" w14:textId="7DB10CAF" w:rsidR="004D5AAD" w:rsidRPr="003D444C" w:rsidRDefault="00633505" w:rsidP="003D444C">
      <w:pPr>
        <w:pStyle w:val="Heading4"/>
        <w:rPr>
          <w:ins w:id="1" w:author="Author"/>
        </w:rPr>
      </w:pPr>
      <w:r w:rsidRPr="003D444C">
        <w:t>Measure 2</w:t>
      </w:r>
      <w:r w:rsidR="00ED4C56">
        <w:t xml:space="preserve"> </w:t>
      </w:r>
    </w:p>
    <w:p w14:paraId="3C8894A3" w14:textId="59AE40B5" w:rsidR="00ED4C56" w:rsidRDefault="008B351A" w:rsidP="00871333">
      <w:pPr>
        <w:rPr>
          <w:rFonts w:ascii="Segoe UI" w:hAnsi="Segoe UI" w:cs="Segoe UI"/>
          <w:sz w:val="18"/>
          <w:szCs w:val="18"/>
        </w:rPr>
      </w:pPr>
      <w:r>
        <w:t xml:space="preserve">The Joseph </w:t>
      </w:r>
      <w:r w:rsidR="00A221FA">
        <w:t>Fisheries</w:t>
      </w:r>
      <w:r>
        <w:t xml:space="preserve"> office </w:t>
      </w:r>
      <w:r w:rsidR="00A221FA">
        <w:t>has</w:t>
      </w:r>
      <w:r w:rsidR="009E3ED0">
        <w:t xml:space="preserve"> unsuccessfully </w:t>
      </w:r>
      <w:r w:rsidR="00A221FA">
        <w:t xml:space="preserve">applied for funding to put solar on their buildings </w:t>
      </w:r>
      <w:r w:rsidR="006159C9">
        <w:t>three times</w:t>
      </w:r>
      <w:r w:rsidR="00DB4E31">
        <w:t xml:space="preserve"> in </w:t>
      </w:r>
      <w:r w:rsidR="00DB4E31">
        <w:lastRenderedPageBreak/>
        <w:t>2015, 2016, and 2021</w:t>
      </w:r>
      <w:r w:rsidR="009E3ED0">
        <w:t>.</w:t>
      </w:r>
      <w:r w:rsidR="006159C9">
        <w:t xml:space="preserve"> </w:t>
      </w:r>
      <w:r w:rsidR="0082722F">
        <w:t>Those applications we</w:t>
      </w:r>
      <w:r w:rsidR="008F7A0D">
        <w:t>re to the federal government</w:t>
      </w:r>
      <w:r w:rsidR="00B73DA5">
        <w:t xml:space="preserve"> (Dept</w:t>
      </w:r>
      <w:r w:rsidR="00D97267">
        <w:t xml:space="preserve">. </w:t>
      </w:r>
      <w:r w:rsidR="00B73DA5">
        <w:t>of Energy</w:t>
      </w:r>
      <w:r w:rsidR="00ED278C">
        <w:t xml:space="preserve"> </w:t>
      </w:r>
      <w:r w:rsidR="002F1883">
        <w:t xml:space="preserve">(DOE), </w:t>
      </w:r>
      <w:r w:rsidR="00ED278C">
        <w:t>Office of Indian Energy</w:t>
      </w:r>
      <w:r w:rsidR="005233EA">
        <w:t xml:space="preserve"> (OIE</w:t>
      </w:r>
      <w:r w:rsidR="005C6C38">
        <w:t>)</w:t>
      </w:r>
      <w:r w:rsidR="002F1883">
        <w:t>)</w:t>
      </w:r>
      <w:r w:rsidR="008F7A0D">
        <w:t>, the local utility program</w:t>
      </w:r>
      <w:r w:rsidR="00B73DA5">
        <w:t xml:space="preserve"> (Blue Sky Renewable Energy)</w:t>
      </w:r>
      <w:r w:rsidR="008F7A0D">
        <w:t xml:space="preserve">, and the Oregon Clean Power </w:t>
      </w:r>
      <w:r w:rsidR="008F7A0D" w:rsidRPr="001256C1">
        <w:t xml:space="preserve">Cooperative. </w:t>
      </w:r>
      <w:r w:rsidR="002C3F32" w:rsidRPr="001256C1">
        <w:t>Considering</w:t>
      </w:r>
      <w:r w:rsidR="00B73DA5" w:rsidRPr="001256C1">
        <w:t xml:space="preserve"> how critical this outpost </w:t>
      </w:r>
      <w:r w:rsidR="005B4AA3" w:rsidRPr="001256C1">
        <w:t xml:space="preserve">is for a resiliency center and expanding the availability of EV charging for tribal members and staff, we are asking </w:t>
      </w:r>
      <w:r w:rsidR="003D444C">
        <w:t xml:space="preserve">the </w:t>
      </w:r>
      <w:r w:rsidR="005B4AA3" w:rsidRPr="001256C1">
        <w:t xml:space="preserve">CPRG to fund this project. </w:t>
      </w:r>
      <w:r w:rsidR="005F11AD">
        <w:t xml:space="preserve">The Tribe is a partner to </w:t>
      </w:r>
      <w:r w:rsidR="00114DA8">
        <w:t xml:space="preserve">a </w:t>
      </w:r>
      <w:r w:rsidR="005F11AD">
        <w:t>Solar for All</w:t>
      </w:r>
      <w:r w:rsidR="00114DA8">
        <w:t xml:space="preserve"> grant proposal submitted </w:t>
      </w:r>
      <w:r w:rsidR="005F11AD">
        <w:t>by the Bonneville Environmental Foundation. If that application is successful, 25% of the award would go to tribal communities. If the</w:t>
      </w:r>
      <w:r w:rsidR="0060529B">
        <w:t xml:space="preserve"> funding </w:t>
      </w:r>
      <w:r w:rsidR="005F11AD">
        <w:t>was split equally amongst the five tribes of Idaho,</w:t>
      </w:r>
      <w:r w:rsidR="000C4998">
        <w:t xml:space="preserve"> </w:t>
      </w:r>
      <w:r w:rsidR="00CF1A16">
        <w:t xml:space="preserve">an estimated </w:t>
      </w:r>
      <w:r w:rsidR="00974874">
        <w:t xml:space="preserve">315 </w:t>
      </w:r>
      <w:r w:rsidR="000C4998">
        <w:t xml:space="preserve">homes per tribe could have solar arrays. </w:t>
      </w:r>
      <w:r w:rsidR="00A57C7B">
        <w:t xml:space="preserve">The </w:t>
      </w:r>
      <w:r w:rsidR="00923E49">
        <w:t xml:space="preserve">Tribe applied </w:t>
      </w:r>
      <w:r w:rsidR="00526B99">
        <w:t>to the</w:t>
      </w:r>
      <w:r w:rsidR="00526B99" w:rsidRPr="00526B99">
        <w:t xml:space="preserve"> Grid Resilience and Innovation Partnerships (GRIP) Program</w:t>
      </w:r>
      <w:r w:rsidR="00923E49">
        <w:t xml:space="preserve"> </w:t>
      </w:r>
      <w:r w:rsidR="00E27CBF">
        <w:t>in January 2023 for the workforce required to start</w:t>
      </w:r>
      <w:r w:rsidR="001C154C">
        <w:t xml:space="preserve"> </w:t>
      </w:r>
      <w:proofErr w:type="spellStart"/>
      <w:r w:rsidR="001C154C">
        <w:t>Nimi</w:t>
      </w:r>
      <w:r w:rsidR="00DA60C2" w:rsidRPr="009C5728">
        <w:t>í</w:t>
      </w:r>
      <w:r w:rsidR="001C154C">
        <w:t>puu</w:t>
      </w:r>
      <w:proofErr w:type="spellEnd"/>
      <w:r w:rsidR="001C154C">
        <w:t xml:space="preserve"> Energy, but the application was unsuccessful.</w:t>
      </w:r>
      <w:r w:rsidR="00DF2374">
        <w:t xml:space="preserve"> </w:t>
      </w:r>
      <w:r w:rsidR="00406112">
        <w:t xml:space="preserve">The Tribe </w:t>
      </w:r>
      <w:r w:rsidR="00AF6CDD">
        <w:t>has been</w:t>
      </w:r>
      <w:r w:rsidR="00B80181">
        <w:t xml:space="preserve"> working through </w:t>
      </w:r>
      <w:r w:rsidR="00AF6CDD">
        <w:t xml:space="preserve">the process to </w:t>
      </w:r>
      <w:r w:rsidR="00B80181">
        <w:t>apply for DOE Tribal Energy Loan Guarantees for two years</w:t>
      </w:r>
      <w:r w:rsidR="001503A6">
        <w:t xml:space="preserve"> </w:t>
      </w:r>
      <w:r w:rsidR="00C2459D">
        <w:t xml:space="preserve">and </w:t>
      </w:r>
      <w:r w:rsidR="00575C4D">
        <w:t xml:space="preserve">is waiting for third party </w:t>
      </w:r>
      <w:r w:rsidR="00575C4D" w:rsidRPr="00F96DBE">
        <w:t xml:space="preserve">engineering certification </w:t>
      </w:r>
      <w:proofErr w:type="gramStart"/>
      <w:r w:rsidR="004F7064" w:rsidRPr="00F96DBE">
        <w:t>in order to</w:t>
      </w:r>
      <w:proofErr w:type="gramEnd"/>
      <w:r w:rsidR="004F7064" w:rsidRPr="00F96DBE">
        <w:t xml:space="preserve"> proceed with the next steps</w:t>
      </w:r>
      <w:r w:rsidR="004C376E" w:rsidRPr="00F96DBE">
        <w:t xml:space="preserve">. </w:t>
      </w:r>
      <w:r w:rsidR="00B45C8B" w:rsidRPr="00F96DBE">
        <w:t>If the tribe is successful in that application, the funding would go towards</w:t>
      </w:r>
      <w:r w:rsidR="008F0539" w:rsidRPr="00F96DBE">
        <w:t xml:space="preserve"> standing up </w:t>
      </w:r>
      <w:proofErr w:type="spellStart"/>
      <w:r w:rsidR="00DA60C2" w:rsidRPr="00F96DBE">
        <w:t>Nimi</w:t>
      </w:r>
      <w:r w:rsidR="00DA60C2" w:rsidRPr="009C5728">
        <w:t>í</w:t>
      </w:r>
      <w:r w:rsidR="00DA60C2" w:rsidRPr="00F96DBE">
        <w:t>puu</w:t>
      </w:r>
      <w:proofErr w:type="spellEnd"/>
      <w:r w:rsidR="008F0539" w:rsidRPr="00F96DBE">
        <w:t xml:space="preserve"> Energy and</w:t>
      </w:r>
      <w:r w:rsidR="00B45C8B" w:rsidRPr="00F96DBE">
        <w:t xml:space="preserve"> developing a portfolio of 8 projects on the reservation to </w:t>
      </w:r>
      <w:r w:rsidR="009274FB" w:rsidRPr="00F96DBE">
        <w:t>install approximately another 0.8MW of PV Solar</w:t>
      </w:r>
      <w:r w:rsidR="00B45C8B" w:rsidRPr="00F96DBE">
        <w:t>. Those projects have been submitted for approval for IRA tax credits.</w:t>
      </w:r>
      <w:r w:rsidR="00DF1109">
        <w:t xml:space="preserve"> </w:t>
      </w:r>
      <w:r w:rsidR="00DF1109" w:rsidRPr="009C5728">
        <w:t xml:space="preserve">The State of Idaho and </w:t>
      </w:r>
      <w:r w:rsidR="00F242FF" w:rsidRPr="009C5728">
        <w:t>DOE are sup</w:t>
      </w:r>
      <w:r w:rsidR="00DF1109" w:rsidRPr="009C5728">
        <w:t xml:space="preserve">posed to get a set aside for IRA credits. We do not know when this rollout will occur, if it will be fully funded, or which households will qualify for the funds. We also are aware that these credits will not meet the current need or demand for electrification upgrades. </w:t>
      </w:r>
      <w:r w:rsidR="00871333" w:rsidRPr="009C5728">
        <w:t xml:space="preserve">The DOE loan </w:t>
      </w:r>
      <w:r w:rsidR="006C4C06" w:rsidRPr="009C5728">
        <w:t xml:space="preserve">requires a significant </w:t>
      </w:r>
      <w:r w:rsidR="00F96432" w:rsidRPr="009C5728">
        <w:t>up-front</w:t>
      </w:r>
      <w:r w:rsidR="006C4C06" w:rsidRPr="009C5728">
        <w:t xml:space="preserve"> match (</w:t>
      </w:r>
      <w:r w:rsidR="00F96432" w:rsidRPr="009C5728">
        <w:t>$</w:t>
      </w:r>
      <w:r w:rsidR="006C4C06" w:rsidRPr="009C5728">
        <w:t xml:space="preserve">1,000,000) that the Tribe would have </w:t>
      </w:r>
      <w:r w:rsidR="005F028C" w:rsidRPr="009C5728">
        <w:t xml:space="preserve">to </w:t>
      </w:r>
      <w:r w:rsidR="00215F19" w:rsidRPr="009C5728">
        <w:t>pay upfront</w:t>
      </w:r>
      <w:r w:rsidR="00761E6A" w:rsidRPr="009C5728">
        <w:t xml:space="preserve"> to accept the loan. </w:t>
      </w:r>
      <w:r w:rsidR="00731017" w:rsidRPr="009C5728">
        <w:t xml:space="preserve">Cost savings from the solar arrays and megapacks proposed for CPRG funding would help the tribe raise those funds to reinvest in </w:t>
      </w:r>
      <w:proofErr w:type="spellStart"/>
      <w:r w:rsidR="00215F19" w:rsidRPr="00F96DBE">
        <w:t>Nimi</w:t>
      </w:r>
      <w:r w:rsidR="00215F19" w:rsidRPr="009C5728">
        <w:t>í</w:t>
      </w:r>
      <w:r w:rsidR="00215F19" w:rsidRPr="00F96DBE">
        <w:t>puu</w:t>
      </w:r>
      <w:proofErr w:type="spellEnd"/>
      <w:r w:rsidR="00731017" w:rsidRPr="009C5728">
        <w:t xml:space="preserve"> Energy and the addition</w:t>
      </w:r>
      <w:r w:rsidR="008E131B" w:rsidRPr="009C5728">
        <w:t>al</w:t>
      </w:r>
      <w:r w:rsidR="00731017" w:rsidRPr="009C5728">
        <w:t xml:space="preserve"> solar projects</w:t>
      </w:r>
      <w:r w:rsidR="008E131B" w:rsidRPr="009C5728">
        <w:t xml:space="preserve">. </w:t>
      </w:r>
      <w:r w:rsidR="009C7FBB" w:rsidRPr="009C5728">
        <w:t>T</w:t>
      </w:r>
      <w:r w:rsidR="00ED4C56" w:rsidRPr="009C5728">
        <w:t xml:space="preserve">he loan program is based on the prospective ability of repayment, and the cost of batteries makes the financial model less of a sure thing that the system will pay for itself. </w:t>
      </w:r>
      <w:r w:rsidR="0046164A" w:rsidRPr="009C5728">
        <w:t xml:space="preserve">Part of the challenge in procuring funding has simply been </w:t>
      </w:r>
      <w:r w:rsidR="00D04AF3" w:rsidRPr="009C5728">
        <w:t xml:space="preserve">a lack of </w:t>
      </w:r>
      <w:r w:rsidR="00D31190" w:rsidRPr="009C5728">
        <w:t>full</w:t>
      </w:r>
      <w:r w:rsidR="006C6774" w:rsidRPr="009C5728">
        <w:t>-</w:t>
      </w:r>
      <w:r w:rsidR="00D31190" w:rsidRPr="009C5728">
        <w:t xml:space="preserve">time staff with experience in </w:t>
      </w:r>
      <w:r w:rsidR="0027031F" w:rsidRPr="009C5728">
        <w:t xml:space="preserve">renewable energy planning and grant writing. </w:t>
      </w:r>
      <w:r w:rsidR="006C6774" w:rsidRPr="009C5728">
        <w:t xml:space="preserve">CPRG funding would provide stable funding </w:t>
      </w:r>
      <w:r w:rsidR="00E212A7">
        <w:t>dedicated staff.</w:t>
      </w:r>
      <w:r w:rsidR="006C4B5E" w:rsidRPr="009C5728">
        <w:t xml:space="preserve"> </w:t>
      </w:r>
      <w:r w:rsidR="00ED4C56" w:rsidRPr="009C5728">
        <w:t xml:space="preserve">There are other programs that fund solar energy projects, </w:t>
      </w:r>
      <w:r w:rsidR="00FE1450">
        <w:t xml:space="preserve">but after years of onerous attempts to procure energy grants that were unsuccessful, CPRG </w:t>
      </w:r>
      <w:r w:rsidR="00B47BA9">
        <w:t xml:space="preserve">seems like the best fit. </w:t>
      </w:r>
    </w:p>
    <w:p w14:paraId="41D12D9D" w14:textId="2322B466" w:rsidR="00871333" w:rsidRPr="00A215AA" w:rsidRDefault="00871333" w:rsidP="00871333">
      <w:pPr>
        <w:rPr>
          <w:sz w:val="10"/>
          <w:szCs w:val="10"/>
        </w:rPr>
      </w:pPr>
    </w:p>
    <w:p w14:paraId="382C0A41" w14:textId="2CC8475E" w:rsidR="00FB67EC" w:rsidRDefault="00FB67EC" w:rsidP="00FB67EC">
      <w:pPr>
        <w:pStyle w:val="Heading4"/>
      </w:pPr>
      <w:r>
        <w:t xml:space="preserve">Measure 3: </w:t>
      </w:r>
    </w:p>
    <w:p w14:paraId="146AC717" w14:textId="3655E207" w:rsidR="00110607" w:rsidRDefault="00FB67EC" w:rsidP="00110607">
      <w:r>
        <w:t>The State of Id</w:t>
      </w:r>
      <w:r w:rsidR="000D5C16">
        <w:t xml:space="preserve">aho has a NEVI Formula Program that </w:t>
      </w:r>
      <w:r w:rsidR="00AE252E">
        <w:t>will install DC fast charging stations on Highway 95 and US 12 but has chosen to locate those stations on non-tri</w:t>
      </w:r>
      <w:r w:rsidR="00F865A0">
        <w:t>bal facilities</w:t>
      </w:r>
      <w:r w:rsidR="00672150">
        <w:t xml:space="preserve"> in locations that are not advantageous to the tribe. </w:t>
      </w:r>
      <w:r w:rsidR="00D36EA0">
        <w:t>Also, most of the roads that the Tribe needs charging infrastructure are not major interstates</w:t>
      </w:r>
      <w:r w:rsidR="00034FDE">
        <w:t xml:space="preserve">, and Idaho does not have these locations in their National Electric Vehicle Infrastructure (NEVI) plan. </w:t>
      </w:r>
      <w:r w:rsidR="00F91ECE">
        <w:t>The Tribe</w:t>
      </w:r>
      <w:r w:rsidR="007F737A">
        <w:t xml:space="preserve"> </w:t>
      </w:r>
      <w:r w:rsidR="00F91ECE">
        <w:t xml:space="preserve">owns one Level III charger </w:t>
      </w:r>
      <w:r w:rsidR="004549D6">
        <w:t xml:space="preserve">that has not been installed due to high installation costs. The charger was paid for by the </w:t>
      </w:r>
      <w:r w:rsidR="00A342FF">
        <w:t>Volkswagen</w:t>
      </w:r>
      <w:r w:rsidR="004549D6">
        <w:t xml:space="preserve"> Diesel Emissions Environmental Mitigation Trust. </w:t>
      </w:r>
      <w:r w:rsidR="00512D66">
        <w:t xml:space="preserve">The State of Oregon has a </w:t>
      </w:r>
      <w:r w:rsidR="001E616E">
        <w:t>Community Charging Rebates program that the Tribe may be eligible for that could cover 75% of the costs of installing Level II Chargers. If the Tribe qualifie</w:t>
      </w:r>
      <w:r w:rsidR="006139C1">
        <w:t>s</w:t>
      </w:r>
      <w:r w:rsidR="001E616E">
        <w:t xml:space="preserve"> for that rebate, </w:t>
      </w:r>
      <w:r w:rsidR="006139C1">
        <w:t xml:space="preserve">the funds will be used to </w:t>
      </w:r>
      <w:r w:rsidR="001E616E">
        <w:t>install an additional row of EV charging</w:t>
      </w:r>
      <w:r w:rsidR="006139C1">
        <w:t xml:space="preserve"> stations</w:t>
      </w:r>
      <w:r w:rsidR="001E616E">
        <w:t xml:space="preserve"> in the</w:t>
      </w:r>
      <w:r w:rsidR="006139C1">
        <w:t xml:space="preserve"> fenced</w:t>
      </w:r>
      <w:r w:rsidR="001E616E">
        <w:t xml:space="preserve"> staff parking</w:t>
      </w:r>
      <w:r w:rsidR="006139C1">
        <w:t xml:space="preserve"> lot</w:t>
      </w:r>
      <w:r w:rsidR="001E616E">
        <w:t xml:space="preserve">. </w:t>
      </w:r>
      <w:r w:rsidR="005D6404">
        <w:t xml:space="preserve">We searched the PNW tribal climate guide </w:t>
      </w:r>
      <w:r w:rsidR="00121B62">
        <w:t>for sources of</w:t>
      </w:r>
      <w:r w:rsidR="005D6404">
        <w:t xml:space="preserve"> EV </w:t>
      </w:r>
      <w:r w:rsidR="000D73AC">
        <w:t>funding</w:t>
      </w:r>
      <w:r w:rsidR="002F122B">
        <w:t xml:space="preserve"> </w:t>
      </w:r>
      <w:r w:rsidR="000D73AC">
        <w:t>but</w:t>
      </w:r>
      <w:r w:rsidR="005D6404">
        <w:t xml:space="preserve"> </w:t>
      </w:r>
      <w:r w:rsidR="003C018E">
        <w:t xml:space="preserve">did not find current opportunities. </w:t>
      </w:r>
    </w:p>
    <w:p w14:paraId="3EEAB584" w14:textId="72A9A983" w:rsidR="000D73AC" w:rsidRPr="00A215AA" w:rsidRDefault="000D73AC" w:rsidP="00110607">
      <w:pPr>
        <w:rPr>
          <w:sz w:val="10"/>
          <w:szCs w:val="10"/>
        </w:rPr>
      </w:pPr>
    </w:p>
    <w:p w14:paraId="4A15292F" w14:textId="5E56CC39" w:rsidR="004C35F4" w:rsidRDefault="004C35F4" w:rsidP="008C66E5">
      <w:pPr>
        <w:pStyle w:val="Heading2"/>
        <w:numPr>
          <w:ilvl w:val="0"/>
          <w:numId w:val="28"/>
        </w:numPr>
      </w:pPr>
      <w:r w:rsidRPr="069ADC7A">
        <w:t>Transformative Impact</w:t>
      </w:r>
      <w:r w:rsidR="006D6302" w:rsidRPr="069ADC7A">
        <w:t xml:space="preserve"> </w:t>
      </w:r>
    </w:p>
    <w:p w14:paraId="0E52BE45" w14:textId="49145E19" w:rsidR="00347C1A" w:rsidRDefault="000E0840" w:rsidP="000C2B55">
      <w:pPr>
        <w:autoSpaceDE w:val="0"/>
        <w:autoSpaceDN w:val="0"/>
        <w:adjustRightInd w:val="0"/>
      </w:pPr>
      <w:r>
        <w:t>Th</w:t>
      </w:r>
      <w:r w:rsidR="004401FB">
        <w:t>e</w:t>
      </w:r>
      <w:r>
        <w:t xml:space="preserve"> positive</w:t>
      </w:r>
      <w:r w:rsidR="005A4FC5">
        <w:t>,</w:t>
      </w:r>
      <w:r w:rsidR="00C10124" w:rsidRPr="00C10124">
        <w:t xml:space="preserve"> transformative </w:t>
      </w:r>
      <w:r>
        <w:t xml:space="preserve">impact that </w:t>
      </w:r>
      <w:r w:rsidR="009173DF">
        <w:t>our proposal’s GHG reduction measures</w:t>
      </w:r>
      <w:r>
        <w:t xml:space="preserve"> will have on tribal homes and </w:t>
      </w:r>
      <w:r w:rsidR="00951087">
        <w:t xml:space="preserve">multiple </w:t>
      </w:r>
      <w:r w:rsidR="004401FB">
        <w:t>communities</w:t>
      </w:r>
      <w:r>
        <w:t xml:space="preserve"> cannot be overstated.</w:t>
      </w:r>
      <w:r w:rsidR="00942EDA">
        <w:t xml:space="preserve"> Large-scale upgrades </w:t>
      </w:r>
      <w:r w:rsidR="00372539">
        <w:t>of</w:t>
      </w:r>
      <w:r w:rsidR="00942EDA">
        <w:t xml:space="preserve"> residential energy efficiency to create climate ready </w:t>
      </w:r>
      <w:r w:rsidR="009E3EBF">
        <w:t>housing coupled with</w:t>
      </w:r>
      <w:r w:rsidR="009572A2">
        <w:t xml:space="preserve"> </w:t>
      </w:r>
      <w:r w:rsidR="003A48CC">
        <w:t>R</w:t>
      </w:r>
      <w:r w:rsidR="009572A2">
        <w:t xml:space="preserve">esiliency centers </w:t>
      </w:r>
      <w:r w:rsidR="003A48CC">
        <w:t xml:space="preserve">that can be powered off-grid coupled with remote solar and battery arrays </w:t>
      </w:r>
      <w:r w:rsidR="00B45CF1">
        <w:t>will</w:t>
      </w:r>
      <w:r w:rsidR="00645B5B">
        <w:t xml:space="preserve"> </w:t>
      </w:r>
      <w:r w:rsidR="003A48CC">
        <w:t>achieve the following</w:t>
      </w:r>
      <w:r w:rsidR="00A240B2">
        <w:t xml:space="preserve">: </w:t>
      </w:r>
      <w:r w:rsidR="00257D58">
        <w:t>reduc</w:t>
      </w:r>
      <w:r w:rsidR="003A48CC">
        <w:t>tion of</w:t>
      </w:r>
      <w:r w:rsidR="00257D58">
        <w:t xml:space="preserve"> household</w:t>
      </w:r>
      <w:r w:rsidR="007762A2">
        <w:t xml:space="preserve"> and tribal</w:t>
      </w:r>
      <w:r w:rsidR="00257D58">
        <w:t xml:space="preserve"> energy bills, energy reliability, safety, and internet access.</w:t>
      </w:r>
      <w:r w:rsidR="00A4751B">
        <w:t xml:space="preserve"> </w:t>
      </w:r>
      <w:r w:rsidR="0015333E">
        <w:t>The creation and expansion of</w:t>
      </w:r>
      <w:r w:rsidR="00257D58">
        <w:t xml:space="preserve"> </w:t>
      </w:r>
      <w:r w:rsidR="0015333E">
        <w:t>l</w:t>
      </w:r>
      <w:r w:rsidR="000E392E">
        <w:t>ocal</w:t>
      </w:r>
      <w:r w:rsidR="00861F8E">
        <w:t xml:space="preserve">, </w:t>
      </w:r>
      <w:r w:rsidR="007224EA">
        <w:t xml:space="preserve">high paying </w:t>
      </w:r>
      <w:r w:rsidR="00CC7513">
        <w:t>good jobs</w:t>
      </w:r>
      <w:r w:rsidR="000E392E">
        <w:t>, with skill attainment</w:t>
      </w:r>
      <w:r w:rsidR="00CC7513">
        <w:t xml:space="preserve"> </w:t>
      </w:r>
      <w:r w:rsidR="007224EA">
        <w:t xml:space="preserve">in new careers in which people do not have to forget about their values to put food on the table </w:t>
      </w:r>
      <w:r w:rsidR="00B67FEF">
        <w:t xml:space="preserve">would be </w:t>
      </w:r>
      <w:r w:rsidR="000E392E">
        <w:t>transformative</w:t>
      </w:r>
      <w:r w:rsidR="0004519A">
        <w:t xml:space="preserve">. </w:t>
      </w:r>
    </w:p>
    <w:p w14:paraId="14F02A64" w14:textId="70CB9211" w:rsidR="00347C1A" w:rsidRPr="00A215AA" w:rsidRDefault="00347C1A" w:rsidP="00A215AA">
      <w:pPr>
        <w:rPr>
          <w:sz w:val="10"/>
          <w:szCs w:val="10"/>
        </w:rPr>
      </w:pPr>
    </w:p>
    <w:p w14:paraId="2655664D" w14:textId="17E775E1" w:rsidR="007E56B5" w:rsidRDefault="00EE1D5A" w:rsidP="000C2B55">
      <w:pPr>
        <w:autoSpaceDE w:val="0"/>
        <w:autoSpaceDN w:val="0"/>
        <w:adjustRightInd w:val="0"/>
        <w:rPr>
          <w:rFonts w:cs="Calibri"/>
        </w:rPr>
      </w:pPr>
      <w:r>
        <w:t xml:space="preserve">We believe that once the </w:t>
      </w:r>
      <w:r w:rsidR="00E226E5">
        <w:t>realization that</w:t>
      </w:r>
      <w:r>
        <w:t xml:space="preserve"> residents and businesses </w:t>
      </w:r>
      <w:r w:rsidR="00E226E5">
        <w:t>can own their own c</w:t>
      </w:r>
      <w:r w:rsidR="0004519A">
        <w:t xml:space="preserve">leaner, cheaper, local </w:t>
      </w:r>
      <w:r w:rsidR="00F8240F">
        <w:t>energy, regional</w:t>
      </w:r>
      <w:r w:rsidR="00BF2110">
        <w:t xml:space="preserve"> </w:t>
      </w:r>
      <w:r w:rsidR="00F8240F">
        <w:t xml:space="preserve">public </w:t>
      </w:r>
      <w:r w:rsidR="00B15365">
        <w:t>attitudes</w:t>
      </w:r>
      <w:r w:rsidR="00F145EC">
        <w:t xml:space="preserve"> </w:t>
      </w:r>
      <w:r w:rsidR="00F8240F">
        <w:t>may</w:t>
      </w:r>
      <w:r w:rsidR="00F145EC">
        <w:t xml:space="preserve"> change </w:t>
      </w:r>
      <w:r w:rsidR="00B15365">
        <w:t xml:space="preserve">towards climate solutions, rapidly. </w:t>
      </w:r>
      <w:r w:rsidR="009C6FD9">
        <w:t xml:space="preserve">Tribal members installed </w:t>
      </w:r>
      <w:r w:rsidR="009C6FD9">
        <w:rPr>
          <w:rFonts w:cs="Calibri"/>
        </w:rPr>
        <w:t>t</w:t>
      </w:r>
      <w:r w:rsidR="006B0CD6">
        <w:rPr>
          <w:rFonts w:cs="Calibri"/>
        </w:rPr>
        <w:t>he</w:t>
      </w:r>
      <w:r w:rsidR="006B0CD6" w:rsidRPr="00620D86">
        <w:rPr>
          <w:rFonts w:cs="Calibri"/>
        </w:rPr>
        <w:t xml:space="preserve"> </w:t>
      </w:r>
      <w:r w:rsidR="002E572B">
        <w:rPr>
          <w:rFonts w:cs="Calibri"/>
        </w:rPr>
        <w:t xml:space="preserve">existing solar </w:t>
      </w:r>
      <w:r w:rsidR="004624DC">
        <w:rPr>
          <w:rFonts w:cs="Calibri"/>
        </w:rPr>
        <w:t>PV</w:t>
      </w:r>
      <w:r w:rsidR="002E572B">
        <w:rPr>
          <w:rFonts w:cs="Calibri"/>
        </w:rPr>
        <w:t xml:space="preserve"> on tribal facilities </w:t>
      </w:r>
      <w:r w:rsidR="0044251A">
        <w:rPr>
          <w:rFonts w:cs="Calibri"/>
        </w:rPr>
        <w:t>including</w:t>
      </w:r>
      <w:r w:rsidR="006B0CD6" w:rsidRPr="00620D86">
        <w:rPr>
          <w:rFonts w:cs="Calibri"/>
        </w:rPr>
        <w:t xml:space="preserve"> the electrical wiring, switchgear installation, inverter installation and programming, and site mapping for the solar and storage components. </w:t>
      </w:r>
      <w:r w:rsidR="000C2B55">
        <w:rPr>
          <w:rFonts w:cs="Calibri"/>
        </w:rPr>
        <w:t xml:space="preserve">However, this is just the start of the ball rolling on a much broader, ambitious, and transformative vision. </w:t>
      </w:r>
      <w:r w:rsidR="007F569D">
        <w:t>The Tribe’s intention is to leverage the deployed solar and storage and implement a virtual power plant (VPP), greatly improving the resiliency of the local grid</w:t>
      </w:r>
      <w:r w:rsidR="000B1AD9">
        <w:t xml:space="preserve"> </w:t>
      </w:r>
      <w:r w:rsidR="0042401F">
        <w:t>(See Funding Need)</w:t>
      </w:r>
      <w:r w:rsidR="007F569D">
        <w:t xml:space="preserve">. Each individual solar and storage site would be consolidated into a decentralized </w:t>
      </w:r>
      <w:r w:rsidR="007F569D">
        <w:lastRenderedPageBreak/>
        <w:t xml:space="preserve">energy capacity that would allow </w:t>
      </w:r>
      <w:proofErr w:type="spellStart"/>
      <w:r w:rsidR="007F569D" w:rsidRPr="0081230F">
        <w:t>Nimiípuu</w:t>
      </w:r>
      <w:proofErr w:type="spellEnd"/>
      <w:r w:rsidR="007F569D">
        <w:t xml:space="preserve"> Energy to deliver energy to the grid when it is most needed during an emergency or at peak times. The VPP would also generate additional income for the Nez Perce Tribe by allowing them to sell excess energy stored, replacing the non-renewable energy sources tapped when excess energy is needed.</w:t>
      </w:r>
      <w:r w:rsidR="007F569D" w:rsidRPr="08FFE5FB">
        <w:rPr>
          <w:rFonts w:cs="Calibri"/>
        </w:rPr>
        <w:t xml:space="preserve"> </w:t>
      </w:r>
    </w:p>
    <w:p w14:paraId="5090D02F" w14:textId="7D4669A8" w:rsidR="007E56B5" w:rsidRPr="00A215AA" w:rsidRDefault="007E56B5" w:rsidP="00A215AA">
      <w:pPr>
        <w:rPr>
          <w:sz w:val="10"/>
          <w:szCs w:val="10"/>
        </w:rPr>
      </w:pPr>
    </w:p>
    <w:p w14:paraId="1BA3D5DA" w14:textId="52F70A89" w:rsidR="007F569D" w:rsidRPr="00620D86" w:rsidRDefault="007F569D" w:rsidP="000C2B55">
      <w:pPr>
        <w:autoSpaceDE w:val="0"/>
        <w:autoSpaceDN w:val="0"/>
        <w:adjustRightInd w:val="0"/>
        <w:rPr>
          <w:rFonts w:cs="Calibri"/>
        </w:rPr>
      </w:pPr>
      <w:r w:rsidRPr="08FFE5FB">
        <w:rPr>
          <w:rFonts w:cs="Calibri"/>
        </w:rPr>
        <w:t>CPRG funding will provide the opportunity to further develop the Tribe’s capacity and tools required to achieve its goals of a tribe-to-tribe training and enhancement of technology transfer programming, both to absorb best practices and to demonstrate them. By accounting for the way that the Tribe’s local, organically growing PV and battery systems fit into the energy economy of the Northwest Power Pool and the Western Interconnect, we can ensure the success of independent Tribal energy efforts that provide local and regional benefits to the Pacific Northwest. As the Tribe develops local energy independence it will have broad implications</w:t>
      </w:r>
      <w:r w:rsidR="006C0D71">
        <w:rPr>
          <w:rFonts w:cs="Calibri"/>
        </w:rPr>
        <w:t xml:space="preserve"> including </w:t>
      </w:r>
      <w:r w:rsidR="00E02BD1">
        <w:rPr>
          <w:rFonts w:cs="Calibri"/>
        </w:rPr>
        <w:t>large-scale GHG reductions</w:t>
      </w:r>
      <w:r w:rsidRPr="08FFE5FB">
        <w:rPr>
          <w:rFonts w:cs="Calibri"/>
        </w:rPr>
        <w:t xml:space="preserve">. The Tribe’s vision is to demonstrate distributed energy systems that can be developed at scale, and which provide greater energy diversification and flexibility for the region. </w:t>
      </w:r>
    </w:p>
    <w:p w14:paraId="774FBFD1" w14:textId="026EA79D" w:rsidR="007F569D" w:rsidRPr="00A215AA" w:rsidRDefault="007F569D" w:rsidP="007F569D">
      <w:pPr>
        <w:rPr>
          <w:rFonts w:cs="Calibri"/>
          <w:sz w:val="10"/>
          <w:szCs w:val="10"/>
        </w:rPr>
      </w:pPr>
    </w:p>
    <w:p w14:paraId="7C1051BC" w14:textId="303CCA49" w:rsidR="004C35F4" w:rsidRPr="009E7F07" w:rsidRDefault="0059360F" w:rsidP="009E7F07">
      <w:pPr>
        <w:pStyle w:val="Heading1"/>
        <w:numPr>
          <w:ilvl w:val="0"/>
          <w:numId w:val="25"/>
        </w:numPr>
      </w:pPr>
      <w:r w:rsidRPr="009E7F07">
        <w:t>Impact of GHG Reduction Measures</w:t>
      </w:r>
    </w:p>
    <w:p w14:paraId="43DABB61" w14:textId="432CAAEB" w:rsidR="00834570" w:rsidRPr="00387863" w:rsidRDefault="003A67EA" w:rsidP="00387863">
      <w:r w:rsidRPr="00387863">
        <w:t xml:space="preserve">The total emission reductions are summarized in the table below for </w:t>
      </w:r>
      <w:r w:rsidR="0069577E" w:rsidRPr="00387863">
        <w:t>2025-2030 and 2025-20</w:t>
      </w:r>
      <w:r w:rsidR="00387863" w:rsidRPr="00387863">
        <w:t>50</w:t>
      </w:r>
      <w:r w:rsidR="00904AB5" w:rsidRPr="00387863">
        <w:t xml:space="preserve"> for each measure and across all measures. </w:t>
      </w:r>
      <w:r w:rsidR="009C1458" w:rsidRPr="00387863">
        <w:t xml:space="preserve">The total emissions reduced for the activities that CPRG would fund alone is </w:t>
      </w:r>
      <w:r w:rsidR="006053AD" w:rsidRPr="00387863">
        <w:t xml:space="preserve">7,683 </w:t>
      </w:r>
      <w:proofErr w:type="spellStart"/>
      <w:r w:rsidR="006053AD" w:rsidRPr="00387863">
        <w:t>MtCOe</w:t>
      </w:r>
      <w:proofErr w:type="spellEnd"/>
      <w:r w:rsidR="006053AD" w:rsidRPr="00387863">
        <w:t xml:space="preserve"> </w:t>
      </w:r>
      <w:r w:rsidR="000B544B" w:rsidRPr="00387863">
        <w:t xml:space="preserve">from 2025 to 2030, and </w:t>
      </w:r>
      <w:r w:rsidR="008B2F16" w:rsidRPr="00387863">
        <w:t xml:space="preserve">65,820 from 2025 to 2050. </w:t>
      </w:r>
      <w:r w:rsidR="00834570" w:rsidRPr="00387863">
        <w:t xml:space="preserve">Please see the attached CPRG Calculations Technical Appendix for information about assumptions and methodology.  </w:t>
      </w:r>
    </w:p>
    <w:p w14:paraId="628F8DE3" w14:textId="23501F02" w:rsidR="002842F0" w:rsidRPr="00387863" w:rsidRDefault="00823032" w:rsidP="004000F0">
      <w:pPr>
        <w:jc w:val="center"/>
        <w:rPr>
          <w:i/>
          <w:iCs/>
        </w:rPr>
      </w:pPr>
      <w:r w:rsidRPr="00387863">
        <w:rPr>
          <w:noProof/>
        </w:rPr>
        <w:drawing>
          <wp:inline distT="0" distB="0" distL="0" distR="0" wp14:anchorId="53C26046" wp14:editId="6F26FEA1">
            <wp:extent cx="6086087" cy="247783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7665" cy="2498833"/>
                    </a:xfrm>
                    <a:prstGeom prst="rect">
                      <a:avLst/>
                    </a:prstGeom>
                    <a:noFill/>
                    <a:ln>
                      <a:noFill/>
                    </a:ln>
                  </pic:spPr>
                </pic:pic>
              </a:graphicData>
            </a:graphic>
          </wp:inline>
        </w:drawing>
      </w:r>
    </w:p>
    <w:p w14:paraId="23EC8122" w14:textId="0930B5FB" w:rsidR="0059360F" w:rsidRPr="00387863" w:rsidRDefault="0059360F" w:rsidP="00E36A0B">
      <w:pPr>
        <w:pStyle w:val="Heading2"/>
        <w:numPr>
          <w:ilvl w:val="0"/>
          <w:numId w:val="67"/>
        </w:numPr>
      </w:pPr>
      <w:r w:rsidRPr="00387863">
        <w:t>Magnitude of GHG Reductions from 2025 through 2030</w:t>
      </w:r>
      <w:r w:rsidR="006D6302" w:rsidRPr="00387863">
        <w:t xml:space="preserve"> </w:t>
      </w:r>
    </w:p>
    <w:p w14:paraId="5B48E3C0" w14:textId="5AFA04AA" w:rsidR="00823032" w:rsidRDefault="40CEC7C9" w:rsidP="1404F778">
      <w:pPr>
        <w:jc w:val="left"/>
      </w:pPr>
      <w:r>
        <w:t xml:space="preserve">From 2025-2030, </w:t>
      </w:r>
      <w:r w:rsidR="093D096D">
        <w:t>the implementation of the projects outlined in this proposal is projected to result in a total reduction of</w:t>
      </w:r>
      <w:r>
        <w:t xml:space="preserve"> 7,683 MTCO2</w:t>
      </w:r>
      <w:r w:rsidR="7002EC5B">
        <w:t>e</w:t>
      </w:r>
      <w:r>
        <w:t xml:space="preserve">. </w:t>
      </w:r>
      <w:r w:rsidR="15C32E96">
        <w:t>The accompanying table provides a detailed breakdown of the magnitude of emissions reductions attributable to each measure.</w:t>
      </w:r>
      <w:r w:rsidR="2956C0D7">
        <w:t xml:space="preserve"> </w:t>
      </w:r>
      <w:r w:rsidR="00342AFC" w:rsidRPr="00387863">
        <w:t xml:space="preserve">These reductions </w:t>
      </w:r>
      <w:r w:rsidR="7D1C22F9">
        <w:t>r</w:t>
      </w:r>
      <w:r w:rsidR="7A9F97F0">
        <w:t>e</w:t>
      </w:r>
      <w:r w:rsidR="7D1C22F9">
        <w:t>present</w:t>
      </w:r>
      <w:r w:rsidR="00342AFC" w:rsidRPr="00387863">
        <w:t xml:space="preserve"> permanent </w:t>
      </w:r>
      <w:r w:rsidR="51365A64">
        <w:t>enhancements</w:t>
      </w:r>
      <w:r w:rsidR="7A9F97F0">
        <w:t xml:space="preserve"> to</w:t>
      </w:r>
      <w:r w:rsidR="3B459E6D">
        <w:t xml:space="preserve"> infrastructure, including </w:t>
      </w:r>
      <w:r w:rsidR="00342AFC" w:rsidRPr="00387863">
        <w:t>upgrades to buildings</w:t>
      </w:r>
      <w:r w:rsidR="006F9562">
        <w:t xml:space="preserve"> and</w:t>
      </w:r>
      <w:r w:rsidR="3D1F57B2">
        <w:t xml:space="preserve"> </w:t>
      </w:r>
      <w:r w:rsidR="00BB18EC" w:rsidRPr="00387863">
        <w:t xml:space="preserve">energy </w:t>
      </w:r>
      <w:r w:rsidR="257F16D6">
        <w:t>production</w:t>
      </w:r>
      <w:r w:rsidR="00BB18EC" w:rsidRPr="00387863">
        <w:t xml:space="preserve"> systems</w:t>
      </w:r>
      <w:r w:rsidR="274B28AD">
        <w:t xml:space="preserve">. </w:t>
      </w:r>
      <w:r w:rsidR="429A47A7" w:rsidRPr="1AF22A44">
        <w:rPr>
          <w:rFonts w:eastAsia="Calibri" w:cs="Calibri"/>
        </w:rPr>
        <w:t xml:space="preserve">Additionally, as more individuals transition to </w:t>
      </w:r>
      <w:r w:rsidR="257F16D6" w:rsidRPr="1AF22A44">
        <w:rPr>
          <w:rFonts w:eastAsia="Calibri" w:cs="Calibri"/>
        </w:rPr>
        <w:t>electric</w:t>
      </w:r>
      <w:r w:rsidR="00D71B3A" w:rsidRPr="1AF22A44">
        <w:rPr>
          <w:rFonts w:eastAsia="Calibri" w:cs="Calibri"/>
        </w:rPr>
        <w:t xml:space="preserve"> vehicles</w:t>
      </w:r>
      <w:r w:rsidR="429A47A7" w:rsidRPr="1AF22A44">
        <w:rPr>
          <w:rFonts w:eastAsia="Calibri" w:cs="Calibri"/>
        </w:rPr>
        <w:t>, the accompanying increase in electrical demand necessitates sustainable methods of power generation, which are facilitated by the proposed projects.</w:t>
      </w:r>
      <w:r w:rsidR="00D837B5" w:rsidRPr="00387863">
        <w:t xml:space="preserve"> </w:t>
      </w:r>
      <w:r w:rsidR="00E10B08" w:rsidRPr="00387863">
        <w:t>They also address</w:t>
      </w:r>
      <w:r w:rsidR="00E10B08">
        <w:t xml:space="preserve"> urgent and pressing needs </w:t>
      </w:r>
      <w:r w:rsidR="009C46A5">
        <w:t xml:space="preserve">for safety, reliability, resiliency, </w:t>
      </w:r>
      <w:r w:rsidR="099F150E">
        <w:t xml:space="preserve">and </w:t>
      </w:r>
      <w:r w:rsidR="009C46A5">
        <w:t xml:space="preserve">indoor and outdoor air pollution. </w:t>
      </w:r>
    </w:p>
    <w:p w14:paraId="2A1F3C75" w14:textId="5415EA5A" w:rsidR="00D67DA0" w:rsidRPr="00553E91" w:rsidRDefault="00D67DA0" w:rsidP="00387863">
      <w:pPr>
        <w:rPr>
          <w:sz w:val="16"/>
          <w:szCs w:val="16"/>
        </w:rPr>
      </w:pPr>
    </w:p>
    <w:p w14:paraId="76600C5B" w14:textId="4FE56BAD" w:rsidR="0059360F" w:rsidRDefault="002C76A0" w:rsidP="002C76A0">
      <w:pPr>
        <w:pStyle w:val="Heading2"/>
        <w:ind w:firstLine="360"/>
      </w:pPr>
      <w:r>
        <w:t xml:space="preserve">b. </w:t>
      </w:r>
      <w:r>
        <w:tab/>
      </w:r>
      <w:r w:rsidR="0059360F" w:rsidRPr="006E429B">
        <w:t>Magnitude of GHG Reductions from 2025 through 2050</w:t>
      </w:r>
      <w:r w:rsidR="006D6302">
        <w:t xml:space="preserve"> </w:t>
      </w:r>
    </w:p>
    <w:p w14:paraId="175F9E7E" w14:textId="48CD6B29" w:rsidR="008D3B40" w:rsidRPr="008D3B40" w:rsidRDefault="53D8FF3C" w:rsidP="00A83AC4">
      <w:pPr>
        <w:autoSpaceDE w:val="0"/>
        <w:autoSpaceDN w:val="0"/>
        <w:adjustRightInd w:val="0"/>
        <w:jc w:val="left"/>
        <w:rPr>
          <w:color w:val="4472C4" w:themeColor="accent1"/>
        </w:rPr>
      </w:pPr>
      <w:r>
        <w:t xml:space="preserve">From 2025 to 2050, the cumulative reduction in </w:t>
      </w:r>
      <w:r w:rsidR="00387863">
        <w:t xml:space="preserve">emissions </w:t>
      </w:r>
      <w:r>
        <w:t xml:space="preserve">resulting from </w:t>
      </w:r>
      <w:r w:rsidR="00387863">
        <w:t xml:space="preserve">activities </w:t>
      </w:r>
      <w:r>
        <w:t>funded by the</w:t>
      </w:r>
      <w:r w:rsidR="00387863">
        <w:t xml:space="preserve"> CPRG is </w:t>
      </w:r>
      <w:r>
        <w:t>estimated at</w:t>
      </w:r>
      <w:r w:rsidR="3C331EED">
        <w:t xml:space="preserve"> </w:t>
      </w:r>
      <w:r w:rsidR="00387863">
        <w:t xml:space="preserve">65,820 </w:t>
      </w:r>
      <w:r w:rsidR="0865E2E8">
        <w:t>MTCO2e. These reductions are attributable to direct actions undertaken as part of the proposed projects and are expected to yield enduring benefits</w:t>
      </w:r>
      <w:r w:rsidR="7B95F8FA">
        <w:t xml:space="preserve"> for environmental sustainability</w:t>
      </w:r>
      <w:r w:rsidR="0865E2E8">
        <w:t>.</w:t>
      </w:r>
      <w:r w:rsidR="00387863">
        <w:t xml:space="preserve"> </w:t>
      </w:r>
      <w:r w:rsidR="00A83AC4">
        <w:t>The proposed projects</w:t>
      </w:r>
      <w:r w:rsidR="005A654C">
        <w:t xml:space="preserve"> were </w:t>
      </w:r>
      <w:r w:rsidR="0E0C36B9">
        <w:t xml:space="preserve">specifically </w:t>
      </w:r>
      <w:r w:rsidR="005A654C">
        <w:t xml:space="preserve">chosen because </w:t>
      </w:r>
      <w:r w:rsidR="002B14AA">
        <w:t>they involve direct actions that would result</w:t>
      </w:r>
      <w:r w:rsidR="00A83AC4">
        <w:t xml:space="preserve"> in permanent GHG emissions reductions</w:t>
      </w:r>
      <w:r w:rsidR="00501FDE">
        <w:t xml:space="preserve">, and because they will offset </w:t>
      </w:r>
      <w:r w:rsidR="00F10197">
        <w:t xml:space="preserve">emissions associated with </w:t>
      </w:r>
      <w:r w:rsidR="141C6C83">
        <w:t>the increased</w:t>
      </w:r>
      <w:r w:rsidR="00F10197">
        <w:t xml:space="preserve"> demand </w:t>
      </w:r>
      <w:r w:rsidR="52210378">
        <w:t xml:space="preserve">for electricity resulting </w:t>
      </w:r>
      <w:r w:rsidR="00F10197">
        <w:t xml:space="preserve">from </w:t>
      </w:r>
      <w:r w:rsidR="52210378">
        <w:t xml:space="preserve">the transition to electric vehicles. By investing in sustainable methods of power generation, the </w:t>
      </w:r>
      <w:r w:rsidR="2D0F871B">
        <w:t>proposed</w:t>
      </w:r>
      <w:r w:rsidR="52210378">
        <w:t xml:space="preserve"> projects contribute to long-term emissions reductions and environmental stewardship. </w:t>
      </w:r>
      <w:r w:rsidR="00F10197">
        <w:t xml:space="preserve"> </w:t>
      </w:r>
    </w:p>
    <w:p w14:paraId="49FE7DB4" w14:textId="23E3D7BD" w:rsidR="00AE55B1" w:rsidRPr="00D67DA0" w:rsidRDefault="00AE55B1" w:rsidP="00AE55B1">
      <w:pPr>
        <w:rPr>
          <w:b/>
          <w:bCs/>
          <w:color w:val="4472C4" w:themeColor="accent1"/>
          <w:sz w:val="10"/>
          <w:szCs w:val="10"/>
        </w:rPr>
      </w:pPr>
    </w:p>
    <w:p w14:paraId="55CDFEA5" w14:textId="40AC5436" w:rsidR="0059360F" w:rsidRDefault="0059360F" w:rsidP="00D31871">
      <w:pPr>
        <w:pStyle w:val="Heading2"/>
        <w:numPr>
          <w:ilvl w:val="0"/>
          <w:numId w:val="30"/>
        </w:numPr>
      </w:pPr>
      <w:r w:rsidRPr="006E429B">
        <w:lastRenderedPageBreak/>
        <w:t>Cost Effectiveness of GHG Reductions</w:t>
      </w:r>
      <w:r w:rsidR="341395AA">
        <w:t xml:space="preserve"> </w:t>
      </w:r>
    </w:p>
    <w:p w14:paraId="01301F17" w14:textId="5E6811CA" w:rsidR="0015179C" w:rsidRDefault="0015179C" w:rsidP="0015179C">
      <w:pPr>
        <w:jc w:val="left"/>
        <w:rPr>
          <w:rFonts w:eastAsia="Calibri" w:cs="Calibri"/>
        </w:rPr>
      </w:pPr>
      <w:r>
        <w:t xml:space="preserve">The </w:t>
      </w:r>
      <w:r w:rsidR="579C7061">
        <w:t xml:space="preserve">cost effectiveness analysis reveals that the </w:t>
      </w:r>
      <w:r>
        <w:t>average cost per MTCO2e for all projects combined</w:t>
      </w:r>
      <w:r w:rsidR="507BAF9E">
        <w:t xml:space="preserve"> </w:t>
      </w:r>
      <w:r w:rsidR="438375B9">
        <w:t xml:space="preserve">is $4,861. </w:t>
      </w:r>
      <w:r w:rsidR="11F2AAED">
        <w:t>Among the measures,</w:t>
      </w:r>
      <w:r>
        <w:t xml:space="preserve"> Measure 3 </w:t>
      </w:r>
      <w:r w:rsidR="441F6A5A">
        <w:t>exhibits the lowest cost per reduction, offering a cost-effective solution despite yielding fewer emissions reductions compared to other measures.</w:t>
      </w:r>
      <w:r w:rsidR="438375B9">
        <w:t xml:space="preserve"> Measure 1 was the second most </w:t>
      </w:r>
      <w:r w:rsidR="78D9A655">
        <w:t>cost-</w:t>
      </w:r>
      <w:r>
        <w:t xml:space="preserve">effective measure, </w:t>
      </w:r>
      <w:r w:rsidR="4AB581F3">
        <w:t>with a</w:t>
      </w:r>
      <w:r>
        <w:t xml:space="preserve"> cost per MTCO2e </w:t>
      </w:r>
      <w:r w:rsidR="451C608C">
        <w:t>of</w:t>
      </w:r>
      <w:r>
        <w:t xml:space="preserve"> $3,908.  This measure </w:t>
      </w:r>
      <w:r w:rsidR="427CF9EB">
        <w:t xml:space="preserve">is predicated on the </w:t>
      </w:r>
      <w:r w:rsidR="438375B9">
        <w:t>assum</w:t>
      </w:r>
      <w:r w:rsidR="0989E85A">
        <w:t>ption</w:t>
      </w:r>
      <w:r>
        <w:t xml:space="preserve"> that weatherization </w:t>
      </w:r>
      <w:r w:rsidR="4A45A9DC">
        <w:t xml:space="preserve">efforts </w:t>
      </w:r>
      <w:r>
        <w:t xml:space="preserve">will </w:t>
      </w:r>
      <w:r w:rsidR="4A45A9DC">
        <w:t>curtail</w:t>
      </w:r>
      <w:r>
        <w:t xml:space="preserve"> energy </w:t>
      </w:r>
      <w:r w:rsidR="4A45A9DC">
        <w:t>consumption in</w:t>
      </w:r>
      <w:r>
        <w:t xml:space="preserve"> single family homes</w:t>
      </w:r>
      <w:r w:rsidR="2D954475">
        <w:t>,</w:t>
      </w:r>
      <w:r>
        <w:t xml:space="preserve"> thereby </w:t>
      </w:r>
      <w:r w:rsidR="438375B9">
        <w:t>reduc</w:t>
      </w:r>
      <w:r w:rsidR="62080B51">
        <w:t>ing</w:t>
      </w:r>
      <w:r>
        <w:t xml:space="preserve"> overall GHG emissions. </w:t>
      </w:r>
      <w:r w:rsidR="2FC80146">
        <w:t>Notably, the effectiveness of this measure may</w:t>
      </w:r>
      <w:r>
        <w:t xml:space="preserve"> vary based on the </w:t>
      </w:r>
      <w:r w:rsidR="366C165C">
        <w:t>specific characteristics</w:t>
      </w:r>
      <w:r>
        <w:t xml:space="preserve"> of </w:t>
      </w:r>
      <w:r w:rsidR="438375B9">
        <w:t>home</w:t>
      </w:r>
      <w:r w:rsidR="5844B5A6">
        <w:t>s</w:t>
      </w:r>
      <w:r>
        <w:t xml:space="preserve"> and the </w:t>
      </w:r>
      <w:r w:rsidR="438375B9">
        <w:t>mitigation</w:t>
      </w:r>
      <w:r w:rsidR="1BF703A8">
        <w:t xml:space="preserve"> strategies</w:t>
      </w:r>
      <w:r>
        <w:t xml:space="preserve"> implemented. </w:t>
      </w:r>
      <w:r w:rsidR="68B94A14" w:rsidRPr="7251F7D4">
        <w:rPr>
          <w:rFonts w:asciiTheme="minorHAnsi" w:eastAsiaTheme="minorEastAsia" w:hAnsiTheme="minorHAnsi"/>
          <w:color w:val="0D0D0D" w:themeColor="text1" w:themeTint="F2"/>
        </w:rPr>
        <w:t xml:space="preserve">The analysis incorporates specific data points such as the total count of homes, estimates from the California Air Resources Board (CARB) for kilowatt-hours (kWh), and the </w:t>
      </w:r>
      <w:proofErr w:type="spellStart"/>
      <w:r w:rsidR="68B94A14" w:rsidRPr="7251F7D4">
        <w:rPr>
          <w:rFonts w:asciiTheme="minorHAnsi" w:eastAsiaTheme="minorEastAsia" w:hAnsiTheme="minorHAnsi"/>
          <w:color w:val="0D0D0D" w:themeColor="text1" w:themeTint="F2"/>
        </w:rPr>
        <w:t>eGRID</w:t>
      </w:r>
      <w:proofErr w:type="spellEnd"/>
      <w:r w:rsidR="68B94A14" w:rsidRPr="7251F7D4">
        <w:rPr>
          <w:rFonts w:asciiTheme="minorHAnsi" w:eastAsiaTheme="minorEastAsia" w:hAnsiTheme="minorHAnsi"/>
          <w:color w:val="0D0D0D" w:themeColor="text1" w:themeTint="F2"/>
        </w:rPr>
        <w:t xml:space="preserve"> MTCO2e factor specific to the Northwest Power Pool (NWPP) subregion. Additionally, emissions stemming</w:t>
      </w:r>
      <w:r w:rsidRPr="7251F7D4">
        <w:rPr>
          <w:rFonts w:asciiTheme="minorHAnsi" w:eastAsiaTheme="minorEastAsia" w:hAnsiTheme="minorHAnsi"/>
          <w:color w:val="0D0D0D" w:themeColor="text1" w:themeTint="F2"/>
        </w:rPr>
        <w:t xml:space="preserve"> from fireplaces and non-certified wood stoves </w:t>
      </w:r>
      <w:r w:rsidR="68B94A14" w:rsidRPr="7251F7D4">
        <w:rPr>
          <w:rFonts w:asciiTheme="minorHAnsi" w:eastAsiaTheme="minorEastAsia" w:hAnsiTheme="minorHAnsi"/>
          <w:color w:val="0D0D0D" w:themeColor="text1" w:themeTint="F2"/>
        </w:rPr>
        <w:t>are derived from</w:t>
      </w:r>
      <w:r w:rsidRPr="7251F7D4">
        <w:rPr>
          <w:rFonts w:asciiTheme="minorHAnsi" w:eastAsiaTheme="minorEastAsia" w:hAnsiTheme="minorHAnsi"/>
          <w:color w:val="0D0D0D" w:themeColor="text1" w:themeTint="F2"/>
        </w:rPr>
        <w:t xml:space="preserve"> the CARB Woodsmoke Reduction </w:t>
      </w:r>
      <w:r w:rsidR="68B94A14" w:rsidRPr="7251F7D4">
        <w:rPr>
          <w:rFonts w:asciiTheme="minorHAnsi" w:eastAsiaTheme="minorEastAsia" w:hAnsiTheme="minorHAnsi"/>
          <w:color w:val="0D0D0D" w:themeColor="text1" w:themeTint="F2"/>
        </w:rPr>
        <w:t>model, encompassing details like</w:t>
      </w:r>
      <w:r w:rsidRPr="7251F7D4">
        <w:rPr>
          <w:rFonts w:asciiTheme="minorHAnsi" w:eastAsiaTheme="minorEastAsia" w:hAnsiTheme="minorHAnsi"/>
          <w:color w:val="0D0D0D" w:themeColor="text1" w:themeTint="F2"/>
        </w:rPr>
        <w:t xml:space="preserve"> the total </w:t>
      </w:r>
      <w:r w:rsidR="68B94A14" w:rsidRPr="7251F7D4">
        <w:rPr>
          <w:rFonts w:asciiTheme="minorHAnsi" w:eastAsiaTheme="minorEastAsia" w:hAnsiTheme="minorHAnsi"/>
          <w:color w:val="0D0D0D" w:themeColor="text1" w:themeTint="F2"/>
        </w:rPr>
        <w:t>count</w:t>
      </w:r>
      <w:r w:rsidRPr="7251F7D4">
        <w:rPr>
          <w:rFonts w:asciiTheme="minorHAnsi" w:eastAsiaTheme="minorEastAsia" w:hAnsiTheme="minorHAnsi"/>
          <w:color w:val="0D0D0D" w:themeColor="text1" w:themeTint="F2"/>
        </w:rPr>
        <w:t xml:space="preserve"> of </w:t>
      </w:r>
      <w:r w:rsidR="68B94A14" w:rsidRPr="7251F7D4">
        <w:rPr>
          <w:rFonts w:asciiTheme="minorHAnsi" w:eastAsiaTheme="minorEastAsia" w:hAnsiTheme="minorHAnsi"/>
          <w:color w:val="0D0D0D" w:themeColor="text1" w:themeTint="F2"/>
        </w:rPr>
        <w:t>such heating appliances, replacements with</w:t>
      </w:r>
      <w:r w:rsidRPr="7251F7D4">
        <w:rPr>
          <w:rFonts w:asciiTheme="minorHAnsi" w:eastAsiaTheme="minorEastAsia" w:hAnsiTheme="minorHAnsi"/>
          <w:color w:val="0D0D0D" w:themeColor="text1" w:themeTint="F2"/>
        </w:rPr>
        <w:t xml:space="preserve"> EPA</w:t>
      </w:r>
      <w:r w:rsidR="68B94A14" w:rsidRPr="7251F7D4">
        <w:rPr>
          <w:rFonts w:asciiTheme="minorHAnsi" w:eastAsiaTheme="minorEastAsia" w:hAnsiTheme="minorHAnsi"/>
          <w:color w:val="0D0D0D" w:themeColor="text1" w:themeTint="F2"/>
        </w:rPr>
        <w:t>-</w:t>
      </w:r>
      <w:r w:rsidRPr="7251F7D4">
        <w:rPr>
          <w:rFonts w:asciiTheme="minorHAnsi" w:eastAsiaTheme="minorEastAsia" w:hAnsiTheme="minorHAnsi"/>
          <w:color w:val="0D0D0D" w:themeColor="text1" w:themeTint="F2"/>
        </w:rPr>
        <w:t>certified wood stoves or inserts</w:t>
      </w:r>
      <w:r w:rsidR="68B94A14" w:rsidRPr="7251F7D4">
        <w:rPr>
          <w:rFonts w:asciiTheme="minorHAnsi" w:eastAsiaTheme="minorEastAsia" w:hAnsiTheme="minorHAnsi"/>
          <w:color w:val="0D0D0D" w:themeColor="text1" w:themeTint="F2"/>
        </w:rPr>
        <w:t>, and corresponding</w:t>
      </w:r>
      <w:r w:rsidRPr="7251F7D4">
        <w:rPr>
          <w:rFonts w:asciiTheme="minorHAnsi" w:eastAsiaTheme="minorEastAsia" w:hAnsiTheme="minorHAnsi"/>
          <w:color w:val="0D0D0D" w:themeColor="text1" w:themeTint="F2"/>
        </w:rPr>
        <w:t xml:space="preserve"> CARB estimates for MTCO2e.</w:t>
      </w:r>
    </w:p>
    <w:p w14:paraId="47071A43" w14:textId="56379839" w:rsidR="00FB5569" w:rsidRPr="00553E91" w:rsidRDefault="00FB5569" w:rsidP="00FB5569">
      <w:pPr>
        <w:jc w:val="left"/>
        <w:rPr>
          <w:sz w:val="16"/>
          <w:szCs w:val="16"/>
        </w:rPr>
      </w:pPr>
    </w:p>
    <w:p w14:paraId="3FDD5442" w14:textId="12DFD5D1" w:rsidR="005441A1" w:rsidRDefault="00FB5569" w:rsidP="30EAAD57">
      <w:pPr>
        <w:spacing w:after="160" w:line="257" w:lineRule="auto"/>
        <w:ind w:left="-20" w:right="-20"/>
        <w:rPr>
          <w:rFonts w:eastAsia="Calibri" w:cs="Calibri"/>
        </w:rPr>
      </w:pPr>
      <w:r>
        <w:t xml:space="preserve">Measure 2 had the lowest efficiency per </w:t>
      </w:r>
      <w:proofErr w:type="spellStart"/>
      <w:r>
        <w:t>MtCOe</w:t>
      </w:r>
      <w:proofErr w:type="spellEnd"/>
      <w:r>
        <w:t xml:space="preserve">, </w:t>
      </w:r>
      <w:r w:rsidR="63391683">
        <w:t xml:space="preserve">primarily due to the exclusion of </w:t>
      </w:r>
      <w:r>
        <w:t xml:space="preserve">emissions reductions from the 300 solar arrays that would be paired with battery storage. </w:t>
      </w:r>
      <w:r w:rsidR="1DE9BFAE" w:rsidRPr="30EAAD57">
        <w:rPr>
          <w:rFonts w:eastAsia="Calibri" w:cs="Calibri"/>
        </w:rPr>
        <w:t xml:space="preserve">The inclusion of these reductions would align the estimate more closely </w:t>
      </w:r>
      <w:r w:rsidR="0B34C709" w:rsidRPr="30EAAD57">
        <w:rPr>
          <w:rFonts w:eastAsia="Calibri" w:cs="Calibri"/>
        </w:rPr>
        <w:t xml:space="preserve">to </w:t>
      </w:r>
      <w:r w:rsidR="1DE9BFAE" w:rsidRPr="30EAAD57">
        <w:rPr>
          <w:rFonts w:eastAsia="Calibri" w:cs="Calibri"/>
        </w:rPr>
        <w:t>the PCAP estimate of $3,354 per MT.</w:t>
      </w:r>
      <w:r>
        <w:t xml:space="preserve"> Also, we used an industry standard of approximately $3.00 per kWh for installed rooftop </w:t>
      </w:r>
      <w:r w:rsidR="004409D7">
        <w:t>PV</w:t>
      </w:r>
      <w:r>
        <w:t xml:space="preserve"> arrays, and $4.00 for installed parking lot arrays. These estimates </w:t>
      </w:r>
      <w:r w:rsidR="37666FFB">
        <w:t>do not encompass</w:t>
      </w:r>
      <w:r>
        <w:t xml:space="preserve"> the cost</w:t>
      </w:r>
      <w:r w:rsidR="0934FC7E">
        <w:t xml:space="preserve">s associated with additional staff required for implementation, </w:t>
      </w:r>
      <w:r>
        <w:t xml:space="preserve">which reduced our cost per MTCO2e. Unlike states, </w:t>
      </w:r>
      <w:r w:rsidR="00F39BCA">
        <w:t>which often utilize tax revenues to</w:t>
      </w:r>
      <w:r>
        <w:t xml:space="preserve"> fund staff positions, the Nez Perce Tribe </w:t>
      </w:r>
      <w:r w:rsidR="6531536B">
        <w:t xml:space="preserve">relies predominantly on grant funds to finance personnel in </w:t>
      </w:r>
      <w:r>
        <w:t>Natural Resources and Climate Change.</w:t>
      </w:r>
      <w:r w:rsidR="1656342A">
        <w:t xml:space="preserve"> </w:t>
      </w:r>
      <w:r w:rsidR="1656342A" w:rsidRPr="30EAAD57">
        <w:rPr>
          <w:rFonts w:eastAsia="Calibri" w:cs="Calibri"/>
        </w:rPr>
        <w:t>While this approach may impact our cost-effectiveness relative to states, investing in staff in rural tribal areas is imperative for enhancing climate resilience, especially considering that rural tribes and landowners possess significant land resources for carbon sequestration and renewable energy generation.</w:t>
      </w:r>
    </w:p>
    <w:p w14:paraId="06A56657" w14:textId="24DA862E" w:rsidR="005441A1" w:rsidRDefault="005441A1" w:rsidP="5E9994E5">
      <w:pPr>
        <w:spacing w:after="160" w:line="257" w:lineRule="auto"/>
        <w:ind w:left="-20" w:right="-20"/>
      </w:pPr>
      <w:r>
        <w:t xml:space="preserve">These investments will </w:t>
      </w:r>
      <w:r w:rsidR="48D90A08">
        <w:t>deliver</w:t>
      </w:r>
      <w:r>
        <w:t xml:space="preserve"> transformative </w:t>
      </w:r>
      <w:r w:rsidR="451EADDB">
        <w:t xml:space="preserve">benefits </w:t>
      </w:r>
      <w:r>
        <w:t xml:space="preserve">for tribal members and </w:t>
      </w:r>
      <w:r w:rsidR="00D747EC">
        <w:t xml:space="preserve">local </w:t>
      </w:r>
      <w:r>
        <w:t>rural communities</w:t>
      </w:r>
      <w:r w:rsidR="77B5DDC4">
        <w:t>,</w:t>
      </w:r>
      <w:r>
        <w:t xml:space="preserve"> </w:t>
      </w:r>
      <w:r w:rsidR="469630E0">
        <w:t>both</w:t>
      </w:r>
      <w:r>
        <w:t xml:space="preserve"> economically</w:t>
      </w:r>
      <w:r w:rsidR="05721DBC">
        <w:t xml:space="preserve"> and environmentally</w:t>
      </w:r>
      <w:r>
        <w:t xml:space="preserve">. More importantly, investments in Measure 2 are scalable, and </w:t>
      </w:r>
      <w:r w:rsidR="7151663A">
        <w:t>hold the potential to catalyze renewable</w:t>
      </w:r>
      <w:r>
        <w:t xml:space="preserve"> energy adoption and job</w:t>
      </w:r>
      <w:r w:rsidR="34F5D139">
        <w:t xml:space="preserve"> creation</w:t>
      </w:r>
      <w:r>
        <w:t xml:space="preserve"> in Idaho, a state </w:t>
      </w:r>
      <w:r w:rsidR="690E2976">
        <w:t>lacking</w:t>
      </w:r>
      <w:r>
        <w:t xml:space="preserve"> a statewide climate program</w:t>
      </w:r>
      <w:r w:rsidR="4495141E">
        <w:t>.</w:t>
      </w:r>
      <w:r>
        <w:t xml:space="preserve"> </w:t>
      </w:r>
      <w:r w:rsidR="4F3EE716">
        <w:t xml:space="preserve">Despite political challenges </w:t>
      </w:r>
      <w:r w:rsidR="3736C724">
        <w:t>that impede</w:t>
      </w:r>
      <w:r w:rsidR="4F3EE716">
        <w:t xml:space="preserve"> climate </w:t>
      </w:r>
      <w:r w:rsidR="3736C724">
        <w:t>action at the state level</w:t>
      </w:r>
      <w:r w:rsidR="4F3EE716">
        <w:t xml:space="preserve">, investing in the Nez Perce Tribe represents a sound mitigation strategy, </w:t>
      </w:r>
      <w:r w:rsidR="0AA56272">
        <w:t>aligning</w:t>
      </w:r>
      <w:r w:rsidR="4F3EE716">
        <w:t xml:space="preserve"> with broader efforts by other Tribes, cities, counties, and universities to </w:t>
      </w:r>
      <w:r w:rsidR="0695FF41">
        <w:t xml:space="preserve">combat the climate crisis and foster sustainability. </w:t>
      </w:r>
    </w:p>
    <w:p w14:paraId="651C1BD6" w14:textId="2B3B4ACD" w:rsidR="004C35F4" w:rsidRPr="00950CC5" w:rsidRDefault="0059360F">
      <w:pPr>
        <w:pStyle w:val="Heading2"/>
        <w:numPr>
          <w:ilvl w:val="0"/>
          <w:numId w:val="30"/>
        </w:numPr>
      </w:pPr>
      <w:r w:rsidRPr="00950CC5">
        <w:t>Documentation of GHG Reduction Assumptions</w:t>
      </w:r>
      <w:r w:rsidR="2BE17731" w:rsidRPr="00950CC5">
        <w:t xml:space="preserve"> </w:t>
      </w:r>
      <w:r w:rsidR="00B65420" w:rsidRPr="00950CC5">
        <w:t>–</w:t>
      </w:r>
      <w:r w:rsidR="00B65420" w:rsidRPr="00950CC5" w:rsidDel="00855807">
        <w:t xml:space="preserve"> </w:t>
      </w:r>
      <w:r w:rsidR="004D7253" w:rsidRPr="00950CC5">
        <w:t>Please See attached Technical Appendix</w:t>
      </w:r>
      <w:r w:rsidR="6AE451FB" w:rsidRPr="00950CC5">
        <w:t xml:space="preserve"> and GHG Emission Reduction Spreadsheet</w:t>
      </w:r>
      <w:r w:rsidR="004D7253" w:rsidRPr="00950CC5">
        <w:t xml:space="preserve">. </w:t>
      </w:r>
    </w:p>
    <w:p w14:paraId="7E71EDBD" w14:textId="73B308A5" w:rsidR="006D6302" w:rsidRPr="001504F3" w:rsidRDefault="006D6302" w:rsidP="004C35F4">
      <w:pPr>
        <w:rPr>
          <w:i/>
          <w:iCs/>
        </w:rPr>
      </w:pPr>
    </w:p>
    <w:p w14:paraId="0264DFE6" w14:textId="7920014A" w:rsidR="004C35F4" w:rsidRDefault="00AF00F5" w:rsidP="00180B1C">
      <w:pPr>
        <w:pStyle w:val="Heading1"/>
        <w:numPr>
          <w:ilvl w:val="0"/>
          <w:numId w:val="25"/>
        </w:numPr>
        <w:ind w:left="360"/>
      </w:pPr>
      <w:r w:rsidRPr="0065292B">
        <w:t>Environmental Results – Outputs, Outcomes, and Performance Measures</w:t>
      </w:r>
    </w:p>
    <w:p w14:paraId="15850034" w14:textId="2B249DB3" w:rsidR="008C0124" w:rsidRPr="00A215AA" w:rsidRDefault="008C0124" w:rsidP="00D64A86">
      <w:pPr>
        <w:rPr>
          <w:b/>
          <w:bCs/>
          <w:sz w:val="10"/>
          <w:szCs w:val="10"/>
        </w:rPr>
      </w:pPr>
    </w:p>
    <w:p w14:paraId="04BD2538" w14:textId="5FCFF930" w:rsidR="001B77CA" w:rsidRDefault="00AF00F5">
      <w:pPr>
        <w:pStyle w:val="Heading2"/>
        <w:numPr>
          <w:ilvl w:val="0"/>
          <w:numId w:val="31"/>
        </w:numPr>
        <w:rPr>
          <w:rFonts w:ascii="Segoe UI" w:hAnsi="Segoe UI" w:cs="Segoe UI"/>
          <w:i/>
          <w:iCs/>
          <w:sz w:val="18"/>
          <w:szCs w:val="18"/>
        </w:rPr>
      </w:pPr>
      <w:r w:rsidRPr="006E429B">
        <w:t>Expected Outputs and Outcomes</w:t>
      </w:r>
    </w:p>
    <w:p w14:paraId="5E99FAAF" w14:textId="164498CD" w:rsidR="0F4DF37D" w:rsidRPr="00AC3D2C" w:rsidRDefault="001B77CA" w:rsidP="00CD455B">
      <w:pPr>
        <w:rPr>
          <w:rFonts w:eastAsia="Calibri" w:cs="Calibri"/>
        </w:rPr>
      </w:pPr>
      <w:r w:rsidRPr="00AC3D2C">
        <w:t xml:space="preserve">Activities under Measure 1, 2, and 3 support EPA’s Fiscal Year (FY) 2022-2026 Strategic Plan. </w:t>
      </w:r>
      <w:r w:rsidR="00F63CC6" w:rsidRPr="00AC3D2C">
        <w:t>P</w:t>
      </w:r>
      <w:r w:rsidR="003B4131" w:rsidRPr="00AC3D2C">
        <w:t xml:space="preserve">roject activities </w:t>
      </w:r>
      <w:r w:rsidRPr="00AC3D2C">
        <w:t xml:space="preserve">support Goal 1, “Tackle the Climate Crisis”; Objective 1.1, “Reduce Emissions that Cause Climate Change.” Under this objective, </w:t>
      </w:r>
      <w:r w:rsidR="00F75919" w:rsidRPr="00AC3D2C">
        <w:t>Projects</w:t>
      </w:r>
      <w:r w:rsidRPr="00AC3D2C">
        <w:t xml:space="preserve"> will “aggressively reduce the emissions of greenhouse gases from all sectors while increasing energy and resource efficiency and the use of renewable energy.”</w:t>
      </w:r>
      <w:r w:rsidR="001C2BCA" w:rsidRPr="00AC3D2C">
        <w:rPr>
          <w:rFonts w:eastAsia="Calibri" w:cs="Calibri"/>
        </w:rPr>
        <w:t xml:space="preserve"> </w:t>
      </w:r>
      <w:r w:rsidR="0F4DF37D" w:rsidRPr="00AC3D2C">
        <w:rPr>
          <w:rFonts w:eastAsia="Calibri" w:cs="Calibri"/>
        </w:rPr>
        <w:t xml:space="preserve">Activities under Measure 1 </w:t>
      </w:r>
      <w:r w:rsidR="00FB760D" w:rsidRPr="00AC3D2C">
        <w:rPr>
          <w:rFonts w:eastAsia="Calibri" w:cs="Calibri"/>
        </w:rPr>
        <w:t>Projects</w:t>
      </w:r>
      <w:r w:rsidR="0F4DF37D" w:rsidRPr="00AC3D2C">
        <w:rPr>
          <w:rFonts w:eastAsia="Calibri" w:cs="Calibri"/>
        </w:rPr>
        <w:t xml:space="preserve"> </w:t>
      </w:r>
      <w:r w:rsidR="0029612B" w:rsidRPr="00AC3D2C">
        <w:rPr>
          <w:rFonts w:eastAsia="Calibri" w:cs="Calibri"/>
        </w:rPr>
        <w:t>also</w:t>
      </w:r>
      <w:r w:rsidR="0F4DF37D" w:rsidRPr="00AC3D2C">
        <w:rPr>
          <w:rFonts w:eastAsia="Calibri" w:cs="Calibri"/>
        </w:rPr>
        <w:t xml:space="preserve"> support</w:t>
      </w:r>
      <w:r w:rsidR="0029612B" w:rsidRPr="00AC3D2C">
        <w:rPr>
          <w:rFonts w:eastAsia="Calibri" w:cs="Calibri"/>
        </w:rPr>
        <w:t xml:space="preserve"> EPA’s</w:t>
      </w:r>
      <w:r w:rsidR="0F4DF37D" w:rsidRPr="00AC3D2C">
        <w:rPr>
          <w:rFonts w:eastAsia="Calibri" w:cs="Calibri"/>
        </w:rPr>
        <w:t xml:space="preserve"> Goal 4, “Ensure Clean and Healthy Air for All Communities”</w:t>
      </w:r>
      <w:r w:rsidR="00635C23" w:rsidRPr="00AC3D2C">
        <w:rPr>
          <w:rFonts w:eastAsia="Calibri" w:cs="Calibri"/>
        </w:rPr>
        <w:t>;</w:t>
      </w:r>
      <w:r w:rsidR="0F4DF37D" w:rsidRPr="00AC3D2C">
        <w:rPr>
          <w:rFonts w:eastAsia="Calibri" w:cs="Calibri"/>
        </w:rPr>
        <w:t xml:space="preserve"> Objective 4.2, “Reduce Exposure to Radiation and Improve Indoor Air”, and under this Objective, project activities </w:t>
      </w:r>
      <w:r w:rsidR="001A3805" w:rsidRPr="00AC3D2C">
        <w:rPr>
          <w:rFonts w:eastAsia="Calibri" w:cs="Calibri"/>
        </w:rPr>
        <w:t xml:space="preserve">will </w:t>
      </w:r>
      <w:r w:rsidR="0F4DF37D" w:rsidRPr="00AC3D2C">
        <w:rPr>
          <w:rFonts w:eastAsia="Calibri" w:cs="Calibri"/>
        </w:rPr>
        <w:t xml:space="preserve">“achieve healthier indoor air quality, especially for vulnerable populations”. </w:t>
      </w:r>
      <w:r w:rsidR="004A3757" w:rsidRPr="00AC3D2C">
        <w:rPr>
          <w:rFonts w:eastAsia="Calibri" w:cs="Calibri"/>
        </w:rPr>
        <w:t>Detailed outputs and outcomes are listed in the tables below.</w:t>
      </w:r>
    </w:p>
    <w:p w14:paraId="5D60C359" w14:textId="6E3E8A9A" w:rsidR="00F131B7" w:rsidRDefault="007E2880" w:rsidP="1C5973AA">
      <w:pPr>
        <w:ind w:left="-20" w:right="-20"/>
        <w:rPr>
          <w:rFonts w:eastAsia="Calibri" w:cs="Calibri"/>
          <w:sz w:val="16"/>
          <w:szCs w:val="16"/>
        </w:rPr>
      </w:pPr>
      <w:r>
        <w:rPr>
          <w:rFonts w:eastAsia="Calibri" w:cs="Calibri"/>
        </w:rPr>
        <w:t xml:space="preserve"> </w:t>
      </w:r>
    </w:p>
    <w:tbl>
      <w:tblPr>
        <w:tblStyle w:val="GridTable4-Accent4"/>
        <w:tblW w:w="9960" w:type="dxa"/>
        <w:tblLayout w:type="fixed"/>
        <w:tblLook w:val="04A0" w:firstRow="1" w:lastRow="0" w:firstColumn="1" w:lastColumn="0" w:noHBand="0" w:noVBand="1"/>
      </w:tblPr>
      <w:tblGrid>
        <w:gridCol w:w="4860"/>
        <w:gridCol w:w="5100"/>
      </w:tblGrid>
      <w:tr w:rsidR="00560199" w:rsidRPr="008D3690" w14:paraId="4F5FBFAF" w14:textId="77777777" w:rsidTr="0056019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60" w:type="dxa"/>
            <w:gridSpan w:val="2"/>
          </w:tcPr>
          <w:p w14:paraId="3B841139" w14:textId="611D3EA4" w:rsidR="1C5973AA" w:rsidRPr="008D3690" w:rsidRDefault="1C5973AA" w:rsidP="1C5973AA">
            <w:pPr>
              <w:ind w:left="-20" w:right="-20"/>
              <w:jc w:val="center"/>
              <w:rPr>
                <w:rFonts w:eastAsia="Calibri" w:cs="Calibri"/>
                <w:color w:val="auto"/>
                <w:sz w:val="20"/>
                <w:szCs w:val="20"/>
              </w:rPr>
            </w:pPr>
            <w:r w:rsidRPr="008D3690">
              <w:rPr>
                <w:rFonts w:eastAsia="Calibri" w:cs="Calibri"/>
                <w:color w:val="auto"/>
                <w:sz w:val="20"/>
                <w:szCs w:val="20"/>
              </w:rPr>
              <w:t>Measure 1</w:t>
            </w:r>
            <w:r w:rsidR="009D243E" w:rsidRPr="008D3690">
              <w:rPr>
                <w:rFonts w:eastAsia="Calibri" w:cs="Calibri"/>
                <w:color w:val="auto"/>
                <w:sz w:val="20"/>
                <w:szCs w:val="20"/>
              </w:rPr>
              <w:t>:</w:t>
            </w:r>
            <w:r w:rsidRPr="008D3690">
              <w:rPr>
                <w:rFonts w:eastAsia="Calibri" w:cs="Calibri"/>
                <w:color w:val="auto"/>
                <w:sz w:val="20"/>
                <w:szCs w:val="20"/>
              </w:rPr>
              <w:t xml:space="preserve"> Anticipated Outputs and Outcomes</w:t>
            </w:r>
            <w:r w:rsidR="009D243E" w:rsidRPr="008D3690">
              <w:rPr>
                <w:rFonts w:eastAsia="Calibri" w:cs="Calibri"/>
                <w:color w:val="auto"/>
                <w:sz w:val="20"/>
                <w:szCs w:val="20"/>
              </w:rPr>
              <w:t xml:space="preserve"> (</w:t>
            </w:r>
            <w:r w:rsidRPr="008D3690">
              <w:rPr>
                <w:rFonts w:eastAsia="Calibri" w:cs="Calibri"/>
                <w:color w:val="auto"/>
                <w:sz w:val="20"/>
                <w:szCs w:val="20"/>
              </w:rPr>
              <w:t xml:space="preserve">GHG </w:t>
            </w:r>
            <w:r w:rsidR="009D243E" w:rsidRPr="008D3690">
              <w:rPr>
                <w:rFonts w:eastAsia="Calibri" w:cs="Calibri"/>
                <w:color w:val="auto"/>
                <w:sz w:val="20"/>
                <w:szCs w:val="20"/>
              </w:rPr>
              <w:t xml:space="preserve">&amp; </w:t>
            </w:r>
            <w:r w:rsidRPr="008D3690">
              <w:rPr>
                <w:rFonts w:eastAsia="Calibri" w:cs="Calibri"/>
                <w:color w:val="auto"/>
                <w:sz w:val="20"/>
                <w:szCs w:val="20"/>
              </w:rPr>
              <w:t>Co-</w:t>
            </w:r>
            <w:r w:rsidR="009D243E" w:rsidRPr="008D3690">
              <w:rPr>
                <w:rFonts w:eastAsia="Calibri" w:cs="Calibri"/>
                <w:color w:val="auto"/>
                <w:sz w:val="20"/>
                <w:szCs w:val="20"/>
              </w:rPr>
              <w:t>Benefits)</w:t>
            </w:r>
          </w:p>
        </w:tc>
      </w:tr>
      <w:tr w:rsidR="1C5973AA" w:rsidRPr="008D3690" w14:paraId="2095E26E" w14:textId="77777777" w:rsidTr="005601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60" w:type="dxa"/>
          </w:tcPr>
          <w:p w14:paraId="1C92EB9E" w14:textId="20133CB2" w:rsidR="1C5973AA" w:rsidRPr="008D3690" w:rsidRDefault="1C5973AA" w:rsidP="005C2472">
            <w:pPr>
              <w:ind w:left="-20" w:right="-20"/>
              <w:jc w:val="left"/>
              <w:rPr>
                <w:rFonts w:eastAsia="Calibri" w:cs="Calibri"/>
                <w:sz w:val="20"/>
                <w:szCs w:val="20"/>
              </w:rPr>
            </w:pPr>
            <w:r w:rsidRPr="008D3690">
              <w:rPr>
                <w:rFonts w:eastAsia="Calibri" w:cs="Calibri"/>
                <w:sz w:val="20"/>
                <w:szCs w:val="20"/>
              </w:rPr>
              <w:t>Outputs</w:t>
            </w:r>
          </w:p>
        </w:tc>
        <w:tc>
          <w:tcPr>
            <w:tcW w:w="5100" w:type="dxa"/>
          </w:tcPr>
          <w:p w14:paraId="6FB94D5B" w14:textId="611D3EA4" w:rsidR="1C5973AA" w:rsidRPr="008D3690" w:rsidRDefault="1C5973AA" w:rsidP="005C2472">
            <w:pPr>
              <w:ind w:left="-20" w:right="-20"/>
              <w:jc w:val="left"/>
              <w:cnfStyle w:val="000000100000" w:firstRow="0" w:lastRow="0" w:firstColumn="0" w:lastColumn="0" w:oddVBand="0" w:evenVBand="0" w:oddHBand="1" w:evenHBand="0" w:firstRowFirstColumn="0" w:firstRowLastColumn="0" w:lastRowFirstColumn="0" w:lastRowLastColumn="0"/>
              <w:rPr>
                <w:rFonts w:eastAsia="Calibri" w:cs="Calibri"/>
                <w:b/>
                <w:bCs/>
                <w:sz w:val="20"/>
                <w:szCs w:val="20"/>
              </w:rPr>
            </w:pPr>
            <w:r w:rsidRPr="6B800478">
              <w:rPr>
                <w:rFonts w:eastAsia="Calibri" w:cs="Calibri"/>
                <w:b/>
                <w:bCs/>
                <w:sz w:val="20"/>
                <w:szCs w:val="20"/>
              </w:rPr>
              <w:t>Outcomes</w:t>
            </w:r>
          </w:p>
        </w:tc>
      </w:tr>
      <w:tr w:rsidR="00B01696" w:rsidRPr="008D3690" w14:paraId="4A149C31" w14:textId="77777777" w:rsidTr="00560199">
        <w:trPr>
          <w:trHeight w:val="300"/>
        </w:trPr>
        <w:tc>
          <w:tcPr>
            <w:cnfStyle w:val="001000000000" w:firstRow="0" w:lastRow="0" w:firstColumn="1" w:lastColumn="0" w:oddVBand="0" w:evenVBand="0" w:oddHBand="0" w:evenHBand="0" w:firstRowFirstColumn="0" w:firstRowLastColumn="0" w:lastRowFirstColumn="0" w:lastRowLastColumn="0"/>
            <w:tcW w:w="4860" w:type="dxa"/>
          </w:tcPr>
          <w:p w14:paraId="621F82A2" w14:textId="7AA22D3B" w:rsidR="00B01696" w:rsidRPr="008D3690" w:rsidRDefault="00B01696" w:rsidP="005C2472">
            <w:pPr>
              <w:ind w:left="-20" w:right="-20"/>
              <w:jc w:val="left"/>
              <w:rPr>
                <w:rFonts w:eastAsia="Calibri" w:cs="Calibri"/>
                <w:b w:val="0"/>
                <w:bCs w:val="0"/>
                <w:sz w:val="20"/>
                <w:szCs w:val="20"/>
              </w:rPr>
            </w:pPr>
            <w:r w:rsidRPr="269F7C49">
              <w:rPr>
                <w:rFonts w:eastAsia="Calibri" w:cs="Calibri"/>
                <w:b w:val="0"/>
                <w:bCs w:val="0"/>
                <w:sz w:val="20"/>
                <w:szCs w:val="20"/>
              </w:rPr>
              <w:t xml:space="preserve">EPA </w:t>
            </w:r>
            <w:r w:rsidR="734FBAB5" w:rsidRPr="269F7C49">
              <w:rPr>
                <w:rFonts w:eastAsia="Calibri" w:cs="Calibri"/>
                <w:b w:val="0"/>
                <w:bCs w:val="0"/>
                <w:sz w:val="20"/>
                <w:szCs w:val="20"/>
              </w:rPr>
              <w:t>semi-annual</w:t>
            </w:r>
            <w:r w:rsidRPr="269F7C49">
              <w:rPr>
                <w:rFonts w:eastAsia="Calibri" w:cs="Calibri"/>
                <w:b w:val="0"/>
                <w:bCs w:val="0"/>
                <w:sz w:val="20"/>
                <w:szCs w:val="20"/>
              </w:rPr>
              <w:t xml:space="preserve"> and </w:t>
            </w:r>
            <w:r w:rsidR="0C3F4CE8" w:rsidRPr="269F7C49">
              <w:rPr>
                <w:rFonts w:eastAsia="Calibri" w:cs="Calibri"/>
                <w:b w:val="0"/>
                <w:bCs w:val="0"/>
                <w:sz w:val="20"/>
                <w:szCs w:val="20"/>
              </w:rPr>
              <w:t>f</w:t>
            </w:r>
            <w:r w:rsidRPr="269F7C49">
              <w:rPr>
                <w:rFonts w:eastAsia="Calibri" w:cs="Calibri"/>
                <w:b w:val="0"/>
                <w:bCs w:val="0"/>
                <w:sz w:val="20"/>
                <w:szCs w:val="20"/>
              </w:rPr>
              <w:t xml:space="preserve">inal </w:t>
            </w:r>
            <w:r w:rsidR="54CB44D0" w:rsidRPr="269F7C49">
              <w:rPr>
                <w:rFonts w:eastAsia="Calibri" w:cs="Calibri"/>
                <w:b w:val="0"/>
                <w:bCs w:val="0"/>
                <w:sz w:val="20"/>
                <w:szCs w:val="20"/>
              </w:rPr>
              <w:t>r</w:t>
            </w:r>
            <w:r w:rsidRPr="269F7C49">
              <w:rPr>
                <w:rFonts w:eastAsia="Calibri" w:cs="Calibri"/>
                <w:b w:val="0"/>
                <w:bCs w:val="0"/>
                <w:sz w:val="20"/>
                <w:szCs w:val="20"/>
              </w:rPr>
              <w:t xml:space="preserve">eports </w:t>
            </w:r>
          </w:p>
        </w:tc>
        <w:tc>
          <w:tcPr>
            <w:tcW w:w="5100" w:type="dxa"/>
          </w:tcPr>
          <w:p w14:paraId="6DE37536" w14:textId="67C41C90" w:rsidR="00B01696" w:rsidRPr="008D3690" w:rsidRDefault="3AE0DB46" w:rsidP="00643321">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Calibri"/>
                <w:sz w:val="20"/>
                <w:szCs w:val="20"/>
              </w:rPr>
            </w:pPr>
            <w:r w:rsidRPr="008D3690">
              <w:rPr>
                <w:rFonts w:eastAsia="Calibri" w:cs="Calibri"/>
                <w:sz w:val="20"/>
                <w:szCs w:val="20"/>
              </w:rPr>
              <w:t>Documentation of GHG reductions and community engagement during project and at completion.</w:t>
            </w:r>
          </w:p>
        </w:tc>
      </w:tr>
      <w:tr w:rsidR="004F120C" w:rsidRPr="008D3690" w14:paraId="7F8FA9B9" w14:textId="77777777" w:rsidTr="005601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60" w:type="dxa"/>
          </w:tcPr>
          <w:p w14:paraId="09587A2C" w14:textId="2B791C64" w:rsidR="004F120C" w:rsidRPr="008D3690" w:rsidRDefault="004F120C" w:rsidP="004F120C">
            <w:pPr>
              <w:autoSpaceDE w:val="0"/>
              <w:autoSpaceDN w:val="0"/>
              <w:adjustRightInd w:val="0"/>
              <w:jc w:val="left"/>
              <w:rPr>
                <w:rFonts w:cs="Calibri"/>
                <w:b w:val="0"/>
                <w:bCs w:val="0"/>
                <w:color w:val="000000"/>
                <w:sz w:val="20"/>
                <w:szCs w:val="20"/>
              </w:rPr>
            </w:pPr>
            <w:r w:rsidRPr="269F7C49">
              <w:rPr>
                <w:rFonts w:eastAsia="Calibri" w:cs="Calibri"/>
                <w:b w:val="0"/>
                <w:bCs w:val="0"/>
                <w:sz w:val="20"/>
                <w:szCs w:val="20"/>
              </w:rPr>
              <w:t>Staff hired to implement GHG reduction measures</w:t>
            </w:r>
            <w:r w:rsidR="006517F2" w:rsidRPr="269F7C49">
              <w:rPr>
                <w:rFonts w:eastAsia="Calibri" w:cs="Calibri"/>
                <w:b w:val="0"/>
                <w:bCs w:val="0"/>
                <w:sz w:val="20"/>
                <w:szCs w:val="20"/>
              </w:rPr>
              <w:t>.</w:t>
            </w:r>
          </w:p>
        </w:tc>
        <w:tc>
          <w:tcPr>
            <w:tcW w:w="5100" w:type="dxa"/>
          </w:tcPr>
          <w:p w14:paraId="2253AFE5" w14:textId="62D6D1D5" w:rsidR="004F120C" w:rsidRPr="008D3690" w:rsidRDefault="006517F2" w:rsidP="00643321">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Increase of high-quality jobs in LIDAC area.</w:t>
            </w:r>
          </w:p>
        </w:tc>
      </w:tr>
      <w:tr w:rsidR="1C5973AA" w:rsidRPr="008D3690" w14:paraId="7A92082A" w14:textId="77777777" w:rsidTr="00560199">
        <w:trPr>
          <w:trHeight w:val="300"/>
        </w:trPr>
        <w:tc>
          <w:tcPr>
            <w:cnfStyle w:val="001000000000" w:firstRow="0" w:lastRow="0" w:firstColumn="1" w:lastColumn="0" w:oddVBand="0" w:evenVBand="0" w:oddHBand="0" w:evenHBand="0" w:firstRowFirstColumn="0" w:firstRowLastColumn="0" w:lastRowFirstColumn="0" w:lastRowLastColumn="0"/>
            <w:tcW w:w="4860" w:type="dxa"/>
          </w:tcPr>
          <w:p w14:paraId="5B97334B" w14:textId="375FAB1C" w:rsidR="1C5973AA" w:rsidRPr="008D3690" w:rsidRDefault="1C5973AA" w:rsidP="005C2472">
            <w:pPr>
              <w:ind w:left="-20" w:right="-20"/>
              <w:jc w:val="left"/>
              <w:rPr>
                <w:rFonts w:eastAsia="Calibri" w:cs="Calibri"/>
                <w:b w:val="0"/>
                <w:bCs w:val="0"/>
                <w:sz w:val="20"/>
                <w:szCs w:val="20"/>
              </w:rPr>
            </w:pPr>
            <w:r w:rsidRPr="269F7C49">
              <w:rPr>
                <w:rFonts w:eastAsia="Calibri" w:cs="Calibri"/>
                <w:b w:val="0"/>
                <w:bCs w:val="0"/>
                <w:sz w:val="20"/>
                <w:szCs w:val="20"/>
              </w:rPr>
              <w:lastRenderedPageBreak/>
              <w:t xml:space="preserve">Workforce training on </w:t>
            </w:r>
            <w:r w:rsidR="000A5E0A" w:rsidRPr="269F7C49">
              <w:rPr>
                <w:rFonts w:eastAsia="Calibri" w:cs="Calibri"/>
                <w:b w:val="0"/>
                <w:bCs w:val="0"/>
                <w:sz w:val="20"/>
                <w:szCs w:val="20"/>
              </w:rPr>
              <w:t xml:space="preserve">home energy </w:t>
            </w:r>
            <w:r w:rsidR="00971B8C" w:rsidRPr="269F7C49">
              <w:rPr>
                <w:rFonts w:eastAsia="Calibri" w:cs="Calibri"/>
                <w:b w:val="0"/>
                <w:bCs w:val="0"/>
                <w:sz w:val="20"/>
                <w:szCs w:val="20"/>
              </w:rPr>
              <w:t xml:space="preserve">efficiency </w:t>
            </w:r>
            <w:r w:rsidR="000A5E0A" w:rsidRPr="269F7C49">
              <w:rPr>
                <w:rFonts w:eastAsia="Calibri" w:cs="Calibri"/>
                <w:b w:val="0"/>
                <w:bCs w:val="0"/>
                <w:sz w:val="20"/>
                <w:szCs w:val="20"/>
              </w:rPr>
              <w:t>retrofits (</w:t>
            </w:r>
            <w:r w:rsidRPr="269F7C49">
              <w:rPr>
                <w:rFonts w:eastAsia="Calibri" w:cs="Calibri"/>
                <w:b w:val="0"/>
                <w:bCs w:val="0"/>
                <w:sz w:val="20"/>
                <w:szCs w:val="20"/>
              </w:rPr>
              <w:t>weatherization</w:t>
            </w:r>
            <w:r w:rsidR="000A5E0A" w:rsidRPr="269F7C49">
              <w:rPr>
                <w:rFonts w:eastAsia="Calibri" w:cs="Calibri"/>
                <w:b w:val="0"/>
                <w:bCs w:val="0"/>
                <w:sz w:val="20"/>
                <w:szCs w:val="20"/>
              </w:rPr>
              <w:t>)</w:t>
            </w:r>
            <w:r w:rsidRPr="269F7C49">
              <w:rPr>
                <w:rFonts w:eastAsia="Calibri" w:cs="Calibri"/>
                <w:b w:val="0"/>
                <w:bCs w:val="0"/>
                <w:sz w:val="20"/>
                <w:szCs w:val="20"/>
              </w:rPr>
              <w:t xml:space="preserve"> and </w:t>
            </w:r>
            <w:r w:rsidR="00C06949" w:rsidRPr="269F7C49">
              <w:rPr>
                <w:rFonts w:eastAsia="Calibri" w:cs="Calibri"/>
                <w:b w:val="0"/>
                <w:bCs w:val="0"/>
                <w:sz w:val="20"/>
                <w:szCs w:val="20"/>
              </w:rPr>
              <w:t>appliance energy efficiency upgrades.</w:t>
            </w:r>
            <w:r w:rsidRPr="269F7C49">
              <w:rPr>
                <w:rFonts w:eastAsia="Calibri" w:cs="Calibri"/>
                <w:b w:val="0"/>
                <w:bCs w:val="0"/>
                <w:sz w:val="20"/>
                <w:szCs w:val="20"/>
              </w:rPr>
              <w:t xml:space="preserve"> Number of workforce training events. Number of people trained. </w:t>
            </w:r>
          </w:p>
        </w:tc>
        <w:tc>
          <w:tcPr>
            <w:tcW w:w="5100" w:type="dxa"/>
          </w:tcPr>
          <w:p w14:paraId="68E3A2B2" w14:textId="611D3EA4" w:rsidR="00643321" w:rsidRPr="008D3690" w:rsidRDefault="0050604F" w:rsidP="00643321">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Increase</w:t>
            </w:r>
            <w:r w:rsidR="00643321" w:rsidRPr="008D3690">
              <w:rPr>
                <w:rFonts w:eastAsia="Calibri" w:cs="Calibri"/>
                <w:sz w:val="20"/>
                <w:szCs w:val="20"/>
              </w:rPr>
              <w:t xml:space="preserve"> of high-quality jobs in</w:t>
            </w:r>
            <w:r w:rsidR="00BA5370" w:rsidRPr="008D3690">
              <w:rPr>
                <w:rFonts w:eastAsia="Calibri" w:cs="Calibri"/>
                <w:sz w:val="20"/>
                <w:szCs w:val="20"/>
              </w:rPr>
              <w:t xml:space="preserve"> LIDAC</w:t>
            </w:r>
            <w:r w:rsidR="00643321" w:rsidRPr="008D3690">
              <w:rPr>
                <w:rFonts w:eastAsia="Calibri" w:cs="Calibri"/>
                <w:sz w:val="20"/>
                <w:szCs w:val="20"/>
              </w:rPr>
              <w:t xml:space="preserve"> </w:t>
            </w:r>
            <w:r w:rsidR="00BA5370" w:rsidRPr="008D3690">
              <w:rPr>
                <w:rFonts w:eastAsia="Calibri" w:cs="Calibri"/>
                <w:sz w:val="20"/>
                <w:szCs w:val="20"/>
              </w:rPr>
              <w:t>area</w:t>
            </w:r>
            <w:r w:rsidR="0044074E" w:rsidRPr="008D3690">
              <w:rPr>
                <w:rFonts w:eastAsia="Calibri" w:cs="Calibri"/>
                <w:sz w:val="20"/>
                <w:szCs w:val="20"/>
              </w:rPr>
              <w:t>. Increase in tribal workforce</w:t>
            </w:r>
            <w:r w:rsidR="00715B9A" w:rsidRPr="008D3690">
              <w:rPr>
                <w:rFonts w:eastAsia="Calibri" w:cs="Calibri"/>
                <w:sz w:val="20"/>
                <w:szCs w:val="20"/>
              </w:rPr>
              <w:t xml:space="preserve"> </w:t>
            </w:r>
            <w:r w:rsidR="0044074E" w:rsidRPr="008D3690">
              <w:rPr>
                <w:rFonts w:eastAsia="Calibri" w:cs="Calibri"/>
                <w:sz w:val="20"/>
                <w:szCs w:val="20"/>
              </w:rPr>
              <w:t>skilled in residential GHG reductio</w:t>
            </w:r>
            <w:r w:rsidR="00146227" w:rsidRPr="008D3690">
              <w:rPr>
                <w:rFonts w:eastAsia="Calibri" w:cs="Calibri"/>
                <w:sz w:val="20"/>
                <w:szCs w:val="20"/>
              </w:rPr>
              <w:t>n.</w:t>
            </w:r>
          </w:p>
          <w:p w14:paraId="5B5F6497" w14:textId="7F8E26F8" w:rsidR="1C5973AA" w:rsidRPr="008D3690" w:rsidRDefault="1C5973AA" w:rsidP="00146227">
            <w:pPr>
              <w:ind w:right="-2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r w:rsidR="1C5973AA" w:rsidRPr="008D3690" w14:paraId="546CEAF0" w14:textId="77777777" w:rsidTr="005601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60" w:type="dxa"/>
          </w:tcPr>
          <w:p w14:paraId="43767B4D" w14:textId="04DD5510" w:rsidR="00FD71B6" w:rsidRPr="008D3690" w:rsidRDefault="60B5D1F7" w:rsidP="3CE277E7">
            <w:pPr>
              <w:ind w:left="-20" w:right="-20"/>
              <w:jc w:val="left"/>
              <w:rPr>
                <w:rFonts w:eastAsia="Calibri" w:cs="Calibri"/>
                <w:b w:val="0"/>
                <w:bCs w:val="0"/>
                <w:sz w:val="20"/>
                <w:szCs w:val="20"/>
              </w:rPr>
            </w:pPr>
            <w:r w:rsidRPr="269F7C49">
              <w:rPr>
                <w:rFonts w:eastAsia="Calibri" w:cs="Calibri"/>
                <w:b w:val="0"/>
                <w:bCs w:val="0"/>
                <w:sz w:val="20"/>
                <w:szCs w:val="20"/>
              </w:rPr>
              <w:t>Number of houses energy audited. Number of houses retrofitted for energy efficiency (weatherization and heating/cooling upgrades). Number of electric air-source heat pumps installed.</w:t>
            </w:r>
          </w:p>
          <w:p w14:paraId="03AFD1D6" w14:textId="61EEB6E2" w:rsidR="1C5973AA" w:rsidRPr="008D3690" w:rsidRDefault="1C5973AA" w:rsidP="3CE277E7">
            <w:pPr>
              <w:ind w:left="-20" w:right="-20"/>
              <w:jc w:val="left"/>
              <w:rPr>
                <w:rFonts w:eastAsia="Calibri" w:cs="Calibri"/>
                <w:b w:val="0"/>
                <w:bCs w:val="0"/>
                <w:sz w:val="20"/>
                <w:szCs w:val="20"/>
              </w:rPr>
            </w:pPr>
          </w:p>
        </w:tc>
        <w:tc>
          <w:tcPr>
            <w:tcW w:w="5100" w:type="dxa"/>
          </w:tcPr>
          <w:p w14:paraId="3CCE2CC9" w14:textId="55A4FAB8" w:rsidR="00CE6728" w:rsidRPr="008D3690" w:rsidRDefault="00467C1E" w:rsidP="00627BEB">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r w:rsidRPr="008D3690">
              <w:rPr>
                <w:rFonts w:cs="Calibri"/>
                <w:color w:val="000000" w:themeColor="text1"/>
                <w:sz w:val="20"/>
                <w:szCs w:val="20"/>
              </w:rPr>
              <w:t xml:space="preserve">Reduction in cumulative metric tons of GHG emissions: </w:t>
            </w:r>
          </w:p>
          <w:p w14:paraId="3AB2F3BB" w14:textId="611D3EA4" w:rsidR="003110C8" w:rsidRPr="008D3690" w:rsidRDefault="00467C1E" w:rsidP="00627BEB">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From 2025 through calendar year 2030</w:t>
            </w:r>
            <w:r w:rsidR="00627BEB" w:rsidRPr="008D3690">
              <w:rPr>
                <w:rFonts w:cs="Calibri"/>
                <w:color w:val="000000" w:themeColor="text1"/>
                <w:sz w:val="20"/>
                <w:szCs w:val="20"/>
              </w:rPr>
              <w:t>:</w:t>
            </w:r>
            <w:r w:rsidR="00501884" w:rsidRPr="008D3690">
              <w:rPr>
                <w:rFonts w:cs="Calibri"/>
                <w:color w:val="000000" w:themeColor="text1"/>
                <w:sz w:val="20"/>
                <w:szCs w:val="20"/>
              </w:rPr>
              <w:t xml:space="preserve"> </w:t>
            </w:r>
            <w:r w:rsidR="00AC2F6D" w:rsidRPr="008D3690">
              <w:rPr>
                <w:rFonts w:cs="Calibri"/>
                <w:color w:val="000000" w:themeColor="text1"/>
                <w:sz w:val="20"/>
                <w:szCs w:val="20"/>
              </w:rPr>
              <w:t>1193</w:t>
            </w:r>
          </w:p>
          <w:p w14:paraId="0F8B9E9A" w14:textId="3AC00F08" w:rsidR="00467C1E" w:rsidRPr="008D3690" w:rsidRDefault="00467C1E" w:rsidP="00627BEB">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From 2025 through calendar year 2050</w:t>
            </w:r>
            <w:r w:rsidR="00627BEB" w:rsidRPr="008D3690">
              <w:rPr>
                <w:rFonts w:cs="Calibri"/>
                <w:color w:val="000000" w:themeColor="text1"/>
                <w:sz w:val="20"/>
                <w:szCs w:val="20"/>
              </w:rPr>
              <w:t>:</w:t>
            </w:r>
            <w:r w:rsidR="00C323A9" w:rsidRPr="008D3690">
              <w:rPr>
                <w:rFonts w:cs="Calibri"/>
                <w:color w:val="000000" w:themeColor="text1"/>
                <w:sz w:val="20"/>
                <w:szCs w:val="20"/>
              </w:rPr>
              <w:t xml:space="preserve"> 9881</w:t>
            </w:r>
          </w:p>
          <w:p w14:paraId="7DAE22CC" w14:textId="611D3EA4" w:rsidR="1C5973AA" w:rsidRPr="008D3690" w:rsidRDefault="00DA08FD" w:rsidP="002162E2">
            <w:pPr>
              <w:pStyle w:val="Default"/>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D3690">
              <w:rPr>
                <w:rFonts w:ascii="Calibri" w:hAnsi="Calibri" w:cs="Calibri"/>
                <w:sz w:val="20"/>
                <w:szCs w:val="20"/>
              </w:rPr>
              <w:t>Lower energy demand and</w:t>
            </w:r>
            <w:r w:rsidR="00916839" w:rsidRPr="008D3690">
              <w:rPr>
                <w:rFonts w:ascii="Calibri" w:hAnsi="Calibri" w:cs="Calibri"/>
                <w:sz w:val="20"/>
                <w:szCs w:val="20"/>
              </w:rPr>
              <w:t xml:space="preserve"> </w:t>
            </w:r>
            <w:r w:rsidRPr="008D3690">
              <w:rPr>
                <w:rFonts w:ascii="Calibri" w:hAnsi="Calibri" w:cs="Calibri"/>
                <w:sz w:val="20"/>
                <w:szCs w:val="20"/>
              </w:rPr>
              <w:t>residential expenditures</w:t>
            </w:r>
            <w:r w:rsidR="006369ED" w:rsidRPr="008D3690">
              <w:rPr>
                <w:rFonts w:ascii="Calibri" w:hAnsi="Calibri" w:cs="Calibri"/>
                <w:sz w:val="20"/>
                <w:szCs w:val="20"/>
              </w:rPr>
              <w:t>,</w:t>
            </w:r>
            <w:r w:rsidR="002162E2" w:rsidRPr="008D3690">
              <w:rPr>
                <w:rFonts w:ascii="Calibri" w:hAnsi="Calibri" w:cs="Calibri"/>
                <w:sz w:val="20"/>
                <w:szCs w:val="20"/>
              </w:rPr>
              <w:t xml:space="preserve"> and r</w:t>
            </w:r>
            <w:r w:rsidR="001074F3" w:rsidRPr="008D3690">
              <w:rPr>
                <w:rFonts w:ascii="Calibri" w:hAnsi="Calibri" w:cs="Calibri"/>
                <w:sz w:val="20"/>
                <w:szCs w:val="20"/>
              </w:rPr>
              <w:t xml:space="preserve">educed energy bills for </w:t>
            </w:r>
            <w:r w:rsidR="0044074E" w:rsidRPr="008D3690">
              <w:rPr>
                <w:rFonts w:ascii="Calibri" w:hAnsi="Calibri" w:cs="Calibri"/>
                <w:sz w:val="20"/>
                <w:szCs w:val="20"/>
              </w:rPr>
              <w:t xml:space="preserve">tribal </w:t>
            </w:r>
            <w:r w:rsidR="001074F3" w:rsidRPr="008D3690">
              <w:rPr>
                <w:rFonts w:ascii="Calibri" w:hAnsi="Calibri" w:cs="Calibri"/>
                <w:sz w:val="20"/>
                <w:szCs w:val="20"/>
              </w:rPr>
              <w:t>residents.</w:t>
            </w:r>
            <w:r w:rsidR="002162E2" w:rsidRPr="008D3690">
              <w:rPr>
                <w:rFonts w:ascii="Calibri" w:hAnsi="Calibri" w:cs="Calibri"/>
                <w:sz w:val="20"/>
                <w:szCs w:val="20"/>
              </w:rPr>
              <w:t xml:space="preserve"> </w:t>
            </w:r>
            <w:r w:rsidR="1C5973AA" w:rsidRPr="008D3690">
              <w:rPr>
                <w:rFonts w:ascii="Calibri" w:hAnsi="Calibri" w:cs="Calibri"/>
                <w:sz w:val="20"/>
                <w:szCs w:val="20"/>
              </w:rPr>
              <w:t>I</w:t>
            </w:r>
            <w:r w:rsidR="1C5973AA" w:rsidRPr="008D3690">
              <w:rPr>
                <w:rFonts w:ascii="Calibri" w:eastAsia="Calibri" w:hAnsi="Calibri" w:cs="Calibri"/>
                <w:sz w:val="20"/>
                <w:szCs w:val="20"/>
              </w:rPr>
              <w:t>ncrease in tribal homes that effectively reduce occupants’ exposure to wildfire smoke and resilience to extreme weather events.</w:t>
            </w:r>
          </w:p>
        </w:tc>
      </w:tr>
      <w:tr w:rsidR="1C5973AA" w:rsidRPr="008D3690" w14:paraId="5E4A73A1" w14:textId="77777777" w:rsidTr="00560199">
        <w:trPr>
          <w:trHeight w:val="300"/>
        </w:trPr>
        <w:tc>
          <w:tcPr>
            <w:cnfStyle w:val="001000000000" w:firstRow="0" w:lastRow="0" w:firstColumn="1" w:lastColumn="0" w:oddVBand="0" w:evenVBand="0" w:oddHBand="0" w:evenHBand="0" w:firstRowFirstColumn="0" w:firstRowLastColumn="0" w:lastRowFirstColumn="0" w:lastRowLastColumn="0"/>
            <w:tcW w:w="4860" w:type="dxa"/>
          </w:tcPr>
          <w:p w14:paraId="7C0DA133" w14:textId="5BD38D8F" w:rsidR="1C5973AA" w:rsidRPr="008D3690" w:rsidRDefault="1C5973AA" w:rsidP="005C2472">
            <w:pPr>
              <w:ind w:left="-20" w:right="-20"/>
              <w:jc w:val="left"/>
              <w:rPr>
                <w:rFonts w:eastAsia="Calibri" w:cs="Calibri"/>
                <w:b w:val="0"/>
                <w:bCs w:val="0"/>
                <w:sz w:val="20"/>
                <w:szCs w:val="20"/>
              </w:rPr>
            </w:pPr>
            <w:r w:rsidRPr="269F7C49">
              <w:rPr>
                <w:rFonts w:eastAsia="Calibri" w:cs="Calibri"/>
                <w:b w:val="0"/>
                <w:bCs w:val="0"/>
                <w:sz w:val="20"/>
                <w:szCs w:val="20"/>
              </w:rPr>
              <w:t xml:space="preserve">Number of </w:t>
            </w:r>
            <w:r w:rsidR="00D103B2" w:rsidRPr="269F7C49">
              <w:rPr>
                <w:rFonts w:eastAsia="Calibri" w:cs="Calibri"/>
                <w:b w:val="0"/>
                <w:bCs w:val="0"/>
                <w:sz w:val="20"/>
                <w:szCs w:val="20"/>
              </w:rPr>
              <w:t>EPA-certified stoves installed. Number</w:t>
            </w:r>
            <w:r w:rsidRPr="269F7C49">
              <w:rPr>
                <w:rFonts w:eastAsia="Calibri" w:cs="Calibri"/>
                <w:b w:val="0"/>
                <w:bCs w:val="0"/>
                <w:sz w:val="20"/>
                <w:szCs w:val="20"/>
              </w:rPr>
              <w:t xml:space="preserve"> old wood stoves removed from homes and recycled. </w:t>
            </w:r>
          </w:p>
        </w:tc>
        <w:tc>
          <w:tcPr>
            <w:tcW w:w="5100" w:type="dxa"/>
          </w:tcPr>
          <w:p w14:paraId="3AF543C4" w14:textId="4A378FC4" w:rsidR="005D7FC9" w:rsidRPr="008D3690" w:rsidRDefault="005D7FC9" w:rsidP="005D7FC9">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 xml:space="preserve">Reduction in cumulative metric tons of GHG emissions: </w:t>
            </w:r>
          </w:p>
          <w:p w14:paraId="6E3594C3" w14:textId="611D3EA4" w:rsidR="005D7FC9" w:rsidRPr="008D3690" w:rsidRDefault="005D7FC9" w:rsidP="005D7FC9">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From 2025 through calendar year 2030:</w:t>
            </w:r>
            <w:r w:rsidR="00501884" w:rsidRPr="008D3690">
              <w:rPr>
                <w:rFonts w:cs="Calibri"/>
                <w:color w:val="000000" w:themeColor="text1"/>
                <w:sz w:val="20"/>
                <w:szCs w:val="20"/>
              </w:rPr>
              <w:t xml:space="preserve"> </w:t>
            </w:r>
            <w:r w:rsidR="009F69A5" w:rsidRPr="008D3690">
              <w:rPr>
                <w:rFonts w:cs="Calibri"/>
                <w:color w:val="000000" w:themeColor="text1"/>
                <w:sz w:val="20"/>
                <w:szCs w:val="20"/>
              </w:rPr>
              <w:t>3,616</w:t>
            </w:r>
          </w:p>
          <w:p w14:paraId="1898DF86" w14:textId="611D3EA4" w:rsidR="005D7FC9" w:rsidRPr="008D3690" w:rsidRDefault="005D7FC9" w:rsidP="005D7FC9">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From 2025 through calendar year 2050:</w:t>
            </w:r>
            <w:r w:rsidR="00501884" w:rsidRPr="008D3690">
              <w:rPr>
                <w:rFonts w:cs="Calibri"/>
                <w:color w:val="000000" w:themeColor="text1"/>
                <w:sz w:val="20"/>
                <w:szCs w:val="20"/>
              </w:rPr>
              <w:t xml:space="preserve"> </w:t>
            </w:r>
            <w:r w:rsidR="009F69A5" w:rsidRPr="008D3690">
              <w:rPr>
                <w:rFonts w:cs="Calibri"/>
                <w:color w:val="000000" w:themeColor="text1"/>
                <w:sz w:val="20"/>
                <w:szCs w:val="20"/>
              </w:rPr>
              <w:t>28,002</w:t>
            </w:r>
          </w:p>
          <w:p w14:paraId="2648BA60" w14:textId="067ED97F" w:rsidR="007E2880" w:rsidRPr="008D3690" w:rsidRDefault="00845B43" w:rsidP="007E2880">
            <w:pPr>
              <w:pStyle w:val="Default"/>
              <w:cnfStyle w:val="000000000000" w:firstRow="0" w:lastRow="0" w:firstColumn="0" w:lastColumn="0" w:oddVBand="0" w:evenVBand="0" w:oddHBand="0" w:evenHBand="0" w:firstRowFirstColumn="0" w:firstRowLastColumn="0" w:lastRowFirstColumn="0" w:lastRowLastColumn="0"/>
              <w:rPr>
                <w:rFonts w:ascii="Calibri" w:hAnsi="Calibri" w:cs="Calibri"/>
                <w:sz w:val="20"/>
                <w:szCs w:val="20"/>
              </w:rPr>
            </w:pPr>
            <w:r w:rsidRPr="008D3690">
              <w:rPr>
                <w:rFonts w:ascii="Calibri" w:hAnsi="Calibri" w:cs="Calibri"/>
                <w:sz w:val="20"/>
                <w:szCs w:val="20"/>
              </w:rPr>
              <w:t>Lower energy demand and residential expenditures</w:t>
            </w:r>
            <w:r w:rsidR="007E2880" w:rsidRPr="008D3690">
              <w:rPr>
                <w:rFonts w:ascii="Calibri" w:hAnsi="Calibri" w:cs="Calibri"/>
                <w:sz w:val="20"/>
                <w:szCs w:val="20"/>
              </w:rPr>
              <w:t>, and r</w:t>
            </w:r>
            <w:r w:rsidRPr="008D3690">
              <w:rPr>
                <w:rFonts w:ascii="Calibri" w:hAnsi="Calibri" w:cs="Calibri"/>
                <w:sz w:val="20"/>
                <w:szCs w:val="20"/>
              </w:rPr>
              <w:t>educed energy bills for tribal residents.</w:t>
            </w:r>
          </w:p>
          <w:p w14:paraId="6B9D718D" w14:textId="6D40E45F" w:rsidR="1C5973AA" w:rsidRPr="008D3690" w:rsidRDefault="007E2880" w:rsidP="007E2880">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Increase of tribal residences with reduced exposure to CAP and HAP (healthier indoor and outdoor air)</w:t>
            </w:r>
            <w:r w:rsidR="00CE6728" w:rsidRPr="008D3690">
              <w:rPr>
                <w:rFonts w:cs="Calibri"/>
                <w:color w:val="000000" w:themeColor="text1"/>
                <w:sz w:val="20"/>
                <w:szCs w:val="20"/>
              </w:rPr>
              <w:t>.</w:t>
            </w:r>
          </w:p>
        </w:tc>
      </w:tr>
      <w:tr w:rsidR="00E368C7" w:rsidRPr="008D3690" w14:paraId="7D15513F" w14:textId="77777777" w:rsidTr="005601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60" w:type="dxa"/>
          </w:tcPr>
          <w:p w14:paraId="3D01641B" w14:textId="611D3EA4" w:rsidR="00E368C7" w:rsidRPr="008D3690" w:rsidRDefault="00E368C7" w:rsidP="00E368C7">
            <w:pPr>
              <w:ind w:left="-20" w:right="-20"/>
              <w:jc w:val="left"/>
              <w:rPr>
                <w:rFonts w:eastAsia="Calibri" w:cs="Calibri"/>
                <w:b w:val="0"/>
                <w:bCs w:val="0"/>
                <w:sz w:val="20"/>
                <w:szCs w:val="20"/>
              </w:rPr>
            </w:pPr>
            <w:r w:rsidRPr="6B800478">
              <w:rPr>
                <w:rFonts w:eastAsia="Calibri" w:cs="Calibri"/>
                <w:b w:val="0"/>
                <w:bCs w:val="0"/>
                <w:sz w:val="20"/>
                <w:szCs w:val="20"/>
              </w:rPr>
              <w:t>Outreach to</w:t>
            </w:r>
            <w:r w:rsidR="00FF4B06" w:rsidRPr="6B800478">
              <w:rPr>
                <w:rFonts w:eastAsia="Calibri" w:cs="Calibri"/>
                <w:b w:val="0"/>
                <w:bCs w:val="0"/>
                <w:sz w:val="20"/>
                <w:szCs w:val="20"/>
              </w:rPr>
              <w:t xml:space="preserve"> </w:t>
            </w:r>
            <w:r w:rsidR="008641E8" w:rsidRPr="6B800478">
              <w:rPr>
                <w:rFonts w:eastAsia="Calibri" w:cs="Calibri"/>
                <w:b w:val="0"/>
                <w:bCs w:val="0"/>
                <w:sz w:val="20"/>
                <w:szCs w:val="20"/>
              </w:rPr>
              <w:t>homes and</w:t>
            </w:r>
            <w:r w:rsidRPr="6B800478">
              <w:rPr>
                <w:rFonts w:eastAsia="Calibri" w:cs="Calibri"/>
                <w:b w:val="0"/>
                <w:bCs w:val="0"/>
                <w:sz w:val="20"/>
                <w:szCs w:val="20"/>
              </w:rPr>
              <w:t xml:space="preserve"> community about home </w:t>
            </w:r>
            <w:r w:rsidR="00025D5C" w:rsidRPr="6B800478">
              <w:rPr>
                <w:rFonts w:eastAsia="Calibri" w:cs="Calibri"/>
                <w:b w:val="0"/>
                <w:bCs w:val="0"/>
                <w:sz w:val="20"/>
                <w:szCs w:val="20"/>
              </w:rPr>
              <w:t xml:space="preserve">energy efficiency </w:t>
            </w:r>
            <w:r w:rsidR="004B1387" w:rsidRPr="6B800478">
              <w:rPr>
                <w:rFonts w:eastAsia="Calibri" w:cs="Calibri"/>
                <w:b w:val="0"/>
                <w:bCs w:val="0"/>
                <w:sz w:val="20"/>
                <w:szCs w:val="20"/>
              </w:rPr>
              <w:t xml:space="preserve">and </w:t>
            </w:r>
            <w:r w:rsidRPr="6B800478">
              <w:rPr>
                <w:rFonts w:eastAsia="Calibri" w:cs="Calibri"/>
                <w:b w:val="0"/>
                <w:bCs w:val="0"/>
                <w:sz w:val="20"/>
                <w:szCs w:val="20"/>
              </w:rPr>
              <w:t xml:space="preserve">preparedness for </w:t>
            </w:r>
            <w:r w:rsidR="009D5C97" w:rsidRPr="6B800478">
              <w:rPr>
                <w:rFonts w:eastAsia="Calibri" w:cs="Calibri"/>
                <w:b w:val="0"/>
                <w:bCs w:val="0"/>
                <w:sz w:val="20"/>
                <w:szCs w:val="20"/>
              </w:rPr>
              <w:t>smoke</w:t>
            </w:r>
            <w:r w:rsidRPr="6B800478">
              <w:rPr>
                <w:rFonts w:eastAsia="Calibri" w:cs="Calibri"/>
                <w:b w:val="0"/>
                <w:bCs w:val="0"/>
                <w:sz w:val="20"/>
                <w:szCs w:val="20"/>
              </w:rPr>
              <w:t xml:space="preserve"> and extreme </w:t>
            </w:r>
            <w:r w:rsidR="009D5C97" w:rsidRPr="6B800478">
              <w:rPr>
                <w:rFonts w:eastAsia="Calibri" w:cs="Calibri"/>
                <w:b w:val="0"/>
                <w:bCs w:val="0"/>
                <w:sz w:val="20"/>
                <w:szCs w:val="20"/>
              </w:rPr>
              <w:t>weather</w:t>
            </w:r>
            <w:r w:rsidRPr="6B800478">
              <w:rPr>
                <w:rFonts w:eastAsia="Calibri" w:cs="Calibri"/>
                <w:b w:val="0"/>
                <w:bCs w:val="0"/>
                <w:sz w:val="20"/>
                <w:szCs w:val="20"/>
              </w:rPr>
              <w:t xml:space="preserve"> events. </w:t>
            </w:r>
            <w:r w:rsidR="007B2269" w:rsidRPr="6B800478">
              <w:rPr>
                <w:rFonts w:eastAsia="Calibri" w:cs="Calibri"/>
                <w:b w:val="0"/>
                <w:bCs w:val="0"/>
                <w:sz w:val="20"/>
                <w:szCs w:val="20"/>
              </w:rPr>
              <w:t>Number of ho</w:t>
            </w:r>
            <w:r w:rsidR="00BA2247" w:rsidRPr="6B800478">
              <w:rPr>
                <w:rFonts w:eastAsia="Calibri" w:cs="Calibri"/>
                <w:b w:val="0"/>
                <w:bCs w:val="0"/>
                <w:sz w:val="20"/>
                <w:szCs w:val="20"/>
              </w:rPr>
              <w:t>us</w:t>
            </w:r>
            <w:r w:rsidR="007C2A64" w:rsidRPr="6B800478">
              <w:rPr>
                <w:rFonts w:eastAsia="Calibri" w:cs="Calibri"/>
                <w:b w:val="0"/>
                <w:bCs w:val="0"/>
                <w:sz w:val="20"/>
                <w:szCs w:val="20"/>
              </w:rPr>
              <w:t xml:space="preserve">eholds. </w:t>
            </w:r>
            <w:r w:rsidRPr="6B800478">
              <w:rPr>
                <w:rFonts w:eastAsia="Calibri" w:cs="Calibri"/>
                <w:b w:val="0"/>
                <w:bCs w:val="0"/>
                <w:sz w:val="20"/>
                <w:szCs w:val="20"/>
              </w:rPr>
              <w:t xml:space="preserve">Number of public outreach events. Number of people </w:t>
            </w:r>
            <w:r w:rsidR="007C2A64" w:rsidRPr="6B800478">
              <w:rPr>
                <w:rFonts w:eastAsia="Calibri" w:cs="Calibri"/>
                <w:b w:val="0"/>
                <w:bCs w:val="0"/>
                <w:sz w:val="20"/>
                <w:szCs w:val="20"/>
              </w:rPr>
              <w:t>reached.</w:t>
            </w:r>
          </w:p>
        </w:tc>
        <w:tc>
          <w:tcPr>
            <w:tcW w:w="5100" w:type="dxa"/>
          </w:tcPr>
          <w:p w14:paraId="796A463B" w14:textId="611D3EA4" w:rsidR="00E368C7" w:rsidRPr="008D3690" w:rsidRDefault="00E368C7" w:rsidP="00D875C0">
            <w:pPr>
              <w:ind w:right="-2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 xml:space="preserve">Increase </w:t>
            </w:r>
            <w:r w:rsidR="006E7489" w:rsidRPr="008D3690">
              <w:rPr>
                <w:rFonts w:eastAsia="Calibri" w:cs="Calibri"/>
                <w:sz w:val="20"/>
                <w:szCs w:val="20"/>
              </w:rPr>
              <w:t>tribal household</w:t>
            </w:r>
            <w:r w:rsidR="00DB05B2" w:rsidRPr="008D3690">
              <w:rPr>
                <w:rFonts w:eastAsia="Calibri" w:cs="Calibri"/>
                <w:sz w:val="20"/>
                <w:szCs w:val="20"/>
              </w:rPr>
              <w:t xml:space="preserve"> and community-wide</w:t>
            </w:r>
            <w:r w:rsidRPr="008D3690">
              <w:rPr>
                <w:rFonts w:eastAsia="Calibri" w:cs="Calibri"/>
                <w:sz w:val="20"/>
                <w:szCs w:val="20"/>
              </w:rPr>
              <w:t xml:space="preserve"> awareness, capacity, and action to reduce </w:t>
            </w:r>
            <w:r w:rsidR="004B671C" w:rsidRPr="008D3690">
              <w:rPr>
                <w:rFonts w:eastAsia="Calibri" w:cs="Calibri"/>
                <w:sz w:val="20"/>
                <w:szCs w:val="20"/>
              </w:rPr>
              <w:t xml:space="preserve">residential </w:t>
            </w:r>
            <w:r w:rsidR="00025D5C" w:rsidRPr="008D3690">
              <w:rPr>
                <w:rFonts w:eastAsia="Calibri" w:cs="Calibri"/>
                <w:sz w:val="20"/>
                <w:szCs w:val="20"/>
              </w:rPr>
              <w:t>energy usage</w:t>
            </w:r>
            <w:r w:rsidR="00296CB5" w:rsidRPr="008D3690">
              <w:rPr>
                <w:rFonts w:eastAsia="Calibri" w:cs="Calibri"/>
                <w:sz w:val="20"/>
                <w:szCs w:val="20"/>
              </w:rPr>
              <w:t xml:space="preserve"> and</w:t>
            </w:r>
            <w:r w:rsidRPr="008D3690">
              <w:rPr>
                <w:rFonts w:eastAsia="Calibri" w:cs="Calibri"/>
                <w:sz w:val="20"/>
                <w:szCs w:val="20"/>
              </w:rPr>
              <w:t xml:space="preserve"> exposure to wildfire smoke and woodsmoke within highly impacted communities.</w:t>
            </w:r>
          </w:p>
        </w:tc>
      </w:tr>
      <w:tr w:rsidR="1C5973AA" w:rsidRPr="008D3690" w14:paraId="03753610" w14:textId="77777777" w:rsidTr="00560199">
        <w:trPr>
          <w:trHeight w:val="300"/>
        </w:trPr>
        <w:tc>
          <w:tcPr>
            <w:cnfStyle w:val="001000000000" w:firstRow="0" w:lastRow="0" w:firstColumn="1" w:lastColumn="0" w:oddVBand="0" w:evenVBand="0" w:oddHBand="0" w:evenHBand="0" w:firstRowFirstColumn="0" w:firstRowLastColumn="0" w:lastRowFirstColumn="0" w:lastRowLastColumn="0"/>
            <w:tcW w:w="4860" w:type="dxa"/>
          </w:tcPr>
          <w:p w14:paraId="1BDF6B60" w14:textId="49AA3B0A" w:rsidR="1C5973AA" w:rsidRPr="008D3690" w:rsidRDefault="1C5973AA" w:rsidP="00E368C7">
            <w:pPr>
              <w:ind w:left="-20" w:right="-20"/>
              <w:jc w:val="left"/>
              <w:rPr>
                <w:rFonts w:eastAsia="Calibri" w:cs="Calibri"/>
                <w:b w:val="0"/>
                <w:bCs w:val="0"/>
                <w:sz w:val="20"/>
                <w:szCs w:val="20"/>
              </w:rPr>
            </w:pPr>
            <w:r w:rsidRPr="269F7C49">
              <w:rPr>
                <w:rFonts w:eastAsia="Calibri" w:cs="Calibri"/>
                <w:b w:val="0"/>
                <w:bCs w:val="0"/>
                <w:sz w:val="20"/>
                <w:szCs w:val="20"/>
              </w:rPr>
              <w:t>Distribution of portable air cleaners for use in tribal homes. Number of homes that received portable air cleaners and number of units distributed.</w:t>
            </w:r>
          </w:p>
        </w:tc>
        <w:tc>
          <w:tcPr>
            <w:tcW w:w="5100" w:type="dxa"/>
          </w:tcPr>
          <w:p w14:paraId="2EB75A3A" w14:textId="55C2809A" w:rsidR="1C5973AA" w:rsidRPr="008D3690" w:rsidRDefault="1C5973AA" w:rsidP="00E368C7">
            <w:pPr>
              <w:ind w:left="-20" w:right="-2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 xml:space="preserve">Increase of tribal families using filtration devices that effectively reduce occupants’ exposure to indoor air pollutants and wildfire smoke. </w:t>
            </w:r>
          </w:p>
        </w:tc>
      </w:tr>
      <w:tr w:rsidR="1C5973AA" w:rsidRPr="008D3690" w14:paraId="78EF984B" w14:textId="77777777" w:rsidTr="005601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60" w:type="dxa"/>
          </w:tcPr>
          <w:p w14:paraId="2156EFAB" w14:textId="611D3EA4" w:rsidR="1C5973AA" w:rsidRPr="008D3690" w:rsidRDefault="1C5973AA" w:rsidP="00E368C7">
            <w:pPr>
              <w:ind w:left="-20" w:right="-20"/>
              <w:jc w:val="left"/>
              <w:rPr>
                <w:rFonts w:eastAsia="Calibri" w:cs="Calibri"/>
                <w:b w:val="0"/>
                <w:bCs w:val="0"/>
                <w:sz w:val="20"/>
                <w:szCs w:val="20"/>
              </w:rPr>
            </w:pPr>
            <w:r w:rsidRPr="6B800478">
              <w:rPr>
                <w:rFonts w:eastAsia="Calibri" w:cs="Calibri"/>
                <w:b w:val="0"/>
                <w:bCs w:val="0"/>
                <w:sz w:val="20"/>
                <w:szCs w:val="20"/>
              </w:rPr>
              <w:t xml:space="preserve">Distribution of Burn Wise supplies </w:t>
            </w:r>
            <w:r w:rsidR="00EF17B1" w:rsidRPr="6B800478">
              <w:rPr>
                <w:rFonts w:eastAsia="Calibri" w:cs="Calibri"/>
                <w:b w:val="0"/>
                <w:bCs w:val="0"/>
                <w:sz w:val="20"/>
                <w:szCs w:val="20"/>
              </w:rPr>
              <w:t>and educational materials</w:t>
            </w:r>
            <w:r w:rsidR="005F206B" w:rsidRPr="6B800478">
              <w:rPr>
                <w:rFonts w:eastAsia="Calibri" w:cs="Calibri"/>
                <w:b w:val="0"/>
                <w:bCs w:val="0"/>
                <w:sz w:val="20"/>
                <w:szCs w:val="20"/>
              </w:rPr>
              <w:t>.</w:t>
            </w:r>
            <w:r w:rsidRPr="6B800478">
              <w:rPr>
                <w:rFonts w:eastAsia="Calibri" w:cs="Calibri"/>
                <w:b w:val="0"/>
                <w:bCs w:val="0"/>
                <w:sz w:val="20"/>
                <w:szCs w:val="20"/>
              </w:rPr>
              <w:t xml:space="preserve"> Number of </w:t>
            </w:r>
            <w:r w:rsidR="009703B4" w:rsidRPr="6B800478">
              <w:rPr>
                <w:rFonts w:eastAsia="Calibri" w:cs="Calibri"/>
                <w:b w:val="0"/>
                <w:bCs w:val="0"/>
                <w:sz w:val="20"/>
                <w:szCs w:val="20"/>
              </w:rPr>
              <w:t>homes</w:t>
            </w:r>
            <w:r w:rsidRPr="6B800478">
              <w:rPr>
                <w:rFonts w:eastAsia="Calibri" w:cs="Calibri"/>
                <w:b w:val="0"/>
                <w:bCs w:val="0"/>
                <w:sz w:val="20"/>
                <w:szCs w:val="20"/>
              </w:rPr>
              <w:t xml:space="preserve"> that received supplies and number of supplies distributed.</w:t>
            </w:r>
            <w:r w:rsidR="00EF17B1" w:rsidRPr="6B800478">
              <w:rPr>
                <w:rFonts w:eastAsia="Calibri" w:cs="Calibri"/>
                <w:b w:val="0"/>
                <w:bCs w:val="0"/>
                <w:sz w:val="20"/>
                <w:szCs w:val="20"/>
              </w:rPr>
              <w:t xml:space="preserve"> Number of homes that received education on best burn practices</w:t>
            </w:r>
            <w:r w:rsidR="009414A2" w:rsidRPr="6B800478">
              <w:rPr>
                <w:rFonts w:eastAsia="Calibri" w:cs="Calibri"/>
                <w:b w:val="0"/>
                <w:bCs w:val="0"/>
                <w:sz w:val="20"/>
                <w:szCs w:val="20"/>
              </w:rPr>
              <w:t>.</w:t>
            </w:r>
            <w:r w:rsidR="00EF17B1" w:rsidRPr="6B800478" w:rsidDel="009414A2">
              <w:rPr>
                <w:rFonts w:eastAsia="Calibri" w:cs="Calibri"/>
                <w:b w:val="0"/>
                <w:bCs w:val="0"/>
                <w:sz w:val="20"/>
                <w:szCs w:val="20"/>
              </w:rPr>
              <w:t xml:space="preserve"> </w:t>
            </w:r>
          </w:p>
        </w:tc>
        <w:tc>
          <w:tcPr>
            <w:tcW w:w="5100" w:type="dxa"/>
          </w:tcPr>
          <w:p w14:paraId="6AF60A4F" w14:textId="611D3EA4" w:rsidR="1C5973AA" w:rsidRPr="008D3690" w:rsidRDefault="1C5973AA" w:rsidP="00E368C7">
            <w:pPr>
              <w:ind w:left="-20" w:right="-2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 xml:space="preserve">Increase of tribal families using </w:t>
            </w:r>
            <w:r w:rsidR="00282AB5" w:rsidRPr="008D3690">
              <w:rPr>
                <w:rFonts w:eastAsia="Calibri" w:cs="Calibri"/>
                <w:sz w:val="20"/>
                <w:szCs w:val="20"/>
              </w:rPr>
              <w:t>best</w:t>
            </w:r>
            <w:r w:rsidRPr="008D3690">
              <w:rPr>
                <w:rFonts w:eastAsia="Calibri" w:cs="Calibri"/>
                <w:sz w:val="20"/>
                <w:szCs w:val="20"/>
              </w:rPr>
              <w:t xml:space="preserve"> burn </w:t>
            </w:r>
            <w:r w:rsidR="00282AB5" w:rsidRPr="008D3690">
              <w:rPr>
                <w:rFonts w:eastAsia="Calibri" w:cs="Calibri"/>
                <w:sz w:val="20"/>
                <w:szCs w:val="20"/>
              </w:rPr>
              <w:t>practices</w:t>
            </w:r>
            <w:r w:rsidRPr="008D3690">
              <w:rPr>
                <w:rFonts w:eastAsia="Calibri" w:cs="Calibri"/>
                <w:sz w:val="20"/>
                <w:szCs w:val="20"/>
              </w:rPr>
              <w:t xml:space="preserve"> that increase wood stove efficiency and </w:t>
            </w:r>
            <w:r w:rsidR="003C005D" w:rsidRPr="008D3690">
              <w:rPr>
                <w:rFonts w:eastAsia="Calibri" w:cs="Calibri"/>
                <w:sz w:val="20"/>
                <w:szCs w:val="20"/>
              </w:rPr>
              <w:t xml:space="preserve">reduce GHG </w:t>
            </w:r>
            <w:r w:rsidR="00CE6728" w:rsidRPr="008D3690">
              <w:rPr>
                <w:rFonts w:eastAsia="Calibri" w:cs="Calibri"/>
                <w:sz w:val="20"/>
                <w:szCs w:val="20"/>
              </w:rPr>
              <w:t xml:space="preserve">emissions </w:t>
            </w:r>
            <w:r w:rsidR="003C005D" w:rsidRPr="008D3690">
              <w:rPr>
                <w:rFonts w:eastAsia="Calibri" w:cs="Calibri"/>
                <w:sz w:val="20"/>
                <w:szCs w:val="20"/>
              </w:rPr>
              <w:t>and</w:t>
            </w:r>
            <w:r w:rsidR="00E368C7" w:rsidRPr="008D3690">
              <w:rPr>
                <w:rFonts w:eastAsia="Calibri" w:cs="Calibri"/>
                <w:sz w:val="20"/>
                <w:szCs w:val="20"/>
              </w:rPr>
              <w:t xml:space="preserve"> </w:t>
            </w:r>
            <w:r w:rsidR="007D6FB7" w:rsidRPr="008D3690">
              <w:rPr>
                <w:rFonts w:eastAsia="Calibri" w:cs="Calibri"/>
                <w:sz w:val="20"/>
                <w:szCs w:val="20"/>
              </w:rPr>
              <w:t>other air pollutants.</w:t>
            </w:r>
            <w:r w:rsidR="00C111E3" w:rsidRPr="008D3690">
              <w:rPr>
                <w:rFonts w:eastAsia="Calibri" w:cs="Calibri"/>
                <w:sz w:val="20"/>
                <w:szCs w:val="20"/>
              </w:rPr>
              <w:t xml:space="preserve"> Increase of safety in tribal wood burning homes. </w:t>
            </w:r>
          </w:p>
        </w:tc>
      </w:tr>
    </w:tbl>
    <w:p w14:paraId="6FDEB981" w14:textId="2F073E54" w:rsidR="00425740" w:rsidRPr="005C5576" w:rsidRDefault="00425740" w:rsidP="005C2472">
      <w:pPr>
        <w:jc w:val="left"/>
        <w:rPr>
          <w:rFonts w:asciiTheme="minorHAnsi" w:hAnsiTheme="minorHAnsi"/>
        </w:rPr>
      </w:pPr>
    </w:p>
    <w:tbl>
      <w:tblPr>
        <w:tblStyle w:val="GridTable4-Accent4"/>
        <w:tblW w:w="9960" w:type="dxa"/>
        <w:tblLayout w:type="fixed"/>
        <w:tblLook w:val="04A0" w:firstRow="1" w:lastRow="0" w:firstColumn="1" w:lastColumn="0" w:noHBand="0" w:noVBand="1"/>
      </w:tblPr>
      <w:tblGrid>
        <w:gridCol w:w="4585"/>
        <w:gridCol w:w="5375"/>
      </w:tblGrid>
      <w:tr w:rsidR="00735799" w:rsidRPr="008D3690" w14:paraId="4C5EC505" w14:textId="77777777" w:rsidTr="0073579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60" w:type="dxa"/>
            <w:gridSpan w:val="2"/>
          </w:tcPr>
          <w:p w14:paraId="0CD46CCE" w14:textId="611D3EA4" w:rsidR="00425740" w:rsidRPr="008D3690" w:rsidRDefault="00425740">
            <w:pPr>
              <w:ind w:left="-20" w:right="-20"/>
              <w:jc w:val="center"/>
              <w:rPr>
                <w:rFonts w:eastAsia="Calibri" w:cs="Calibri"/>
                <w:color w:val="auto"/>
                <w:sz w:val="20"/>
                <w:szCs w:val="20"/>
              </w:rPr>
            </w:pPr>
            <w:r w:rsidRPr="008D3690">
              <w:rPr>
                <w:rFonts w:eastAsia="Calibri" w:cs="Calibri"/>
                <w:color w:val="auto"/>
                <w:sz w:val="20"/>
                <w:szCs w:val="20"/>
              </w:rPr>
              <w:t>Measure 2: Anticipated Outputs and Outcomes (GHG &amp; Co-Benefits)</w:t>
            </w:r>
          </w:p>
        </w:tc>
      </w:tr>
      <w:tr w:rsidR="00425740" w:rsidRPr="008D3690" w14:paraId="182EEA06" w14:textId="77777777" w:rsidTr="007357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5" w:type="dxa"/>
          </w:tcPr>
          <w:p w14:paraId="6AB934C5" w14:textId="24B92871" w:rsidR="00425740" w:rsidRPr="008D3690" w:rsidRDefault="00425740">
            <w:pPr>
              <w:ind w:left="-20" w:right="-20"/>
              <w:jc w:val="left"/>
              <w:rPr>
                <w:rFonts w:eastAsia="Calibri" w:cs="Calibri"/>
                <w:b w:val="0"/>
                <w:bCs w:val="0"/>
                <w:sz w:val="20"/>
                <w:szCs w:val="20"/>
              </w:rPr>
            </w:pPr>
            <w:r w:rsidRPr="269F7C49">
              <w:rPr>
                <w:rFonts w:eastAsia="Calibri" w:cs="Calibri"/>
                <w:b w:val="0"/>
                <w:bCs w:val="0"/>
                <w:sz w:val="20"/>
                <w:szCs w:val="20"/>
              </w:rPr>
              <w:t>Outputs</w:t>
            </w:r>
          </w:p>
        </w:tc>
        <w:tc>
          <w:tcPr>
            <w:tcW w:w="5375" w:type="dxa"/>
          </w:tcPr>
          <w:p w14:paraId="5E2A4F3E" w14:textId="6CD662C7" w:rsidR="00425740" w:rsidRPr="008D3690" w:rsidRDefault="00425740">
            <w:pPr>
              <w:ind w:left="-20" w:right="-2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Outcomes</w:t>
            </w:r>
          </w:p>
        </w:tc>
      </w:tr>
      <w:tr w:rsidR="00425740" w:rsidRPr="008D3690" w14:paraId="7A391AE7" w14:textId="77777777" w:rsidTr="00735799">
        <w:trPr>
          <w:trHeight w:val="300"/>
        </w:trPr>
        <w:tc>
          <w:tcPr>
            <w:cnfStyle w:val="001000000000" w:firstRow="0" w:lastRow="0" w:firstColumn="1" w:lastColumn="0" w:oddVBand="0" w:evenVBand="0" w:oddHBand="0" w:evenHBand="0" w:firstRowFirstColumn="0" w:firstRowLastColumn="0" w:lastRowFirstColumn="0" w:lastRowLastColumn="0"/>
            <w:tcW w:w="4585" w:type="dxa"/>
          </w:tcPr>
          <w:p w14:paraId="5AD49C41" w14:textId="1F442313" w:rsidR="00425740" w:rsidRPr="008D3690" w:rsidRDefault="00425740">
            <w:pPr>
              <w:ind w:left="-20" w:right="-20"/>
              <w:jc w:val="left"/>
              <w:rPr>
                <w:rFonts w:eastAsia="Calibri" w:cs="Calibri"/>
                <w:b w:val="0"/>
                <w:bCs w:val="0"/>
                <w:sz w:val="20"/>
                <w:szCs w:val="20"/>
              </w:rPr>
            </w:pPr>
            <w:r w:rsidRPr="269F7C49">
              <w:rPr>
                <w:rFonts w:eastAsia="Calibri" w:cs="Calibri"/>
                <w:b w:val="0"/>
                <w:bCs w:val="0"/>
                <w:sz w:val="20"/>
                <w:szCs w:val="20"/>
              </w:rPr>
              <w:t xml:space="preserve">EPA Quarterly and Final Reports </w:t>
            </w:r>
          </w:p>
        </w:tc>
        <w:tc>
          <w:tcPr>
            <w:tcW w:w="5375" w:type="dxa"/>
          </w:tcPr>
          <w:p w14:paraId="297B4CAC" w14:textId="4A042188" w:rsidR="00425740" w:rsidRPr="008D3690" w:rsidRDefault="00644841">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Documentation of GHG reductions and community engagement during project and at completion.</w:t>
            </w:r>
          </w:p>
        </w:tc>
      </w:tr>
      <w:tr w:rsidR="00425740" w:rsidRPr="008D3690" w14:paraId="4DE186DD" w14:textId="77777777" w:rsidTr="007357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5" w:type="dxa"/>
          </w:tcPr>
          <w:p w14:paraId="7BCA0780" w14:textId="20BC827A" w:rsidR="00425740" w:rsidRPr="008D3690" w:rsidRDefault="00425740">
            <w:pPr>
              <w:autoSpaceDE w:val="0"/>
              <w:autoSpaceDN w:val="0"/>
              <w:adjustRightInd w:val="0"/>
              <w:jc w:val="left"/>
              <w:rPr>
                <w:rFonts w:cs="Calibri"/>
                <w:b w:val="0"/>
                <w:bCs w:val="0"/>
                <w:color w:val="000000"/>
                <w:sz w:val="20"/>
                <w:szCs w:val="20"/>
              </w:rPr>
            </w:pPr>
            <w:r w:rsidRPr="269F7C49">
              <w:rPr>
                <w:rFonts w:eastAsia="Calibri" w:cs="Calibri"/>
                <w:b w:val="0"/>
                <w:bCs w:val="0"/>
                <w:sz w:val="20"/>
                <w:szCs w:val="20"/>
              </w:rPr>
              <w:t>Staff hired to implement GHG reduction measures.</w:t>
            </w:r>
          </w:p>
        </w:tc>
        <w:tc>
          <w:tcPr>
            <w:tcW w:w="5375" w:type="dxa"/>
          </w:tcPr>
          <w:p w14:paraId="108EB5CF" w14:textId="0E1154D9" w:rsidR="00425740" w:rsidRPr="008D3690" w:rsidRDefault="0042574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Increase of high-quality jobs in LIDAC area.</w:t>
            </w:r>
          </w:p>
        </w:tc>
      </w:tr>
      <w:tr w:rsidR="00425740" w:rsidRPr="008D3690" w14:paraId="401150E1" w14:textId="77777777" w:rsidTr="00735799">
        <w:trPr>
          <w:trHeight w:val="300"/>
        </w:trPr>
        <w:tc>
          <w:tcPr>
            <w:cnfStyle w:val="001000000000" w:firstRow="0" w:lastRow="0" w:firstColumn="1" w:lastColumn="0" w:oddVBand="0" w:evenVBand="0" w:oddHBand="0" w:evenHBand="0" w:firstRowFirstColumn="0" w:firstRowLastColumn="0" w:lastRowFirstColumn="0" w:lastRowLastColumn="0"/>
            <w:tcW w:w="4585" w:type="dxa"/>
          </w:tcPr>
          <w:p w14:paraId="5FFF9CC2" w14:textId="0377EEC9" w:rsidR="00425740" w:rsidRPr="008D3690" w:rsidRDefault="00425740">
            <w:pPr>
              <w:ind w:left="-20" w:right="-20"/>
              <w:jc w:val="left"/>
              <w:rPr>
                <w:rFonts w:eastAsia="Calibri" w:cs="Calibri"/>
                <w:b w:val="0"/>
                <w:bCs w:val="0"/>
                <w:sz w:val="20"/>
                <w:szCs w:val="20"/>
              </w:rPr>
            </w:pPr>
            <w:r w:rsidRPr="269F7C49">
              <w:rPr>
                <w:rFonts w:eastAsia="Calibri" w:cs="Calibri"/>
                <w:b w:val="0"/>
                <w:bCs w:val="0"/>
                <w:sz w:val="20"/>
                <w:szCs w:val="20"/>
              </w:rPr>
              <w:t>Workforce training o</w:t>
            </w:r>
            <w:r w:rsidR="008663CC" w:rsidRPr="269F7C49">
              <w:rPr>
                <w:rFonts w:eastAsia="Calibri" w:cs="Calibri"/>
                <w:b w:val="0"/>
                <w:bCs w:val="0"/>
                <w:sz w:val="20"/>
                <w:szCs w:val="20"/>
              </w:rPr>
              <w:t>n solar, battery, and electrical installation and maintenance.</w:t>
            </w:r>
          </w:p>
        </w:tc>
        <w:tc>
          <w:tcPr>
            <w:tcW w:w="5375" w:type="dxa"/>
          </w:tcPr>
          <w:p w14:paraId="6C2D9B76" w14:textId="46726743" w:rsidR="00425740" w:rsidRPr="008D3690" w:rsidRDefault="00425740">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Increase of high-quality jobs in LIDAC area. Increase in tribal workforce skilled in residential GHG reduction.</w:t>
            </w:r>
          </w:p>
          <w:p w14:paraId="2CB1E7AB" w14:textId="611B485C" w:rsidR="00425740" w:rsidRPr="008D3690" w:rsidRDefault="00425740">
            <w:pPr>
              <w:ind w:right="-2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r>
      <w:tr w:rsidR="00425740" w:rsidRPr="008D3690" w14:paraId="10D6843A" w14:textId="77777777" w:rsidTr="007357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5" w:type="dxa"/>
          </w:tcPr>
          <w:p w14:paraId="5EBA1908" w14:textId="77777777" w:rsidR="00425740" w:rsidRPr="008D3690" w:rsidRDefault="00425740" w:rsidP="00237C07">
            <w:pPr>
              <w:ind w:left="-20" w:right="-20"/>
              <w:jc w:val="left"/>
              <w:rPr>
                <w:rFonts w:eastAsia="Calibri" w:cs="Calibri"/>
                <w:sz w:val="20"/>
                <w:szCs w:val="20"/>
              </w:rPr>
            </w:pPr>
            <w:r w:rsidRPr="6B800478">
              <w:rPr>
                <w:rFonts w:eastAsia="Calibri" w:cs="Calibri"/>
                <w:b w:val="0"/>
                <w:bCs w:val="0"/>
                <w:sz w:val="20"/>
                <w:szCs w:val="20"/>
              </w:rPr>
              <w:t xml:space="preserve">Number </w:t>
            </w:r>
            <w:r w:rsidR="00237C07" w:rsidRPr="6B800478">
              <w:rPr>
                <w:rFonts w:eastAsia="Calibri" w:cs="Calibri"/>
                <w:b w:val="0"/>
                <w:bCs w:val="0"/>
                <w:sz w:val="20"/>
                <w:szCs w:val="20"/>
              </w:rPr>
              <w:t xml:space="preserve">of solar panels, </w:t>
            </w:r>
            <w:proofErr w:type="spellStart"/>
            <w:r w:rsidR="00237C07" w:rsidRPr="6B800478">
              <w:rPr>
                <w:rFonts w:eastAsia="Calibri" w:cs="Calibri"/>
                <w:b w:val="0"/>
                <w:bCs w:val="0"/>
                <w:sz w:val="20"/>
                <w:szCs w:val="20"/>
              </w:rPr>
              <w:t>MegaPacks</w:t>
            </w:r>
            <w:proofErr w:type="spellEnd"/>
            <w:r w:rsidR="00237C07" w:rsidRPr="6B800478">
              <w:rPr>
                <w:rFonts w:eastAsia="Calibri" w:cs="Calibri"/>
                <w:b w:val="0"/>
                <w:bCs w:val="0"/>
                <w:sz w:val="20"/>
                <w:szCs w:val="20"/>
              </w:rPr>
              <w:t>, and Tesla Power Walls installed</w:t>
            </w:r>
            <w:r w:rsidR="00C72FDB" w:rsidRPr="6B800478">
              <w:rPr>
                <w:rFonts w:eastAsia="Calibri" w:cs="Calibri"/>
                <w:b w:val="0"/>
                <w:bCs w:val="0"/>
                <w:sz w:val="20"/>
                <w:szCs w:val="20"/>
              </w:rPr>
              <w:t>.</w:t>
            </w:r>
          </w:p>
          <w:p w14:paraId="2AD99553" w14:textId="0B19BC5F" w:rsidR="00C72FDB" w:rsidRPr="008D3690" w:rsidRDefault="005C034A" w:rsidP="00237C07">
            <w:pPr>
              <w:ind w:left="-20" w:right="-20"/>
              <w:jc w:val="left"/>
              <w:rPr>
                <w:rFonts w:eastAsia="Calibri" w:cs="Calibri"/>
                <w:b w:val="0"/>
                <w:bCs w:val="0"/>
                <w:sz w:val="20"/>
                <w:szCs w:val="20"/>
              </w:rPr>
            </w:pPr>
            <w:r w:rsidRPr="6B800478">
              <w:rPr>
                <w:rFonts w:eastAsia="Calibri" w:cs="Calibri"/>
                <w:b w:val="0"/>
                <w:bCs w:val="0"/>
                <w:sz w:val="20"/>
                <w:szCs w:val="20"/>
              </w:rPr>
              <w:t xml:space="preserve">The TOTAL number of GHG emissions reduced because of the projects that are matched with this project. </w:t>
            </w:r>
            <w:r w:rsidR="005C6DCB" w:rsidRPr="6B800478">
              <w:rPr>
                <w:rFonts w:eastAsia="Calibri" w:cs="Calibri"/>
                <w:b w:val="0"/>
                <w:bCs w:val="0"/>
                <w:sz w:val="20"/>
                <w:szCs w:val="20"/>
              </w:rPr>
              <w:t xml:space="preserve"> Number of houses with solar and battery. Number of </w:t>
            </w:r>
            <w:r w:rsidR="0002221A" w:rsidRPr="6B800478">
              <w:rPr>
                <w:rFonts w:eastAsia="Calibri" w:cs="Calibri"/>
                <w:b w:val="0"/>
                <w:bCs w:val="0"/>
                <w:sz w:val="20"/>
                <w:szCs w:val="20"/>
              </w:rPr>
              <w:t xml:space="preserve">kWh produced and </w:t>
            </w:r>
            <w:proofErr w:type="spellStart"/>
            <w:r w:rsidR="0002221A" w:rsidRPr="6B800478">
              <w:rPr>
                <w:rFonts w:eastAsia="Calibri" w:cs="Calibri"/>
                <w:b w:val="0"/>
                <w:bCs w:val="0"/>
                <w:sz w:val="20"/>
                <w:szCs w:val="20"/>
              </w:rPr>
              <w:t>MTCO</w:t>
            </w:r>
            <w:r w:rsidR="00ED66BE" w:rsidRPr="6B800478">
              <w:rPr>
                <w:rFonts w:eastAsia="Calibri" w:cs="Calibri"/>
                <w:b w:val="0"/>
                <w:bCs w:val="0"/>
                <w:sz w:val="20"/>
                <w:szCs w:val="20"/>
              </w:rPr>
              <w:t>e</w:t>
            </w:r>
            <w:proofErr w:type="spellEnd"/>
            <w:r w:rsidR="00ED66BE" w:rsidRPr="6B800478">
              <w:rPr>
                <w:rFonts w:eastAsia="Calibri" w:cs="Calibri"/>
                <w:b w:val="0"/>
                <w:bCs w:val="0"/>
                <w:sz w:val="20"/>
                <w:szCs w:val="20"/>
              </w:rPr>
              <w:t xml:space="preserve"> offset. </w:t>
            </w:r>
            <w:r w:rsidR="004602F4" w:rsidRPr="6B800478">
              <w:rPr>
                <w:rFonts w:eastAsia="Calibri" w:cs="Calibri"/>
                <w:b w:val="0"/>
                <w:bCs w:val="0"/>
                <w:sz w:val="20"/>
                <w:szCs w:val="20"/>
              </w:rPr>
              <w:t>Cost savings to tribe/homeowners</w:t>
            </w:r>
          </w:p>
        </w:tc>
        <w:tc>
          <w:tcPr>
            <w:tcW w:w="5375" w:type="dxa"/>
          </w:tcPr>
          <w:p w14:paraId="78426E23" w14:textId="0E080CC0" w:rsidR="00425740" w:rsidRPr="008D3690" w:rsidRDefault="0042574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 xml:space="preserve">Reduction in cumulative metric tons of GHG emissions: </w:t>
            </w:r>
          </w:p>
          <w:p w14:paraId="59CAE819" w14:textId="611D3EA4" w:rsidR="00237C07" w:rsidRPr="008D3690" w:rsidRDefault="0042574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From 2025 through calendar year 2030:</w:t>
            </w:r>
            <w:r w:rsidR="00501884" w:rsidRPr="008D3690">
              <w:rPr>
                <w:rFonts w:cs="Calibri"/>
                <w:color w:val="000000" w:themeColor="text1"/>
                <w:sz w:val="20"/>
                <w:szCs w:val="20"/>
              </w:rPr>
              <w:t xml:space="preserve"> </w:t>
            </w:r>
            <w:r w:rsidR="005D4011" w:rsidRPr="008D3690">
              <w:rPr>
                <w:rFonts w:cs="Calibri"/>
                <w:color w:val="000000" w:themeColor="text1"/>
                <w:sz w:val="20"/>
                <w:szCs w:val="20"/>
              </w:rPr>
              <w:t>2,352</w:t>
            </w:r>
          </w:p>
          <w:p w14:paraId="2C0773B7" w14:textId="1773FEA4" w:rsidR="00425740" w:rsidRPr="008D3690" w:rsidRDefault="00425740">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 xml:space="preserve">From 2025 through calendar year 2050: </w:t>
            </w:r>
            <w:r w:rsidR="005D4011" w:rsidRPr="008D3690">
              <w:rPr>
                <w:rFonts w:cs="Calibri"/>
                <w:color w:val="000000" w:themeColor="text1"/>
                <w:sz w:val="20"/>
                <w:szCs w:val="20"/>
              </w:rPr>
              <w:t>20,754</w:t>
            </w:r>
          </w:p>
          <w:p w14:paraId="4CBD2F90" w14:textId="611D3EA4" w:rsidR="00425740" w:rsidRPr="008D3690" w:rsidRDefault="00425740">
            <w:pPr>
              <w:pStyle w:val="Default"/>
              <w:cnfStyle w:val="000000100000" w:firstRow="0" w:lastRow="0" w:firstColumn="0" w:lastColumn="0" w:oddVBand="0" w:evenVBand="0" w:oddHBand="1" w:evenHBand="0" w:firstRowFirstColumn="0" w:firstRowLastColumn="0" w:lastRowFirstColumn="0" w:lastRowLastColumn="0"/>
              <w:rPr>
                <w:rFonts w:ascii="Calibri" w:hAnsi="Calibri" w:cs="Calibri"/>
                <w:sz w:val="20"/>
                <w:szCs w:val="20"/>
              </w:rPr>
            </w:pPr>
            <w:r w:rsidRPr="008D3690">
              <w:rPr>
                <w:rFonts w:ascii="Calibri" w:hAnsi="Calibri" w:cs="Calibri"/>
                <w:sz w:val="20"/>
                <w:szCs w:val="20"/>
              </w:rPr>
              <w:t>Lower</w:t>
            </w:r>
            <w:r w:rsidR="004673B3" w:rsidRPr="008D3690">
              <w:rPr>
                <w:rFonts w:ascii="Calibri" w:hAnsi="Calibri" w:cs="Calibri"/>
                <w:sz w:val="20"/>
                <w:szCs w:val="20"/>
              </w:rPr>
              <w:t>ed</w:t>
            </w:r>
            <w:r w:rsidRPr="008D3690">
              <w:rPr>
                <w:rFonts w:ascii="Calibri" w:hAnsi="Calibri" w:cs="Calibri"/>
                <w:sz w:val="20"/>
                <w:szCs w:val="20"/>
              </w:rPr>
              <w:t xml:space="preserve"> </w:t>
            </w:r>
            <w:r w:rsidR="004673B3" w:rsidRPr="008D3690">
              <w:rPr>
                <w:rFonts w:ascii="Calibri" w:hAnsi="Calibri" w:cs="Calibri"/>
                <w:sz w:val="20"/>
                <w:szCs w:val="20"/>
              </w:rPr>
              <w:t>fossil fuel based electrical demand, reduced energy bills, reliable power, emergency management benefits, and access to the internet at home</w:t>
            </w:r>
            <w:r w:rsidRPr="008D3690">
              <w:rPr>
                <w:rFonts w:ascii="Calibri" w:eastAsia="Calibri" w:hAnsi="Calibri" w:cs="Calibri"/>
                <w:sz w:val="20"/>
                <w:szCs w:val="20"/>
              </w:rPr>
              <w:t>.</w:t>
            </w:r>
          </w:p>
        </w:tc>
      </w:tr>
      <w:tr w:rsidR="00425740" w:rsidRPr="008D3690" w14:paraId="085AB3BE" w14:textId="77777777" w:rsidTr="00735799">
        <w:trPr>
          <w:trHeight w:val="300"/>
        </w:trPr>
        <w:tc>
          <w:tcPr>
            <w:cnfStyle w:val="001000000000" w:firstRow="0" w:lastRow="0" w:firstColumn="1" w:lastColumn="0" w:oddVBand="0" w:evenVBand="0" w:oddHBand="0" w:evenHBand="0" w:firstRowFirstColumn="0" w:firstRowLastColumn="0" w:lastRowFirstColumn="0" w:lastRowLastColumn="0"/>
            <w:tcW w:w="4585" w:type="dxa"/>
          </w:tcPr>
          <w:p w14:paraId="109B618A" w14:textId="0B6C0269" w:rsidR="00425740" w:rsidRPr="008D3690" w:rsidRDefault="004673B3">
            <w:pPr>
              <w:ind w:left="-20" w:right="-20"/>
              <w:jc w:val="left"/>
              <w:rPr>
                <w:rFonts w:eastAsia="Calibri" w:cs="Calibri"/>
                <w:b w:val="0"/>
                <w:bCs w:val="0"/>
                <w:sz w:val="20"/>
                <w:szCs w:val="20"/>
              </w:rPr>
            </w:pPr>
            <w:r w:rsidRPr="6B800478">
              <w:rPr>
                <w:rFonts w:eastAsia="Calibri" w:cs="Calibri"/>
                <w:b w:val="0"/>
                <w:bCs w:val="0"/>
                <w:sz w:val="20"/>
                <w:szCs w:val="20"/>
              </w:rPr>
              <w:t>Number of tribal members who were able to shelter in place safety, communicate during emergencies, or shelter at an off-grid resiliency center.</w:t>
            </w:r>
            <w:r w:rsidR="00501884" w:rsidRPr="6B800478">
              <w:rPr>
                <w:rFonts w:eastAsia="Calibri" w:cs="Calibri"/>
                <w:b w:val="0"/>
                <w:bCs w:val="0"/>
                <w:sz w:val="20"/>
                <w:szCs w:val="20"/>
              </w:rPr>
              <w:t xml:space="preserve"> </w:t>
            </w:r>
            <w:r w:rsidR="00C642AA" w:rsidRPr="6B800478">
              <w:rPr>
                <w:rFonts w:eastAsia="Calibri" w:cs="Calibri"/>
                <w:b w:val="0"/>
                <w:bCs w:val="0"/>
                <w:sz w:val="20"/>
                <w:szCs w:val="20"/>
              </w:rPr>
              <w:t xml:space="preserve">Qualitative community </w:t>
            </w:r>
            <w:r w:rsidR="00927CE8" w:rsidRPr="6B800478">
              <w:rPr>
                <w:rFonts w:eastAsia="Calibri" w:cs="Calibri"/>
                <w:b w:val="0"/>
                <w:bCs w:val="0"/>
                <w:sz w:val="20"/>
                <w:szCs w:val="20"/>
              </w:rPr>
              <w:t>and m</w:t>
            </w:r>
            <w:r w:rsidR="00C642AA" w:rsidRPr="6B800478">
              <w:rPr>
                <w:rFonts w:eastAsia="Calibri" w:cs="Calibri"/>
                <w:b w:val="0"/>
                <w:bCs w:val="0"/>
                <w:sz w:val="20"/>
                <w:szCs w:val="20"/>
              </w:rPr>
              <w:t xml:space="preserve">ental health benefits measures. </w:t>
            </w:r>
          </w:p>
        </w:tc>
        <w:tc>
          <w:tcPr>
            <w:tcW w:w="5375" w:type="dxa"/>
          </w:tcPr>
          <w:p w14:paraId="45668074" w14:textId="16E66480" w:rsidR="00425740" w:rsidRPr="008D3690" w:rsidRDefault="00B7050B">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Better emergency shelters</w:t>
            </w:r>
            <w:r w:rsidR="002355D4" w:rsidRPr="008D3690">
              <w:rPr>
                <w:rFonts w:cs="Calibri"/>
                <w:color w:val="000000" w:themeColor="text1"/>
                <w:sz w:val="20"/>
                <w:szCs w:val="20"/>
              </w:rPr>
              <w:t xml:space="preserve">, communications during emergencies, and </w:t>
            </w:r>
            <w:r w:rsidR="00DC3B0B" w:rsidRPr="008D3690">
              <w:rPr>
                <w:rFonts w:cs="Calibri"/>
                <w:color w:val="000000" w:themeColor="text1"/>
                <w:sz w:val="20"/>
                <w:szCs w:val="20"/>
              </w:rPr>
              <w:t xml:space="preserve">greater safety and peace of mind for tribal members dealing with extreme events. </w:t>
            </w:r>
          </w:p>
        </w:tc>
      </w:tr>
      <w:tr w:rsidR="00425740" w:rsidRPr="008D3690" w14:paraId="1FCD3907" w14:textId="77777777" w:rsidTr="007357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5" w:type="dxa"/>
          </w:tcPr>
          <w:p w14:paraId="1AAE2C15" w14:textId="78373D8A" w:rsidR="00425740" w:rsidRPr="008D3690" w:rsidRDefault="00425740">
            <w:pPr>
              <w:ind w:left="-20" w:right="-20"/>
              <w:jc w:val="left"/>
              <w:rPr>
                <w:rFonts w:eastAsia="Calibri" w:cs="Calibri"/>
                <w:b w:val="0"/>
                <w:bCs w:val="0"/>
                <w:sz w:val="20"/>
                <w:szCs w:val="20"/>
              </w:rPr>
            </w:pPr>
            <w:r w:rsidRPr="6B800478">
              <w:rPr>
                <w:rFonts w:eastAsia="Calibri" w:cs="Calibri"/>
                <w:b w:val="0"/>
                <w:bCs w:val="0"/>
                <w:sz w:val="20"/>
                <w:szCs w:val="20"/>
              </w:rPr>
              <w:t xml:space="preserve">Outreach to seniors, elders, </w:t>
            </w:r>
            <w:r w:rsidR="000D2B30" w:rsidRPr="6B800478">
              <w:rPr>
                <w:rFonts w:eastAsia="Calibri" w:cs="Calibri"/>
                <w:b w:val="0"/>
                <w:bCs w:val="0"/>
                <w:sz w:val="20"/>
                <w:szCs w:val="20"/>
              </w:rPr>
              <w:t xml:space="preserve">and residents about the transformative power of distributed energy. </w:t>
            </w:r>
            <w:r w:rsidRPr="6B800478">
              <w:rPr>
                <w:rFonts w:eastAsia="Calibri" w:cs="Calibri"/>
                <w:b w:val="0"/>
                <w:bCs w:val="0"/>
                <w:sz w:val="20"/>
                <w:szCs w:val="20"/>
              </w:rPr>
              <w:t xml:space="preserve">Number of public outreach events. Number of people </w:t>
            </w:r>
            <w:r w:rsidR="0024273F" w:rsidRPr="6B800478">
              <w:rPr>
                <w:rFonts w:eastAsia="Calibri" w:cs="Calibri"/>
                <w:b w:val="0"/>
                <w:bCs w:val="0"/>
                <w:sz w:val="20"/>
                <w:szCs w:val="20"/>
              </w:rPr>
              <w:t xml:space="preserve">reached. </w:t>
            </w:r>
            <w:r w:rsidRPr="6B800478">
              <w:rPr>
                <w:rFonts w:eastAsia="Calibri" w:cs="Calibri"/>
                <w:b w:val="0"/>
                <w:bCs w:val="0"/>
                <w:sz w:val="20"/>
                <w:szCs w:val="20"/>
              </w:rPr>
              <w:t xml:space="preserve"> </w:t>
            </w:r>
          </w:p>
        </w:tc>
        <w:tc>
          <w:tcPr>
            <w:tcW w:w="5375" w:type="dxa"/>
          </w:tcPr>
          <w:p w14:paraId="2BE58933" w14:textId="611D3EA4" w:rsidR="00425740" w:rsidRPr="008D3690" w:rsidRDefault="00425740" w:rsidP="00205531">
            <w:pPr>
              <w:ind w:right="-2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Increase awareness, capacity, and action to</w:t>
            </w:r>
            <w:r w:rsidR="000D2B30" w:rsidRPr="008D3690">
              <w:rPr>
                <w:rFonts w:eastAsia="Calibri" w:cs="Calibri"/>
                <w:sz w:val="20"/>
                <w:szCs w:val="20"/>
              </w:rPr>
              <w:t xml:space="preserve"> utilize </w:t>
            </w:r>
            <w:r w:rsidR="00793120" w:rsidRPr="008D3690">
              <w:rPr>
                <w:rFonts w:eastAsia="Calibri" w:cs="Calibri"/>
                <w:sz w:val="20"/>
                <w:szCs w:val="20"/>
              </w:rPr>
              <w:t xml:space="preserve">solar to power residences, medical equipment, and evacuation centers </w:t>
            </w:r>
            <w:r w:rsidR="00F2509B" w:rsidRPr="008D3690">
              <w:rPr>
                <w:rFonts w:eastAsia="Calibri" w:cs="Calibri"/>
                <w:sz w:val="20"/>
                <w:szCs w:val="20"/>
              </w:rPr>
              <w:t>off-grid during emergencies</w:t>
            </w:r>
            <w:r w:rsidRPr="008D3690">
              <w:rPr>
                <w:rFonts w:eastAsia="Calibri" w:cs="Calibri"/>
                <w:sz w:val="20"/>
                <w:szCs w:val="20"/>
              </w:rPr>
              <w:t>.</w:t>
            </w:r>
            <w:r w:rsidR="00383ABE" w:rsidRPr="008D3690">
              <w:rPr>
                <w:rFonts w:eastAsia="Calibri" w:cs="Calibri"/>
                <w:sz w:val="20"/>
                <w:szCs w:val="20"/>
              </w:rPr>
              <w:t xml:space="preserve"> </w:t>
            </w:r>
          </w:p>
        </w:tc>
      </w:tr>
      <w:tr w:rsidR="00425740" w:rsidRPr="008D3690" w14:paraId="7927C073" w14:textId="77777777" w:rsidTr="00735799">
        <w:trPr>
          <w:trHeight w:val="300"/>
        </w:trPr>
        <w:tc>
          <w:tcPr>
            <w:cnfStyle w:val="001000000000" w:firstRow="0" w:lastRow="0" w:firstColumn="1" w:lastColumn="0" w:oddVBand="0" w:evenVBand="0" w:oddHBand="0" w:evenHBand="0" w:firstRowFirstColumn="0" w:firstRowLastColumn="0" w:lastRowFirstColumn="0" w:lastRowLastColumn="0"/>
            <w:tcW w:w="4585" w:type="dxa"/>
          </w:tcPr>
          <w:p w14:paraId="1F1190AB" w14:textId="432F148A" w:rsidR="00425740" w:rsidRPr="008D3690" w:rsidRDefault="006A527B">
            <w:pPr>
              <w:ind w:left="-20" w:right="-20"/>
              <w:jc w:val="left"/>
              <w:rPr>
                <w:rFonts w:eastAsia="Calibri" w:cs="Calibri"/>
                <w:b w:val="0"/>
                <w:bCs w:val="0"/>
                <w:sz w:val="20"/>
                <w:szCs w:val="20"/>
              </w:rPr>
            </w:pPr>
            <w:r w:rsidRPr="269F7C49">
              <w:rPr>
                <w:rFonts w:eastAsia="Calibri" w:cs="Calibri"/>
                <w:b w:val="0"/>
                <w:bCs w:val="0"/>
                <w:sz w:val="20"/>
                <w:szCs w:val="20"/>
              </w:rPr>
              <w:t>Number of high-paying green energy jobs</w:t>
            </w:r>
            <w:r w:rsidR="00DF2A27" w:rsidRPr="269F7C49">
              <w:rPr>
                <w:rFonts w:eastAsia="Calibri" w:cs="Calibri"/>
                <w:b w:val="0"/>
                <w:bCs w:val="0"/>
                <w:sz w:val="20"/>
                <w:szCs w:val="20"/>
              </w:rPr>
              <w:t xml:space="preserve">. Average wages of those staff and annual incomes. Economic indicators </w:t>
            </w:r>
            <w:r w:rsidR="00927CE8" w:rsidRPr="269F7C49">
              <w:rPr>
                <w:rFonts w:eastAsia="Calibri" w:cs="Calibri"/>
                <w:b w:val="0"/>
                <w:bCs w:val="0"/>
                <w:sz w:val="20"/>
                <w:szCs w:val="20"/>
              </w:rPr>
              <w:t>i</w:t>
            </w:r>
            <w:r w:rsidR="00DF2A27" w:rsidRPr="269F7C49">
              <w:rPr>
                <w:rFonts w:eastAsia="Calibri" w:cs="Calibri"/>
                <w:b w:val="0"/>
                <w:bCs w:val="0"/>
                <w:sz w:val="20"/>
                <w:szCs w:val="20"/>
              </w:rPr>
              <w:t>n area.</w:t>
            </w:r>
          </w:p>
        </w:tc>
        <w:tc>
          <w:tcPr>
            <w:tcW w:w="5375" w:type="dxa"/>
          </w:tcPr>
          <w:p w14:paraId="7FE7C2C3" w14:textId="2D8731A9" w:rsidR="00425740" w:rsidRPr="008D3690" w:rsidRDefault="002B2D04">
            <w:pPr>
              <w:ind w:left="-20" w:right="-2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Local workforce</w:t>
            </w:r>
            <w:r w:rsidR="00676DB6" w:rsidRPr="008D3690">
              <w:rPr>
                <w:rFonts w:eastAsia="Calibri" w:cs="Calibri"/>
                <w:sz w:val="20"/>
                <w:szCs w:val="20"/>
              </w:rPr>
              <w:t xml:space="preserve"> capable of</w:t>
            </w:r>
            <w:r w:rsidR="004C4E53" w:rsidRPr="008D3690">
              <w:rPr>
                <w:rFonts w:eastAsia="Calibri" w:cs="Calibri"/>
                <w:sz w:val="20"/>
                <w:szCs w:val="20"/>
              </w:rPr>
              <w:t xml:space="preserve"> meeting the demand needed to speed to t</w:t>
            </w:r>
            <w:r w:rsidR="00676DB6" w:rsidRPr="008D3690">
              <w:rPr>
                <w:rFonts w:eastAsia="Calibri" w:cs="Calibri"/>
                <w:sz w:val="20"/>
                <w:szCs w:val="20"/>
              </w:rPr>
              <w:t>he adoption of solar energy</w:t>
            </w:r>
            <w:r w:rsidR="00D1772E" w:rsidRPr="008D3690">
              <w:rPr>
                <w:rFonts w:eastAsia="Calibri" w:cs="Calibri"/>
                <w:sz w:val="20"/>
                <w:szCs w:val="20"/>
              </w:rPr>
              <w:t>. Higher incomes a</w:t>
            </w:r>
            <w:r w:rsidR="00972B8D" w:rsidRPr="008D3690">
              <w:rPr>
                <w:rFonts w:eastAsia="Calibri" w:cs="Calibri"/>
                <w:sz w:val="20"/>
                <w:szCs w:val="20"/>
              </w:rPr>
              <w:t>nd</w:t>
            </w:r>
            <w:r w:rsidR="00D1772E" w:rsidRPr="008D3690">
              <w:rPr>
                <w:rFonts w:eastAsia="Calibri" w:cs="Calibri"/>
                <w:sz w:val="20"/>
                <w:szCs w:val="20"/>
              </w:rPr>
              <w:t xml:space="preserve"> standards of living in the community. </w:t>
            </w:r>
          </w:p>
        </w:tc>
      </w:tr>
      <w:tr w:rsidR="00425740" w:rsidRPr="008D3690" w14:paraId="78D11AC2" w14:textId="77777777" w:rsidTr="0073579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5" w:type="dxa"/>
          </w:tcPr>
          <w:p w14:paraId="050F07AC" w14:textId="4A0DF36D" w:rsidR="00425740" w:rsidRPr="008D3690" w:rsidRDefault="00BA56E5">
            <w:pPr>
              <w:ind w:left="-20" w:right="-20"/>
              <w:jc w:val="left"/>
              <w:rPr>
                <w:rFonts w:eastAsia="Calibri" w:cs="Calibri"/>
                <w:b w:val="0"/>
                <w:bCs w:val="0"/>
                <w:sz w:val="20"/>
                <w:szCs w:val="20"/>
              </w:rPr>
            </w:pPr>
            <w:r w:rsidRPr="6B800478">
              <w:rPr>
                <w:rFonts w:eastAsia="Calibri" w:cs="Calibri"/>
                <w:b w:val="0"/>
                <w:bCs w:val="0"/>
                <w:sz w:val="20"/>
                <w:szCs w:val="20"/>
              </w:rPr>
              <w:lastRenderedPageBreak/>
              <w:t>Full time dedicated staff to build capacity</w:t>
            </w:r>
            <w:r w:rsidR="00F5471A" w:rsidRPr="6B800478">
              <w:rPr>
                <w:rFonts w:eastAsia="Calibri" w:cs="Calibri"/>
                <w:b w:val="0"/>
                <w:bCs w:val="0"/>
                <w:sz w:val="20"/>
                <w:szCs w:val="20"/>
              </w:rPr>
              <w:t xml:space="preserve">. Number of projects completed, trainings attended, </w:t>
            </w:r>
            <w:r w:rsidR="008F1787" w:rsidRPr="6B800478">
              <w:rPr>
                <w:rFonts w:eastAsia="Calibri" w:cs="Calibri"/>
                <w:b w:val="0"/>
                <w:bCs w:val="0"/>
                <w:sz w:val="20"/>
                <w:szCs w:val="20"/>
              </w:rPr>
              <w:t xml:space="preserve">and </w:t>
            </w:r>
            <w:r w:rsidR="000C2C8C" w:rsidRPr="6B800478">
              <w:rPr>
                <w:rFonts w:eastAsia="Calibri" w:cs="Calibri"/>
                <w:b w:val="0"/>
                <w:bCs w:val="0"/>
                <w:sz w:val="20"/>
                <w:szCs w:val="20"/>
              </w:rPr>
              <w:t>completion of steps towards a tribally owned solar enterprise with a virtual power plant</w:t>
            </w:r>
            <w:r w:rsidR="00100BE4" w:rsidRPr="6B800478">
              <w:rPr>
                <w:rFonts w:eastAsia="Calibri" w:cs="Calibri"/>
                <w:b w:val="0"/>
                <w:bCs w:val="0"/>
                <w:sz w:val="20"/>
                <w:szCs w:val="20"/>
              </w:rPr>
              <w:t xml:space="preserve">. Total emissions offset from added capacity. </w:t>
            </w:r>
          </w:p>
        </w:tc>
        <w:tc>
          <w:tcPr>
            <w:tcW w:w="5375" w:type="dxa"/>
          </w:tcPr>
          <w:p w14:paraId="2CA609C2" w14:textId="611D3EA4" w:rsidR="00425740" w:rsidRPr="008D3690" w:rsidRDefault="00880B1D">
            <w:pPr>
              <w:ind w:left="-20" w:right="-2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 xml:space="preserve">Progress </w:t>
            </w:r>
            <w:r w:rsidR="00FE60E6" w:rsidRPr="008D3690">
              <w:rPr>
                <w:rFonts w:eastAsia="Calibri" w:cs="Calibri"/>
                <w:sz w:val="20"/>
                <w:szCs w:val="20"/>
              </w:rPr>
              <w:t xml:space="preserve">and concrete steps completed towards the vision of </w:t>
            </w:r>
            <w:r w:rsidR="00B67B8A" w:rsidRPr="008D3690">
              <w:rPr>
                <w:rFonts w:eastAsia="Calibri" w:cs="Calibri"/>
                <w:sz w:val="20"/>
                <w:szCs w:val="20"/>
              </w:rPr>
              <w:t>tribe-to-tribe</w:t>
            </w:r>
            <w:r w:rsidR="00FE60E6" w:rsidRPr="008D3690">
              <w:rPr>
                <w:rFonts w:eastAsia="Calibri" w:cs="Calibri"/>
                <w:sz w:val="20"/>
                <w:szCs w:val="20"/>
              </w:rPr>
              <w:t xml:space="preserve"> virtual power plant and solar initiative. </w:t>
            </w:r>
            <w:r w:rsidR="00242607" w:rsidRPr="008D3690">
              <w:rPr>
                <w:rFonts w:eastAsia="Calibri" w:cs="Calibri"/>
                <w:sz w:val="20"/>
                <w:szCs w:val="20"/>
              </w:rPr>
              <w:t>Better educated workforce</w:t>
            </w:r>
            <w:r w:rsidR="00D42C53" w:rsidRPr="008D3690">
              <w:rPr>
                <w:rFonts w:eastAsia="Calibri" w:cs="Calibri"/>
                <w:sz w:val="20"/>
                <w:szCs w:val="20"/>
              </w:rPr>
              <w:t>. Stable long-term staff building expertise</w:t>
            </w:r>
            <w:r w:rsidR="003712C8" w:rsidRPr="008D3690">
              <w:rPr>
                <w:rFonts w:eastAsia="Calibri" w:cs="Calibri"/>
                <w:sz w:val="20"/>
                <w:szCs w:val="20"/>
              </w:rPr>
              <w:t xml:space="preserve">, skills, and networks within the tribal climate change </w:t>
            </w:r>
            <w:r w:rsidR="00E93EA5" w:rsidRPr="008D3690">
              <w:rPr>
                <w:rFonts w:eastAsia="Calibri" w:cs="Calibri"/>
                <w:sz w:val="20"/>
                <w:szCs w:val="20"/>
              </w:rPr>
              <w:t>networks and Indian energy networks.</w:t>
            </w:r>
          </w:p>
        </w:tc>
      </w:tr>
      <w:tr w:rsidR="00425740" w:rsidRPr="008D3690" w14:paraId="31D60D05" w14:textId="77777777" w:rsidTr="00735799">
        <w:trPr>
          <w:trHeight w:val="300"/>
        </w:trPr>
        <w:tc>
          <w:tcPr>
            <w:cnfStyle w:val="001000000000" w:firstRow="0" w:lastRow="0" w:firstColumn="1" w:lastColumn="0" w:oddVBand="0" w:evenVBand="0" w:oddHBand="0" w:evenHBand="0" w:firstRowFirstColumn="0" w:firstRowLastColumn="0" w:lastRowFirstColumn="0" w:lastRowLastColumn="0"/>
            <w:tcW w:w="4585" w:type="dxa"/>
          </w:tcPr>
          <w:p w14:paraId="08FC8907" w14:textId="3B6F1AD8" w:rsidR="00425740" w:rsidRPr="008D3690" w:rsidRDefault="004C2D93">
            <w:pPr>
              <w:ind w:left="-20" w:right="-20"/>
              <w:jc w:val="left"/>
              <w:rPr>
                <w:rFonts w:eastAsia="Calibri" w:cs="Calibri"/>
                <w:b w:val="0"/>
                <w:bCs w:val="0"/>
                <w:sz w:val="20"/>
                <w:szCs w:val="20"/>
              </w:rPr>
            </w:pPr>
            <w:r w:rsidRPr="6B800478">
              <w:rPr>
                <w:rFonts w:eastAsia="Calibri" w:cs="Calibri"/>
                <w:b w:val="0"/>
                <w:bCs w:val="0"/>
                <w:sz w:val="20"/>
                <w:szCs w:val="20"/>
              </w:rPr>
              <w:t>Number of batteries installed</w:t>
            </w:r>
            <w:r w:rsidR="00100BE4" w:rsidRPr="6B800478">
              <w:rPr>
                <w:rFonts w:eastAsia="Calibri" w:cs="Calibri"/>
                <w:b w:val="0"/>
                <w:bCs w:val="0"/>
                <w:sz w:val="20"/>
                <w:szCs w:val="20"/>
              </w:rPr>
              <w:t>. Number of homes with internet service at home</w:t>
            </w:r>
            <w:r w:rsidR="005361D5" w:rsidRPr="6B800478">
              <w:rPr>
                <w:rFonts w:eastAsia="Calibri" w:cs="Calibri"/>
                <w:b w:val="0"/>
                <w:bCs w:val="0"/>
                <w:sz w:val="20"/>
                <w:szCs w:val="20"/>
              </w:rPr>
              <w:t>. MtCOe2 offset</w:t>
            </w:r>
            <w:r w:rsidR="00100BE4" w:rsidRPr="6B800478">
              <w:rPr>
                <w:rFonts w:eastAsia="Calibri" w:cs="Calibri"/>
                <w:b w:val="0"/>
                <w:bCs w:val="0"/>
                <w:sz w:val="20"/>
                <w:szCs w:val="20"/>
              </w:rPr>
              <w:t xml:space="preserve">. </w:t>
            </w:r>
            <w:r w:rsidR="004602F4" w:rsidRPr="6B800478">
              <w:rPr>
                <w:rFonts w:eastAsia="Calibri" w:cs="Calibri"/>
                <w:b w:val="0"/>
                <w:bCs w:val="0"/>
                <w:sz w:val="20"/>
                <w:szCs w:val="20"/>
              </w:rPr>
              <w:t xml:space="preserve">Cost savings to homeowners and tribe.   </w:t>
            </w:r>
          </w:p>
        </w:tc>
        <w:tc>
          <w:tcPr>
            <w:tcW w:w="5375" w:type="dxa"/>
          </w:tcPr>
          <w:p w14:paraId="5B219175" w14:textId="1E17AAF2" w:rsidR="00425740" w:rsidRPr="008D3690" w:rsidRDefault="00E5276A">
            <w:pPr>
              <w:ind w:left="-20" w:right="-2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 xml:space="preserve">Batteries that can be used to create a virtual power plant for emergency management. </w:t>
            </w:r>
          </w:p>
        </w:tc>
      </w:tr>
    </w:tbl>
    <w:p w14:paraId="57F75DFE" w14:textId="1B73B8D5" w:rsidR="005C5E86" w:rsidRDefault="005C5E86" w:rsidP="00AF00F5">
      <w:pPr>
        <w:rPr>
          <w:i/>
          <w:iCs/>
        </w:rPr>
      </w:pPr>
    </w:p>
    <w:tbl>
      <w:tblPr>
        <w:tblStyle w:val="GridTable4-Accent4"/>
        <w:tblW w:w="9960" w:type="dxa"/>
        <w:tblLayout w:type="fixed"/>
        <w:tblLook w:val="04A0" w:firstRow="1" w:lastRow="0" w:firstColumn="1" w:lastColumn="0" w:noHBand="0" w:noVBand="1"/>
      </w:tblPr>
      <w:tblGrid>
        <w:gridCol w:w="4585"/>
        <w:gridCol w:w="5375"/>
      </w:tblGrid>
      <w:tr w:rsidR="00933469" w:rsidRPr="008D3690" w14:paraId="76541D9F"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960" w:type="dxa"/>
            <w:gridSpan w:val="2"/>
          </w:tcPr>
          <w:p w14:paraId="3344ED65" w14:textId="611D3EA4" w:rsidR="00933469" w:rsidRPr="008D3690" w:rsidRDefault="00933469">
            <w:pPr>
              <w:ind w:left="-20" w:right="-20"/>
              <w:jc w:val="center"/>
              <w:rPr>
                <w:rFonts w:eastAsia="Calibri" w:cs="Calibri"/>
                <w:color w:val="auto"/>
                <w:sz w:val="20"/>
                <w:szCs w:val="20"/>
              </w:rPr>
            </w:pPr>
            <w:r w:rsidRPr="6B800478">
              <w:rPr>
                <w:rFonts w:eastAsia="Calibri" w:cs="Calibri"/>
                <w:color w:val="auto"/>
                <w:sz w:val="20"/>
                <w:szCs w:val="20"/>
              </w:rPr>
              <w:t>Measure 3: Anticipated Outputs and Outcomes (GHG &amp; Co-Benefits)</w:t>
            </w:r>
          </w:p>
        </w:tc>
      </w:tr>
      <w:tr w:rsidR="00933469" w:rsidRPr="008D3690" w14:paraId="59F37CE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5" w:type="dxa"/>
          </w:tcPr>
          <w:p w14:paraId="1401461D" w14:textId="4EE265F8" w:rsidR="00933469" w:rsidRPr="008D3690" w:rsidRDefault="00933469">
            <w:pPr>
              <w:ind w:left="-20" w:right="-20"/>
              <w:jc w:val="left"/>
              <w:rPr>
                <w:rFonts w:eastAsia="Calibri" w:cs="Calibri"/>
                <w:b w:val="0"/>
                <w:bCs w:val="0"/>
                <w:sz w:val="20"/>
                <w:szCs w:val="20"/>
              </w:rPr>
            </w:pPr>
            <w:r w:rsidRPr="269F7C49">
              <w:rPr>
                <w:rFonts w:eastAsia="Calibri" w:cs="Calibri"/>
                <w:b w:val="0"/>
                <w:bCs w:val="0"/>
                <w:sz w:val="20"/>
                <w:szCs w:val="20"/>
              </w:rPr>
              <w:t>Outputs</w:t>
            </w:r>
          </w:p>
        </w:tc>
        <w:tc>
          <w:tcPr>
            <w:tcW w:w="5375" w:type="dxa"/>
          </w:tcPr>
          <w:p w14:paraId="0FEB8900" w14:textId="498FD8CA" w:rsidR="00933469" w:rsidRPr="008D3690" w:rsidRDefault="00933469">
            <w:pPr>
              <w:ind w:left="-20" w:right="-2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Outcomes</w:t>
            </w:r>
          </w:p>
        </w:tc>
      </w:tr>
      <w:tr w:rsidR="00933469" w:rsidRPr="008D3690" w14:paraId="153261F3" w14:textId="77777777">
        <w:trPr>
          <w:trHeight w:val="300"/>
        </w:trPr>
        <w:tc>
          <w:tcPr>
            <w:cnfStyle w:val="001000000000" w:firstRow="0" w:lastRow="0" w:firstColumn="1" w:lastColumn="0" w:oddVBand="0" w:evenVBand="0" w:oddHBand="0" w:evenHBand="0" w:firstRowFirstColumn="0" w:firstRowLastColumn="0" w:lastRowFirstColumn="0" w:lastRowLastColumn="0"/>
            <w:tcW w:w="4585" w:type="dxa"/>
          </w:tcPr>
          <w:p w14:paraId="6D0B4A5C" w14:textId="56A06F8A" w:rsidR="00933469" w:rsidRPr="008D3690" w:rsidRDefault="00933469">
            <w:pPr>
              <w:ind w:left="-20" w:right="-20"/>
              <w:jc w:val="left"/>
              <w:rPr>
                <w:rFonts w:eastAsia="Calibri" w:cs="Calibri"/>
                <w:b w:val="0"/>
                <w:bCs w:val="0"/>
                <w:sz w:val="20"/>
                <w:szCs w:val="20"/>
              </w:rPr>
            </w:pPr>
            <w:r w:rsidRPr="269F7C49">
              <w:rPr>
                <w:rFonts w:eastAsia="Calibri" w:cs="Calibri"/>
                <w:b w:val="0"/>
                <w:bCs w:val="0"/>
                <w:sz w:val="20"/>
                <w:szCs w:val="20"/>
              </w:rPr>
              <w:t xml:space="preserve">EPA Quarterly and Final Reports </w:t>
            </w:r>
          </w:p>
        </w:tc>
        <w:tc>
          <w:tcPr>
            <w:tcW w:w="5375" w:type="dxa"/>
          </w:tcPr>
          <w:p w14:paraId="65309E36" w14:textId="553BD382" w:rsidR="00933469" w:rsidRPr="008D3690" w:rsidRDefault="00933469">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Documentation of GHG reductions and community engagement during project and at completion.</w:t>
            </w:r>
          </w:p>
        </w:tc>
      </w:tr>
      <w:tr w:rsidR="00933469" w:rsidRPr="008D3690" w14:paraId="73A73545"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5" w:type="dxa"/>
          </w:tcPr>
          <w:p w14:paraId="6C1682D3" w14:textId="4CF3B56E" w:rsidR="00933469" w:rsidRPr="008D3690" w:rsidRDefault="00AE531C">
            <w:pPr>
              <w:autoSpaceDE w:val="0"/>
              <w:autoSpaceDN w:val="0"/>
              <w:adjustRightInd w:val="0"/>
              <w:jc w:val="left"/>
              <w:rPr>
                <w:rFonts w:eastAsia="Calibri" w:cs="Calibri"/>
                <w:sz w:val="20"/>
                <w:szCs w:val="20"/>
              </w:rPr>
            </w:pPr>
            <w:r w:rsidRPr="269F7C49">
              <w:rPr>
                <w:rFonts w:eastAsia="Calibri" w:cs="Calibri"/>
                <w:b w:val="0"/>
                <w:bCs w:val="0"/>
                <w:sz w:val="20"/>
                <w:szCs w:val="20"/>
              </w:rPr>
              <w:t>Number of EV Charging Stations Installed</w:t>
            </w:r>
          </w:p>
          <w:p w14:paraId="48E46312" w14:textId="028C5CDC" w:rsidR="00307906" w:rsidRPr="008D3690" w:rsidRDefault="00307906">
            <w:pPr>
              <w:autoSpaceDE w:val="0"/>
              <w:autoSpaceDN w:val="0"/>
              <w:adjustRightInd w:val="0"/>
              <w:jc w:val="left"/>
              <w:rPr>
                <w:rFonts w:cs="Calibri"/>
                <w:b w:val="0"/>
                <w:bCs w:val="0"/>
                <w:color w:val="000000"/>
                <w:sz w:val="20"/>
                <w:szCs w:val="20"/>
              </w:rPr>
            </w:pPr>
            <w:r w:rsidRPr="6B800478">
              <w:rPr>
                <w:rFonts w:eastAsia="Calibri" w:cs="Calibri"/>
                <w:b w:val="0"/>
                <w:bCs w:val="0"/>
                <w:sz w:val="20"/>
                <w:szCs w:val="20"/>
              </w:rPr>
              <w:t xml:space="preserve">And number of charges completed at each station. Number of </w:t>
            </w:r>
            <w:r w:rsidR="002979E2" w:rsidRPr="6B800478">
              <w:rPr>
                <w:rFonts w:eastAsia="Calibri" w:cs="Calibri"/>
                <w:b w:val="0"/>
                <w:bCs w:val="0"/>
                <w:sz w:val="20"/>
                <w:szCs w:val="20"/>
              </w:rPr>
              <w:t xml:space="preserve">kg of GHG pollution offset via EV car charging. </w:t>
            </w:r>
            <w:r w:rsidR="00F83A0A" w:rsidRPr="6B800478">
              <w:rPr>
                <w:rFonts w:eastAsia="Calibri" w:cs="Calibri"/>
                <w:b w:val="0"/>
                <w:bCs w:val="0"/>
                <w:sz w:val="20"/>
                <w:szCs w:val="20"/>
              </w:rPr>
              <w:t>Reductions in tailpipe emission co-pollutants.</w:t>
            </w:r>
            <w:r w:rsidR="000C5E9F" w:rsidRPr="6B800478">
              <w:rPr>
                <w:rFonts w:eastAsia="Calibri" w:cs="Calibri"/>
                <w:b w:val="0"/>
                <w:bCs w:val="0"/>
                <w:sz w:val="20"/>
                <w:szCs w:val="20"/>
              </w:rPr>
              <w:t xml:space="preserve"> </w:t>
            </w:r>
            <w:r w:rsidR="00FE3A9D" w:rsidRPr="6B800478">
              <w:rPr>
                <w:rFonts w:eastAsia="Calibri" w:cs="Calibri"/>
                <w:b w:val="0"/>
                <w:bCs w:val="0"/>
                <w:sz w:val="20"/>
                <w:szCs w:val="20"/>
              </w:rPr>
              <w:t>MTCO2e reductions.</w:t>
            </w:r>
          </w:p>
        </w:tc>
        <w:tc>
          <w:tcPr>
            <w:tcW w:w="5375" w:type="dxa"/>
          </w:tcPr>
          <w:p w14:paraId="452553F5" w14:textId="40FB2BE0" w:rsidR="00AE531C" w:rsidRPr="008D3690" w:rsidRDefault="00AE531C" w:rsidP="00AE531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 xml:space="preserve">Reduction in cumulative metric tons of GHG emissions: </w:t>
            </w:r>
          </w:p>
          <w:p w14:paraId="4412A9D5" w14:textId="7806E6C9" w:rsidR="00AE531C" w:rsidRPr="008D3690" w:rsidRDefault="00AE531C" w:rsidP="00AE531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sz w:val="20"/>
                <w:szCs w:val="20"/>
              </w:rPr>
            </w:pPr>
            <w:r w:rsidRPr="008D3690">
              <w:rPr>
                <w:rFonts w:cs="Calibri"/>
                <w:color w:val="000000" w:themeColor="text1"/>
                <w:sz w:val="20"/>
                <w:szCs w:val="20"/>
              </w:rPr>
              <w:t xml:space="preserve">From 2025 through calendar year 2030: </w:t>
            </w:r>
            <w:r w:rsidR="00A561A9" w:rsidRPr="008D3690">
              <w:rPr>
                <w:rFonts w:cs="Calibri"/>
                <w:color w:val="000000" w:themeColor="text1"/>
                <w:sz w:val="20"/>
                <w:szCs w:val="20"/>
              </w:rPr>
              <w:t>342</w:t>
            </w:r>
          </w:p>
          <w:p w14:paraId="13912603" w14:textId="09355E42" w:rsidR="00933469" w:rsidRPr="008D3690" w:rsidRDefault="00AE531C" w:rsidP="00AE531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r w:rsidRPr="008D3690">
              <w:rPr>
                <w:rFonts w:cs="Calibri"/>
                <w:color w:val="000000" w:themeColor="text1"/>
                <w:sz w:val="20"/>
                <w:szCs w:val="20"/>
              </w:rPr>
              <w:t xml:space="preserve">From 2025 through calendar year 2050: </w:t>
            </w:r>
            <w:r w:rsidR="00A561A9" w:rsidRPr="008D3690">
              <w:rPr>
                <w:rFonts w:cs="Calibri"/>
                <w:color w:val="000000" w:themeColor="text1"/>
                <w:sz w:val="20"/>
                <w:szCs w:val="20"/>
              </w:rPr>
              <w:t>7,184</w:t>
            </w:r>
          </w:p>
          <w:p w14:paraId="2D6190F9" w14:textId="0C860124" w:rsidR="00F21763" w:rsidRPr="008D3690" w:rsidRDefault="00F21763" w:rsidP="00AE531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Calibri"/>
                <w:color w:val="000000" w:themeColor="text1"/>
                <w:sz w:val="20"/>
                <w:szCs w:val="20"/>
              </w:rPr>
            </w:pPr>
            <w:r w:rsidRPr="008D3690">
              <w:rPr>
                <w:rFonts w:cs="Calibri"/>
                <w:color w:val="000000" w:themeColor="text1"/>
                <w:sz w:val="20"/>
                <w:szCs w:val="20"/>
              </w:rPr>
              <w:t>Reductions in co-pollutants</w:t>
            </w:r>
          </w:p>
          <w:p w14:paraId="7CB9816D" w14:textId="1789C1E1" w:rsidR="00DD78DD" w:rsidRPr="008D3690" w:rsidRDefault="00DD78DD" w:rsidP="00AE531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p>
        </w:tc>
      </w:tr>
      <w:tr w:rsidR="00933469" w:rsidRPr="008D3690" w14:paraId="126A5001" w14:textId="77777777">
        <w:trPr>
          <w:trHeight w:val="300"/>
        </w:trPr>
        <w:tc>
          <w:tcPr>
            <w:cnfStyle w:val="001000000000" w:firstRow="0" w:lastRow="0" w:firstColumn="1" w:lastColumn="0" w:oddVBand="0" w:evenVBand="0" w:oddHBand="0" w:evenHBand="0" w:firstRowFirstColumn="0" w:firstRowLastColumn="0" w:lastRowFirstColumn="0" w:lastRowLastColumn="0"/>
            <w:tcW w:w="4585" w:type="dxa"/>
          </w:tcPr>
          <w:p w14:paraId="70B38FE0" w14:textId="611D3EA4" w:rsidR="00933469" w:rsidRPr="008D3690" w:rsidRDefault="00AE531C">
            <w:pPr>
              <w:ind w:left="-20" w:right="-20"/>
              <w:jc w:val="left"/>
              <w:rPr>
                <w:rFonts w:eastAsia="Calibri" w:cs="Calibri"/>
                <w:b w:val="0"/>
                <w:bCs w:val="0"/>
                <w:sz w:val="20"/>
                <w:szCs w:val="20"/>
              </w:rPr>
            </w:pPr>
            <w:r w:rsidRPr="6B800478">
              <w:rPr>
                <w:rFonts w:eastAsia="Calibri" w:cs="Calibri"/>
                <w:b w:val="0"/>
                <w:bCs w:val="0"/>
                <w:sz w:val="20"/>
                <w:szCs w:val="20"/>
              </w:rPr>
              <w:t xml:space="preserve">Number of emergency personnel/first responders and fire fighters trained to </w:t>
            </w:r>
            <w:r w:rsidR="00307906" w:rsidRPr="6B800478">
              <w:rPr>
                <w:rFonts w:eastAsia="Calibri" w:cs="Calibri"/>
                <w:b w:val="0"/>
                <w:bCs w:val="0"/>
                <w:sz w:val="20"/>
                <w:szCs w:val="20"/>
              </w:rPr>
              <w:t>manage high voltage incidents with cars and chargers</w:t>
            </w:r>
            <w:r w:rsidRPr="6B800478">
              <w:rPr>
                <w:rFonts w:eastAsia="Calibri" w:cs="Calibri"/>
                <w:b w:val="0"/>
                <w:bCs w:val="0"/>
                <w:sz w:val="20"/>
                <w:szCs w:val="20"/>
              </w:rPr>
              <w:t xml:space="preserve"> </w:t>
            </w:r>
          </w:p>
        </w:tc>
        <w:tc>
          <w:tcPr>
            <w:tcW w:w="5375" w:type="dxa"/>
          </w:tcPr>
          <w:p w14:paraId="1FF1983E" w14:textId="6ECDCDE2" w:rsidR="00933469" w:rsidRPr="008D3690" w:rsidRDefault="00437D12">
            <w:pPr>
              <w:ind w:right="-2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 xml:space="preserve">Emergency management personnel trained to </w:t>
            </w:r>
            <w:r w:rsidR="006F2D9D" w:rsidRPr="008D3690">
              <w:rPr>
                <w:rFonts w:eastAsia="Calibri" w:cs="Calibri"/>
                <w:sz w:val="20"/>
                <w:szCs w:val="20"/>
              </w:rPr>
              <w:t xml:space="preserve">respond to electrical incidents with electric cars and chargers. </w:t>
            </w:r>
            <w:r w:rsidR="0064761A" w:rsidRPr="008D3690">
              <w:rPr>
                <w:rFonts w:eastAsia="Calibri" w:cs="Calibri"/>
                <w:sz w:val="20"/>
                <w:szCs w:val="20"/>
              </w:rPr>
              <w:t xml:space="preserve">Better preparedness for the expansion of EV charging. </w:t>
            </w:r>
          </w:p>
        </w:tc>
      </w:tr>
      <w:tr w:rsidR="00933469" w:rsidRPr="008D3690" w14:paraId="64FF25FB" w14:textId="7777777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85" w:type="dxa"/>
          </w:tcPr>
          <w:p w14:paraId="46AE9AD4" w14:textId="760EC117" w:rsidR="00933469" w:rsidRPr="008D3690" w:rsidRDefault="006D4E4D">
            <w:pPr>
              <w:ind w:left="-20" w:right="-20"/>
              <w:jc w:val="left"/>
              <w:rPr>
                <w:rFonts w:eastAsia="Calibri" w:cs="Calibri"/>
                <w:b w:val="0"/>
                <w:bCs w:val="0"/>
                <w:sz w:val="20"/>
                <w:szCs w:val="20"/>
              </w:rPr>
            </w:pPr>
            <w:r w:rsidRPr="6B800478">
              <w:rPr>
                <w:rFonts w:eastAsia="Calibri" w:cs="Calibri"/>
                <w:b w:val="0"/>
                <w:bCs w:val="0"/>
                <w:sz w:val="20"/>
                <w:szCs w:val="20"/>
              </w:rPr>
              <w:t>Survey results regarding tribal programs and staff members interests and needs in adopting EV technology and transitioning to fossil free transit.</w:t>
            </w:r>
          </w:p>
        </w:tc>
        <w:tc>
          <w:tcPr>
            <w:tcW w:w="5375" w:type="dxa"/>
          </w:tcPr>
          <w:p w14:paraId="337685FE" w14:textId="56883149" w:rsidR="00933469" w:rsidRPr="008D3690" w:rsidRDefault="006D4E4D">
            <w:pPr>
              <w:ind w:left="-20" w:right="-20"/>
              <w:jc w:val="left"/>
              <w:cnfStyle w:val="000000100000" w:firstRow="0" w:lastRow="0" w:firstColumn="0" w:lastColumn="0" w:oddVBand="0" w:evenVBand="0" w:oddHBand="1" w:evenHBand="0" w:firstRowFirstColumn="0" w:firstRowLastColumn="0" w:lastRowFirstColumn="0" w:lastRowLastColumn="0"/>
              <w:rPr>
                <w:rFonts w:eastAsia="Calibri" w:cs="Calibri"/>
                <w:sz w:val="20"/>
                <w:szCs w:val="20"/>
              </w:rPr>
            </w:pPr>
            <w:r w:rsidRPr="008D3690">
              <w:rPr>
                <w:rFonts w:eastAsia="Calibri" w:cs="Calibri"/>
                <w:sz w:val="20"/>
                <w:szCs w:val="20"/>
              </w:rPr>
              <w:t xml:space="preserve">A more comprehensive understanding and strategy for reducing </w:t>
            </w:r>
            <w:r w:rsidR="00F21763" w:rsidRPr="008D3690">
              <w:rPr>
                <w:rFonts w:eastAsia="Calibri" w:cs="Calibri"/>
                <w:sz w:val="20"/>
                <w:szCs w:val="20"/>
              </w:rPr>
              <w:t xml:space="preserve">transportation emissions for tribal operations and staff who are commuting. </w:t>
            </w:r>
          </w:p>
        </w:tc>
      </w:tr>
      <w:tr w:rsidR="004D35BF" w:rsidRPr="008D3690" w14:paraId="2BE12640" w14:textId="77777777">
        <w:trPr>
          <w:trHeight w:val="300"/>
        </w:trPr>
        <w:tc>
          <w:tcPr>
            <w:cnfStyle w:val="001000000000" w:firstRow="0" w:lastRow="0" w:firstColumn="1" w:lastColumn="0" w:oddVBand="0" w:evenVBand="0" w:oddHBand="0" w:evenHBand="0" w:firstRowFirstColumn="0" w:firstRowLastColumn="0" w:lastRowFirstColumn="0" w:lastRowLastColumn="0"/>
            <w:tcW w:w="4585" w:type="dxa"/>
          </w:tcPr>
          <w:p w14:paraId="4559F413" w14:textId="0723FBB8" w:rsidR="004D35BF" w:rsidRPr="008D3690" w:rsidRDefault="006C7DA7" w:rsidP="009A1ABD">
            <w:pPr>
              <w:ind w:right="-20"/>
              <w:jc w:val="left"/>
              <w:rPr>
                <w:rFonts w:eastAsia="Calibri" w:cs="Calibri"/>
                <w:b w:val="0"/>
                <w:bCs w:val="0"/>
                <w:sz w:val="20"/>
                <w:szCs w:val="20"/>
              </w:rPr>
            </w:pPr>
            <w:r w:rsidRPr="6B800478">
              <w:rPr>
                <w:rFonts w:eastAsia="Calibri" w:cs="Calibri"/>
                <w:b w:val="0"/>
                <w:bCs w:val="0"/>
                <w:sz w:val="20"/>
                <w:szCs w:val="20"/>
              </w:rPr>
              <w:t>Number of chargers available for staff to utilize</w:t>
            </w:r>
            <w:r w:rsidR="00AC1784" w:rsidRPr="6B800478">
              <w:rPr>
                <w:rFonts w:eastAsia="Calibri" w:cs="Calibri"/>
                <w:b w:val="0"/>
                <w:bCs w:val="0"/>
                <w:sz w:val="20"/>
                <w:szCs w:val="20"/>
              </w:rPr>
              <w:t xml:space="preserve">, # of Kg offset due to charging. </w:t>
            </w:r>
          </w:p>
        </w:tc>
        <w:tc>
          <w:tcPr>
            <w:tcW w:w="5375" w:type="dxa"/>
          </w:tcPr>
          <w:p w14:paraId="26F54EEA" w14:textId="760EC117" w:rsidR="004D35BF" w:rsidRPr="008D3690" w:rsidRDefault="00272A82">
            <w:pPr>
              <w:ind w:left="-20" w:right="-20"/>
              <w:jc w:val="left"/>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8D3690">
              <w:rPr>
                <w:rFonts w:eastAsia="Calibri" w:cs="Calibri"/>
                <w:sz w:val="20"/>
                <w:szCs w:val="20"/>
              </w:rPr>
              <w:t>Data to analyze to understand how the availability of charging may affect vehicle purchasing decisions for staff.</w:t>
            </w:r>
          </w:p>
        </w:tc>
      </w:tr>
    </w:tbl>
    <w:p w14:paraId="660BB072" w14:textId="50A7C4ED" w:rsidR="00933469" w:rsidRPr="00236080" w:rsidRDefault="00933469" w:rsidP="00AF00F5">
      <w:pPr>
        <w:rPr>
          <w:sz w:val="12"/>
          <w:szCs w:val="12"/>
        </w:rPr>
      </w:pPr>
    </w:p>
    <w:p w14:paraId="48DE05D3" w14:textId="071E340C" w:rsidR="00093AF8" w:rsidRDefault="00AF00F5" w:rsidP="00093AF8">
      <w:pPr>
        <w:pStyle w:val="Heading2"/>
        <w:numPr>
          <w:ilvl w:val="0"/>
          <w:numId w:val="31"/>
        </w:numPr>
      </w:pPr>
      <w:r>
        <w:t xml:space="preserve">Performance Measures and Plan </w:t>
      </w:r>
    </w:p>
    <w:p w14:paraId="6D6351F2" w14:textId="55FE6544" w:rsidR="009A449E" w:rsidRPr="00EB0831" w:rsidRDefault="006138DC" w:rsidP="009A449E">
      <w:pPr>
        <w:pStyle w:val="ListParagraph"/>
        <w:widowControl/>
        <w:numPr>
          <w:ilvl w:val="0"/>
          <w:numId w:val="66"/>
        </w:numPr>
        <w:ind w:left="720"/>
        <w:jc w:val="left"/>
      </w:pPr>
      <w:r>
        <w:t>Initiate intradepartmental coordination</w:t>
      </w:r>
      <w:r w:rsidR="00AF087B">
        <w:t xml:space="preserve"> meetings</w:t>
      </w:r>
      <w:r>
        <w:t xml:space="preserve"> and hire staff. </w:t>
      </w:r>
    </w:p>
    <w:p w14:paraId="164BAF19" w14:textId="6B216199" w:rsidR="009A449E" w:rsidRPr="00EB0831" w:rsidRDefault="009A449E" w:rsidP="009A449E">
      <w:pPr>
        <w:pStyle w:val="ListParagraph"/>
        <w:widowControl/>
        <w:numPr>
          <w:ilvl w:val="0"/>
          <w:numId w:val="66"/>
        </w:numPr>
        <w:ind w:left="720"/>
        <w:jc w:val="left"/>
      </w:pPr>
      <w:r w:rsidRPr="00EB0831">
        <w:t>Oversight of contractors and vendors.</w:t>
      </w:r>
    </w:p>
    <w:p w14:paraId="7089010F" w14:textId="4921C5C8" w:rsidR="009A449E" w:rsidRPr="00EB0831" w:rsidRDefault="009A449E" w:rsidP="009A449E">
      <w:pPr>
        <w:pStyle w:val="ListParagraph"/>
        <w:widowControl/>
        <w:numPr>
          <w:ilvl w:val="0"/>
          <w:numId w:val="66"/>
        </w:numPr>
        <w:ind w:left="720"/>
        <w:jc w:val="left"/>
      </w:pPr>
      <w:r w:rsidRPr="00EB0831">
        <w:t>Tracking and reporting project progress on expenditures</w:t>
      </w:r>
      <w:r w:rsidR="00D80958">
        <w:t>,</w:t>
      </w:r>
      <w:r w:rsidRPr="00EB0831">
        <w:t xml:space="preserve"> </w:t>
      </w:r>
      <w:r w:rsidR="006F06EF" w:rsidRPr="00EB0831">
        <w:t>purchases</w:t>
      </w:r>
      <w:r w:rsidR="006F06EF">
        <w:t>, and</w:t>
      </w:r>
      <w:r w:rsidR="009A7304">
        <w:t xml:space="preserve"> </w:t>
      </w:r>
      <w:r w:rsidR="00D80958" w:rsidRPr="00CD57FF">
        <w:t>community engagement</w:t>
      </w:r>
      <w:r w:rsidR="009A7304">
        <w:t>.</w:t>
      </w:r>
    </w:p>
    <w:p w14:paraId="43084BB8" w14:textId="50B84631" w:rsidR="00694392" w:rsidRDefault="009A449E" w:rsidP="00694392">
      <w:pPr>
        <w:pStyle w:val="ListParagraph"/>
        <w:widowControl/>
        <w:numPr>
          <w:ilvl w:val="0"/>
          <w:numId w:val="66"/>
        </w:numPr>
        <w:ind w:left="720"/>
        <w:jc w:val="left"/>
      </w:pPr>
      <w:r w:rsidRPr="00EB0831">
        <w:t>Tracking, measuring, and reporting accomplishments and proposed timelines/milestones.</w:t>
      </w:r>
    </w:p>
    <w:p w14:paraId="43372DD7" w14:textId="6413B5F8" w:rsidR="00694392" w:rsidRDefault="009A449E" w:rsidP="00694392">
      <w:pPr>
        <w:pStyle w:val="ListParagraph"/>
        <w:widowControl/>
        <w:numPr>
          <w:ilvl w:val="0"/>
          <w:numId w:val="66"/>
        </w:numPr>
        <w:ind w:left="720"/>
        <w:jc w:val="left"/>
      </w:pPr>
      <w:r w:rsidRPr="00EB0831">
        <w:t>Integration of outcomes and outputs into promotion, continuation, and replication efforts within NPT</w:t>
      </w:r>
      <w:r w:rsidR="00B35B61">
        <w:t xml:space="preserve"> </w:t>
      </w:r>
      <w:r w:rsidRPr="00EB0831">
        <w:t xml:space="preserve">activities into the future, after the project has ended. </w:t>
      </w:r>
    </w:p>
    <w:p w14:paraId="18E94C70" w14:textId="396013EB" w:rsidR="000C32E2" w:rsidRDefault="0063019D" w:rsidP="000C32E2">
      <w:pPr>
        <w:pStyle w:val="ListParagraph"/>
        <w:widowControl/>
        <w:numPr>
          <w:ilvl w:val="0"/>
          <w:numId w:val="66"/>
        </w:numPr>
        <w:ind w:left="720"/>
        <w:jc w:val="left"/>
      </w:pPr>
      <w:r>
        <w:t xml:space="preserve">Semi-annual </w:t>
      </w:r>
      <w:r w:rsidR="009A449E" w:rsidRPr="00EB0831">
        <w:t xml:space="preserve">Performance Reports to EPA, </w:t>
      </w:r>
      <w:r w:rsidR="00B25A3B">
        <w:t>with the</w:t>
      </w:r>
      <w:r w:rsidR="00C75DEF">
        <w:t xml:space="preserve"> final semi-annual</w:t>
      </w:r>
      <w:r w:rsidR="00872C83">
        <w:t xml:space="preserve"> report</w:t>
      </w:r>
      <w:r w:rsidR="009A449E" w:rsidRPr="00EB0831">
        <w:t xml:space="preserve"> due by October 31, 202</w:t>
      </w:r>
      <w:r w:rsidR="004034B2">
        <w:t>9</w:t>
      </w:r>
      <w:r w:rsidR="009A449E" w:rsidRPr="00EB0831">
        <w:t>.</w:t>
      </w:r>
      <w:r w:rsidR="000C32E2">
        <w:t xml:space="preserve"> In Year 2</w:t>
      </w:r>
      <w:r w:rsidR="000C32E2" w:rsidRPr="00C57483">
        <w:t>, provide a report that quantifies benefits to</w:t>
      </w:r>
      <w:r w:rsidR="00662109">
        <w:t xml:space="preserve"> LIDAC</w:t>
      </w:r>
      <w:r w:rsidR="000C32E2" w:rsidRPr="00C57483">
        <w:t>, including changes in co-pollutant emissions</w:t>
      </w:r>
      <w:r w:rsidR="000C32E2">
        <w:t>.</w:t>
      </w:r>
    </w:p>
    <w:p w14:paraId="51A8BB3C" w14:textId="5AE74758" w:rsidR="009A449E" w:rsidRPr="00EB0831" w:rsidRDefault="001913D4" w:rsidP="00D65C79">
      <w:pPr>
        <w:pStyle w:val="ListParagraph"/>
        <w:widowControl/>
        <w:numPr>
          <w:ilvl w:val="0"/>
          <w:numId w:val="66"/>
        </w:numPr>
        <w:ind w:left="720"/>
        <w:jc w:val="left"/>
      </w:pPr>
      <w:r>
        <w:t xml:space="preserve"> </w:t>
      </w:r>
      <w:r w:rsidR="009A449E" w:rsidRPr="00EB0831">
        <w:t>Final Performance Report to EPA by January 31, 20</w:t>
      </w:r>
      <w:r w:rsidR="00FA15B0">
        <w:t>30</w:t>
      </w:r>
      <w:r w:rsidR="009A449E" w:rsidRPr="00EB0831">
        <w:t>, within 120 days after the end of the project period</w:t>
      </w:r>
      <w:r w:rsidR="00FA15B0">
        <w:t>.</w:t>
      </w:r>
      <w:r w:rsidR="000C32E2" w:rsidRPr="00403ACE">
        <w:t xml:space="preserve"> </w:t>
      </w:r>
      <w:r w:rsidR="00403ACE" w:rsidRPr="00403ACE">
        <w:t>R</w:t>
      </w:r>
      <w:r w:rsidR="000C32E2" w:rsidRPr="00403ACE">
        <w:t xml:space="preserve">eport </w:t>
      </w:r>
      <w:r w:rsidR="00403ACE" w:rsidRPr="00403ACE">
        <w:t xml:space="preserve">on the </w:t>
      </w:r>
      <w:r w:rsidR="000C32E2" w:rsidRPr="00403ACE">
        <w:t>total GHG emissions and other pollutants reduced, summary of community engagement, and discuss the problems, successes, and lessons learned from the implementation of the GHG reduction measures that could help overcome structural, organizational, or technical obstacles to implementing a similar project elsewher</w:t>
      </w:r>
      <w:r w:rsidR="00403ACE" w:rsidRPr="00403ACE">
        <w:t>e.</w:t>
      </w:r>
    </w:p>
    <w:p w14:paraId="71484C45" w14:textId="32771830" w:rsidR="1404F778" w:rsidRDefault="1404F778" w:rsidP="1404F778">
      <w:pPr>
        <w:widowControl/>
        <w:jc w:val="left"/>
        <w:rPr>
          <w:sz w:val="16"/>
          <w:szCs w:val="16"/>
        </w:rPr>
      </w:pPr>
    </w:p>
    <w:p w14:paraId="268AEA1B" w14:textId="00E31460" w:rsidR="00AF00F5" w:rsidRDefault="00AF00F5">
      <w:pPr>
        <w:pStyle w:val="Heading2"/>
        <w:numPr>
          <w:ilvl w:val="0"/>
          <w:numId w:val="31"/>
        </w:numPr>
      </w:pPr>
      <w:r w:rsidRPr="006E429B">
        <w:t>Authorities, Implementation Timeline, and Milestones</w:t>
      </w:r>
    </w:p>
    <w:tbl>
      <w:tblPr>
        <w:tblStyle w:val="GridTable4-Accent4"/>
        <w:tblW w:w="9890" w:type="dxa"/>
        <w:tblLayout w:type="fixed"/>
        <w:tblLook w:val="04A0" w:firstRow="1" w:lastRow="0" w:firstColumn="1" w:lastColumn="0" w:noHBand="0" w:noVBand="1"/>
      </w:tblPr>
      <w:tblGrid>
        <w:gridCol w:w="3410"/>
        <w:gridCol w:w="3780"/>
        <w:gridCol w:w="2700"/>
      </w:tblGrid>
      <w:tr w:rsidR="00710CAE" w:rsidRPr="00710CAE" w14:paraId="2271464C" w14:textId="77777777" w:rsidTr="00CE489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90" w:type="dxa"/>
            <w:gridSpan w:val="3"/>
          </w:tcPr>
          <w:p w14:paraId="5F1987DD" w14:textId="372BC95F" w:rsidR="655612D0" w:rsidRPr="00710CAE" w:rsidRDefault="655612D0" w:rsidP="655612D0">
            <w:pPr>
              <w:ind w:left="-20" w:right="-20"/>
              <w:jc w:val="center"/>
              <w:rPr>
                <w:rFonts w:asciiTheme="minorHAnsi" w:eastAsia="Calibri" w:hAnsiTheme="minorHAnsi"/>
                <w:color w:val="auto"/>
                <w:sz w:val="20"/>
                <w:szCs w:val="20"/>
              </w:rPr>
            </w:pPr>
            <w:r w:rsidRPr="00710CAE">
              <w:rPr>
                <w:rFonts w:asciiTheme="minorHAnsi" w:eastAsia="Calibri" w:hAnsiTheme="minorHAnsi"/>
                <w:color w:val="auto"/>
                <w:sz w:val="20"/>
                <w:szCs w:val="20"/>
              </w:rPr>
              <w:t>Measure 1 - Authorities, Implementation Timeline, and Milestones</w:t>
            </w:r>
          </w:p>
        </w:tc>
      </w:tr>
      <w:tr w:rsidR="655612D0" w14:paraId="15ADB3A4" w14:textId="77777777" w:rsidTr="00CE489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Pr>
          <w:p w14:paraId="4FC98FF1" w14:textId="16EAE967" w:rsidR="655612D0" w:rsidRPr="00F04414" w:rsidRDefault="655612D0" w:rsidP="655612D0">
            <w:pPr>
              <w:ind w:left="-20" w:right="-20"/>
              <w:jc w:val="center"/>
              <w:rPr>
                <w:rFonts w:asciiTheme="minorHAnsi" w:eastAsia="Calibri" w:hAnsiTheme="minorHAnsi"/>
                <w:sz w:val="20"/>
                <w:szCs w:val="20"/>
              </w:rPr>
            </w:pPr>
            <w:r w:rsidRPr="510C41BC">
              <w:rPr>
                <w:rFonts w:asciiTheme="minorHAnsi" w:eastAsia="Calibri" w:hAnsiTheme="minorHAnsi"/>
                <w:sz w:val="20"/>
                <w:szCs w:val="20"/>
              </w:rPr>
              <w:t>Authority</w:t>
            </w:r>
          </w:p>
        </w:tc>
        <w:tc>
          <w:tcPr>
            <w:tcW w:w="3780" w:type="dxa"/>
          </w:tcPr>
          <w:p w14:paraId="08F8461F" w14:textId="4AFAA6A9" w:rsidR="655612D0" w:rsidRPr="00F04414" w:rsidRDefault="655612D0" w:rsidP="655612D0">
            <w:pPr>
              <w:ind w:left="-20" w:right="-20"/>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b/>
                <w:bCs/>
                <w:sz w:val="20"/>
                <w:szCs w:val="20"/>
              </w:rPr>
            </w:pPr>
            <w:r w:rsidRPr="269F7C49">
              <w:rPr>
                <w:rFonts w:asciiTheme="minorHAnsi" w:eastAsia="Calibri" w:hAnsiTheme="minorHAnsi"/>
                <w:b/>
                <w:bCs/>
                <w:sz w:val="20"/>
                <w:szCs w:val="20"/>
              </w:rPr>
              <w:t>Key Tasks</w:t>
            </w:r>
          </w:p>
        </w:tc>
        <w:tc>
          <w:tcPr>
            <w:tcW w:w="2700" w:type="dxa"/>
          </w:tcPr>
          <w:p w14:paraId="16FFF71F" w14:textId="7EFDF670" w:rsidR="655612D0" w:rsidRPr="00F04414" w:rsidRDefault="655612D0" w:rsidP="655612D0">
            <w:pPr>
              <w:ind w:left="-20" w:right="-20"/>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b/>
                <w:bCs/>
                <w:sz w:val="20"/>
                <w:szCs w:val="20"/>
              </w:rPr>
            </w:pPr>
            <w:r w:rsidRPr="269F7C49">
              <w:rPr>
                <w:rFonts w:asciiTheme="minorHAnsi" w:eastAsia="Calibri" w:hAnsiTheme="minorHAnsi"/>
                <w:b/>
                <w:bCs/>
                <w:sz w:val="20"/>
                <w:szCs w:val="20"/>
              </w:rPr>
              <w:t>Dates</w:t>
            </w:r>
          </w:p>
        </w:tc>
      </w:tr>
      <w:tr w:rsidR="655612D0" w14:paraId="42A2E2CA" w14:textId="77777777" w:rsidTr="00CE4890">
        <w:trPr>
          <w:trHeight w:val="300"/>
        </w:trPr>
        <w:tc>
          <w:tcPr>
            <w:cnfStyle w:val="001000000000" w:firstRow="0" w:lastRow="0" w:firstColumn="1" w:lastColumn="0" w:oddVBand="0" w:evenVBand="0" w:oddHBand="0" w:evenHBand="0" w:firstRowFirstColumn="0" w:firstRowLastColumn="0" w:lastRowFirstColumn="0" w:lastRowLastColumn="0"/>
            <w:tcW w:w="3410" w:type="dxa"/>
          </w:tcPr>
          <w:p w14:paraId="4E5DB50B" w14:textId="13595766" w:rsidR="655612D0" w:rsidRPr="00CE4890" w:rsidRDefault="655612D0" w:rsidP="6B00881C">
            <w:pPr>
              <w:ind w:left="-20" w:right="-20"/>
              <w:jc w:val="left"/>
              <w:rPr>
                <w:rFonts w:asciiTheme="minorHAnsi" w:eastAsia="Calibri" w:hAnsiTheme="minorHAnsi"/>
                <w:b w:val="0"/>
                <w:bCs w:val="0"/>
                <w:sz w:val="20"/>
                <w:szCs w:val="20"/>
                <w:highlight w:val="yellow"/>
              </w:rPr>
            </w:pPr>
            <w:r w:rsidRPr="00CE4890">
              <w:rPr>
                <w:rFonts w:asciiTheme="minorHAnsi" w:eastAsia="Calibri" w:hAnsiTheme="minorHAnsi"/>
                <w:b w:val="0"/>
                <w:bCs w:val="0"/>
                <w:sz w:val="20"/>
                <w:szCs w:val="20"/>
              </w:rPr>
              <w:t xml:space="preserve">Ken Clark, NPT WRD Director has current authority to carry out the reporting requirements of the grant. </w:t>
            </w:r>
          </w:p>
        </w:tc>
        <w:tc>
          <w:tcPr>
            <w:tcW w:w="3780" w:type="dxa"/>
          </w:tcPr>
          <w:p w14:paraId="00F062EB" w14:textId="760EC117" w:rsidR="655612D0" w:rsidRPr="00215C8E" w:rsidRDefault="00B00730" w:rsidP="6B00881C">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themeColor="text1"/>
                <w:sz w:val="20"/>
                <w:szCs w:val="20"/>
              </w:rPr>
            </w:pPr>
            <w:r w:rsidRPr="5CCA3625">
              <w:rPr>
                <w:rFonts w:asciiTheme="minorHAnsi" w:eastAsia="Calibri" w:hAnsiTheme="minorHAnsi"/>
                <w:color w:val="000000" w:themeColor="text1"/>
                <w:sz w:val="20"/>
                <w:szCs w:val="20"/>
              </w:rPr>
              <w:t>Semi-annual</w:t>
            </w:r>
            <w:r w:rsidR="655612D0" w:rsidRPr="5CCA3625">
              <w:rPr>
                <w:rFonts w:asciiTheme="minorHAnsi" w:eastAsia="Calibri" w:hAnsiTheme="minorHAnsi"/>
                <w:color w:val="000000" w:themeColor="text1"/>
                <w:sz w:val="20"/>
                <w:szCs w:val="20"/>
              </w:rPr>
              <w:t xml:space="preserve"> </w:t>
            </w:r>
            <w:r w:rsidR="00215C8E" w:rsidRPr="5CCA3625">
              <w:rPr>
                <w:rFonts w:asciiTheme="minorHAnsi" w:eastAsia="Calibri" w:hAnsiTheme="minorHAnsi"/>
                <w:color w:val="000000" w:themeColor="text1"/>
                <w:sz w:val="20"/>
                <w:szCs w:val="20"/>
              </w:rPr>
              <w:t xml:space="preserve">and final </w:t>
            </w:r>
            <w:r w:rsidR="655612D0" w:rsidRPr="5CCA3625">
              <w:rPr>
                <w:rFonts w:asciiTheme="minorHAnsi" w:eastAsia="Calibri" w:hAnsiTheme="minorHAnsi"/>
                <w:color w:val="000000" w:themeColor="text1"/>
                <w:sz w:val="20"/>
                <w:szCs w:val="20"/>
              </w:rPr>
              <w:t>Performance Reports to EPA</w:t>
            </w:r>
          </w:p>
        </w:tc>
        <w:tc>
          <w:tcPr>
            <w:tcW w:w="2700" w:type="dxa"/>
          </w:tcPr>
          <w:p w14:paraId="1F61C9C5" w14:textId="5A2C750F" w:rsidR="655612D0" w:rsidRPr="00215C8E" w:rsidRDefault="00940951" w:rsidP="6B00881C">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themeColor="text1"/>
                <w:sz w:val="20"/>
                <w:szCs w:val="20"/>
              </w:rPr>
            </w:pPr>
            <w:r w:rsidRPr="510C41BC">
              <w:rPr>
                <w:rFonts w:asciiTheme="minorHAnsi" w:eastAsia="Calibri" w:hAnsiTheme="minorHAnsi"/>
                <w:color w:val="000000" w:themeColor="text1"/>
                <w:sz w:val="20"/>
                <w:szCs w:val="20"/>
              </w:rPr>
              <w:t>Semi-annual</w:t>
            </w:r>
            <w:r w:rsidR="00215C8E" w:rsidRPr="510C41BC">
              <w:rPr>
                <w:rFonts w:asciiTheme="minorHAnsi" w:eastAsia="Calibri" w:hAnsiTheme="minorHAnsi"/>
                <w:color w:val="000000" w:themeColor="text1"/>
                <w:sz w:val="20"/>
                <w:szCs w:val="20"/>
              </w:rPr>
              <w:t>ly</w:t>
            </w:r>
            <w:r w:rsidRPr="510C41BC">
              <w:rPr>
                <w:rFonts w:asciiTheme="minorHAnsi" w:eastAsia="Calibri" w:hAnsiTheme="minorHAnsi"/>
                <w:color w:val="000000" w:themeColor="text1"/>
                <w:sz w:val="20"/>
                <w:szCs w:val="20"/>
              </w:rPr>
              <w:t xml:space="preserve"> and final report w</w:t>
            </w:r>
            <w:r w:rsidR="00562D36" w:rsidRPr="510C41BC">
              <w:rPr>
                <w:rFonts w:asciiTheme="minorHAnsi" w:eastAsia="Calibri" w:hAnsiTheme="minorHAnsi"/>
                <w:color w:val="000000" w:themeColor="text1"/>
                <w:sz w:val="20"/>
                <w:szCs w:val="20"/>
              </w:rPr>
              <w:t>ithin 120 days after the end of the project period</w:t>
            </w:r>
          </w:p>
        </w:tc>
      </w:tr>
      <w:tr w:rsidR="655612D0" w14:paraId="3395F586" w14:textId="77777777" w:rsidTr="00CE489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Pr>
          <w:p w14:paraId="7531DA95" w14:textId="684FDA5B" w:rsidR="655612D0" w:rsidRPr="00CE4890" w:rsidRDefault="655612D0" w:rsidP="6B00881C">
            <w:pPr>
              <w:ind w:left="-20" w:right="-20"/>
              <w:jc w:val="left"/>
              <w:rPr>
                <w:rFonts w:asciiTheme="minorHAnsi" w:eastAsia="Calibri" w:hAnsiTheme="minorHAnsi"/>
                <w:b w:val="0"/>
                <w:bCs w:val="0"/>
                <w:sz w:val="20"/>
                <w:szCs w:val="20"/>
              </w:rPr>
            </w:pPr>
            <w:r w:rsidRPr="00CE4890">
              <w:rPr>
                <w:rFonts w:asciiTheme="minorHAnsi" w:eastAsia="Calibri" w:hAnsiTheme="minorHAnsi"/>
                <w:b w:val="0"/>
                <w:bCs w:val="0"/>
                <w:sz w:val="20"/>
                <w:szCs w:val="20"/>
              </w:rPr>
              <w:t>Nez Perce Tribe Housing Authority (NPTHA) has current authority to carry out the Measure 1 – Project 1 and 2 tasks (as specified in this table)</w:t>
            </w:r>
          </w:p>
        </w:tc>
        <w:tc>
          <w:tcPr>
            <w:tcW w:w="3780" w:type="dxa"/>
          </w:tcPr>
          <w:p w14:paraId="1EEC1058" w14:textId="7B130DFF" w:rsidR="655612D0" w:rsidRPr="00F04414" w:rsidRDefault="655612D0" w:rsidP="6B00881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Hiring process and onboarding of 3 employees</w:t>
            </w:r>
          </w:p>
        </w:tc>
        <w:tc>
          <w:tcPr>
            <w:tcW w:w="2700" w:type="dxa"/>
          </w:tcPr>
          <w:p w14:paraId="710A8854" w14:textId="55643856" w:rsidR="655612D0" w:rsidRPr="00F04414" w:rsidRDefault="655612D0" w:rsidP="6B00881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October 2024 – March 2025</w:t>
            </w:r>
          </w:p>
        </w:tc>
      </w:tr>
      <w:tr w:rsidR="655612D0" w14:paraId="7B932A15" w14:textId="77777777" w:rsidTr="00CE4890">
        <w:trPr>
          <w:trHeight w:val="300"/>
        </w:trPr>
        <w:tc>
          <w:tcPr>
            <w:cnfStyle w:val="001000000000" w:firstRow="0" w:lastRow="0" w:firstColumn="1" w:lastColumn="0" w:oddVBand="0" w:evenVBand="0" w:oddHBand="0" w:evenHBand="0" w:firstRowFirstColumn="0" w:firstRowLastColumn="0" w:lastRowFirstColumn="0" w:lastRowLastColumn="0"/>
            <w:tcW w:w="3410" w:type="dxa"/>
          </w:tcPr>
          <w:p w14:paraId="0497D598" w14:textId="7E25A66F" w:rsidR="655612D0" w:rsidRPr="00CE4890" w:rsidRDefault="655612D0" w:rsidP="6B00881C">
            <w:pPr>
              <w:ind w:left="-20" w:right="-20"/>
              <w:jc w:val="left"/>
              <w:rPr>
                <w:rFonts w:asciiTheme="minorHAnsi" w:eastAsia="Calibri" w:hAnsiTheme="minorHAnsi"/>
                <w:b w:val="0"/>
                <w:bCs w:val="0"/>
                <w:sz w:val="20"/>
                <w:szCs w:val="20"/>
              </w:rPr>
            </w:pPr>
            <w:r w:rsidRPr="00CE4890">
              <w:rPr>
                <w:rFonts w:asciiTheme="minorHAnsi" w:eastAsia="Calibri" w:hAnsiTheme="minorHAnsi"/>
                <w:b w:val="0"/>
                <w:bCs w:val="0"/>
                <w:sz w:val="20"/>
                <w:szCs w:val="20"/>
              </w:rPr>
              <w:lastRenderedPageBreak/>
              <w:t xml:space="preserve">NPTHA will develop, advertise, and manage contracts. </w:t>
            </w:r>
          </w:p>
        </w:tc>
        <w:tc>
          <w:tcPr>
            <w:tcW w:w="3780" w:type="dxa"/>
          </w:tcPr>
          <w:p w14:paraId="7FD7705C" w14:textId="4D7C1B62" w:rsidR="655612D0" w:rsidRPr="00F04414" w:rsidRDefault="655612D0" w:rsidP="6B00881C">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Bid process and contracts in place for energy audits, weatherization, heating/cooling upgrades, and Certified Building Inspectors</w:t>
            </w:r>
          </w:p>
        </w:tc>
        <w:tc>
          <w:tcPr>
            <w:tcW w:w="2700" w:type="dxa"/>
          </w:tcPr>
          <w:p w14:paraId="492735C7" w14:textId="0310BABA" w:rsidR="655612D0" w:rsidRPr="00F04414" w:rsidRDefault="655612D0" w:rsidP="6B00881C">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March – April 2025</w:t>
            </w:r>
          </w:p>
        </w:tc>
      </w:tr>
      <w:tr w:rsidR="655612D0" w14:paraId="1DC58DAC" w14:textId="77777777" w:rsidTr="00CE489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Pr>
          <w:p w14:paraId="5D7A45FB" w14:textId="681B39B1" w:rsidR="655612D0" w:rsidRPr="00CE4890" w:rsidRDefault="655612D0" w:rsidP="6B00881C">
            <w:pPr>
              <w:ind w:left="-20" w:right="-20"/>
              <w:jc w:val="left"/>
              <w:rPr>
                <w:rFonts w:asciiTheme="minorHAnsi" w:eastAsia="Calibri" w:hAnsiTheme="minorHAnsi"/>
                <w:b w:val="0"/>
                <w:bCs w:val="0"/>
                <w:sz w:val="20"/>
                <w:szCs w:val="20"/>
              </w:rPr>
            </w:pPr>
            <w:r w:rsidRPr="00CE4890">
              <w:rPr>
                <w:rFonts w:asciiTheme="minorHAnsi" w:eastAsia="Calibri" w:hAnsiTheme="minorHAnsi"/>
                <w:b w:val="0"/>
                <w:bCs w:val="0"/>
                <w:sz w:val="20"/>
                <w:szCs w:val="20"/>
              </w:rPr>
              <w:t>NPTHA and partners will develop and hold workforce trainings.</w:t>
            </w:r>
          </w:p>
        </w:tc>
        <w:tc>
          <w:tcPr>
            <w:tcW w:w="3780" w:type="dxa"/>
          </w:tcPr>
          <w:p w14:paraId="67968429" w14:textId="27F4A5B7" w:rsidR="655612D0" w:rsidRPr="00F04414" w:rsidRDefault="655612D0" w:rsidP="6B00881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Development and completion of workforce trainings for 10 tribal people.</w:t>
            </w:r>
          </w:p>
        </w:tc>
        <w:tc>
          <w:tcPr>
            <w:tcW w:w="2700" w:type="dxa"/>
          </w:tcPr>
          <w:p w14:paraId="679C0E48" w14:textId="6D4EC716" w:rsidR="655612D0" w:rsidRPr="00F04414" w:rsidRDefault="655612D0" w:rsidP="6B00881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March – October 2025</w:t>
            </w:r>
          </w:p>
        </w:tc>
      </w:tr>
      <w:tr w:rsidR="655612D0" w14:paraId="5EBBF272" w14:textId="77777777" w:rsidTr="00CE4890">
        <w:trPr>
          <w:trHeight w:val="300"/>
        </w:trPr>
        <w:tc>
          <w:tcPr>
            <w:cnfStyle w:val="001000000000" w:firstRow="0" w:lastRow="0" w:firstColumn="1" w:lastColumn="0" w:oddVBand="0" w:evenVBand="0" w:oddHBand="0" w:evenHBand="0" w:firstRowFirstColumn="0" w:firstRowLastColumn="0" w:lastRowFirstColumn="0" w:lastRowLastColumn="0"/>
            <w:tcW w:w="3410" w:type="dxa"/>
          </w:tcPr>
          <w:p w14:paraId="648C36D1" w14:textId="3E1D1E98" w:rsidR="655612D0" w:rsidRPr="00CE4890" w:rsidRDefault="2CF49353" w:rsidP="6B00881C">
            <w:pPr>
              <w:ind w:left="-20" w:right="-20"/>
              <w:jc w:val="left"/>
              <w:rPr>
                <w:rFonts w:eastAsia="Calibri"/>
                <w:b w:val="0"/>
                <w:bCs w:val="0"/>
                <w:sz w:val="20"/>
                <w:szCs w:val="20"/>
              </w:rPr>
            </w:pPr>
            <w:r w:rsidRPr="00CE4890">
              <w:rPr>
                <w:rFonts w:eastAsia="Calibri"/>
                <w:b w:val="0"/>
                <w:bCs w:val="0"/>
                <w:sz w:val="20"/>
                <w:szCs w:val="20"/>
              </w:rPr>
              <w:t>NPTHA will distribute</w:t>
            </w:r>
            <w:r w:rsidR="6197EAD1" w:rsidRPr="00CE4890">
              <w:rPr>
                <w:rFonts w:eastAsia="Calibri"/>
                <w:b w:val="0"/>
                <w:bCs w:val="0"/>
                <w:sz w:val="20"/>
                <w:szCs w:val="20"/>
              </w:rPr>
              <w:t xml:space="preserve"> educational</w:t>
            </w:r>
            <w:r w:rsidRPr="00CE4890">
              <w:rPr>
                <w:rFonts w:eastAsia="Calibri"/>
                <w:b w:val="0"/>
                <w:bCs w:val="0"/>
                <w:sz w:val="20"/>
                <w:szCs w:val="20"/>
              </w:rPr>
              <w:t xml:space="preserve"> supplies</w:t>
            </w:r>
            <w:r w:rsidR="4C00BFB8" w:rsidRPr="00CE4890">
              <w:rPr>
                <w:rFonts w:eastAsia="Calibri"/>
                <w:b w:val="0"/>
                <w:bCs w:val="0"/>
                <w:sz w:val="20"/>
                <w:szCs w:val="20"/>
              </w:rPr>
              <w:t xml:space="preserve"> and educational materials</w:t>
            </w:r>
            <w:r w:rsidRPr="00CE4890">
              <w:rPr>
                <w:rFonts w:eastAsia="Calibri"/>
                <w:b w:val="0"/>
                <w:bCs w:val="0"/>
                <w:sz w:val="20"/>
                <w:szCs w:val="20"/>
              </w:rPr>
              <w:t xml:space="preserve">. </w:t>
            </w:r>
          </w:p>
        </w:tc>
        <w:tc>
          <w:tcPr>
            <w:tcW w:w="3780" w:type="dxa"/>
          </w:tcPr>
          <w:p w14:paraId="57291823" w14:textId="6D965F65" w:rsidR="655612D0" w:rsidRPr="00C328B5" w:rsidRDefault="655612D0" w:rsidP="6B00881C">
            <w:pPr>
              <w:ind w:left="-20" w:right="-20"/>
              <w:jc w:val="left"/>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0"/>
                <w:szCs w:val="20"/>
              </w:rPr>
            </w:pPr>
            <w:r w:rsidRPr="00C328B5">
              <w:rPr>
                <w:rFonts w:eastAsia="Calibri"/>
                <w:color w:val="000000" w:themeColor="text1"/>
                <w:sz w:val="20"/>
                <w:szCs w:val="20"/>
              </w:rPr>
              <w:t>Procurement and distribution of supplies</w:t>
            </w:r>
            <w:r w:rsidR="25FCDCBD" w:rsidRPr="00C328B5">
              <w:rPr>
                <w:rFonts w:eastAsia="Calibri"/>
                <w:color w:val="000000" w:themeColor="text1"/>
                <w:sz w:val="20"/>
                <w:szCs w:val="20"/>
              </w:rPr>
              <w:t>/materials</w:t>
            </w:r>
            <w:r w:rsidR="376A8CE8" w:rsidRPr="00C328B5">
              <w:rPr>
                <w:rFonts w:eastAsia="Calibri"/>
                <w:color w:val="000000" w:themeColor="text1"/>
                <w:sz w:val="20"/>
                <w:szCs w:val="20"/>
              </w:rPr>
              <w:t xml:space="preserve"> (</w:t>
            </w:r>
            <w:r w:rsidR="500E040F" w:rsidRPr="00C328B5">
              <w:rPr>
                <w:rFonts w:eastAsia="Calibri"/>
                <w:color w:val="000000" w:themeColor="text1"/>
                <w:sz w:val="20"/>
                <w:szCs w:val="20"/>
              </w:rPr>
              <w:t>65</w:t>
            </w:r>
            <w:r w:rsidRPr="00C328B5">
              <w:rPr>
                <w:rFonts w:eastAsia="Calibri"/>
                <w:color w:val="000000" w:themeColor="text1"/>
                <w:sz w:val="20"/>
                <w:szCs w:val="20"/>
              </w:rPr>
              <w:t xml:space="preserve"> homes in Y1, </w:t>
            </w:r>
            <w:r w:rsidR="0E284017" w:rsidRPr="00C328B5">
              <w:rPr>
                <w:rFonts w:eastAsia="Calibri"/>
                <w:color w:val="000000" w:themeColor="text1"/>
                <w:sz w:val="20"/>
                <w:szCs w:val="20"/>
              </w:rPr>
              <w:t>147</w:t>
            </w:r>
            <w:r w:rsidRPr="00C328B5">
              <w:rPr>
                <w:rFonts w:eastAsia="Calibri"/>
                <w:color w:val="000000" w:themeColor="text1"/>
                <w:sz w:val="20"/>
                <w:szCs w:val="20"/>
              </w:rPr>
              <w:t xml:space="preserve"> homes in each Y2-Y5) </w:t>
            </w:r>
          </w:p>
        </w:tc>
        <w:tc>
          <w:tcPr>
            <w:tcW w:w="2700" w:type="dxa"/>
          </w:tcPr>
          <w:p w14:paraId="4D1D4081" w14:textId="3C489FF4" w:rsidR="655612D0" w:rsidRPr="00C328B5" w:rsidRDefault="655612D0" w:rsidP="6B00881C">
            <w:pPr>
              <w:ind w:left="-20" w:right="-20"/>
              <w:jc w:val="left"/>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C328B5">
              <w:rPr>
                <w:rFonts w:eastAsia="Calibri"/>
                <w:sz w:val="20"/>
                <w:szCs w:val="20"/>
              </w:rPr>
              <w:t>March 2025 – September 2029</w:t>
            </w:r>
          </w:p>
        </w:tc>
      </w:tr>
      <w:tr w:rsidR="655612D0" w14:paraId="0DF0D66E" w14:textId="77777777" w:rsidTr="00CE489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Pr>
          <w:p w14:paraId="100FA4EC" w14:textId="654860C5" w:rsidR="655612D0" w:rsidRPr="00CE4890" w:rsidRDefault="655612D0" w:rsidP="6B00881C">
            <w:pPr>
              <w:ind w:left="-20" w:right="-20"/>
              <w:jc w:val="left"/>
              <w:rPr>
                <w:rFonts w:asciiTheme="minorHAnsi" w:eastAsia="Calibri" w:hAnsiTheme="minorHAnsi"/>
                <w:b w:val="0"/>
                <w:bCs w:val="0"/>
                <w:sz w:val="20"/>
                <w:szCs w:val="20"/>
              </w:rPr>
            </w:pPr>
            <w:r w:rsidRPr="00CE4890">
              <w:rPr>
                <w:rFonts w:asciiTheme="minorHAnsi" w:eastAsia="Calibri" w:hAnsiTheme="minorHAnsi"/>
                <w:b w:val="0"/>
                <w:bCs w:val="0"/>
                <w:sz w:val="20"/>
                <w:szCs w:val="20"/>
              </w:rPr>
              <w:t>NPTHA will develop, advertise, and work with project homes.</w:t>
            </w:r>
          </w:p>
        </w:tc>
        <w:tc>
          <w:tcPr>
            <w:tcW w:w="3780" w:type="dxa"/>
          </w:tcPr>
          <w:p w14:paraId="72AE26C1" w14:textId="06FE2D29" w:rsidR="655612D0" w:rsidRPr="00F04414" w:rsidRDefault="655612D0" w:rsidP="6B00881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 xml:space="preserve">Home application and selection process completed in </w:t>
            </w:r>
            <w:r w:rsidRPr="510C41BC">
              <w:rPr>
                <w:rFonts w:asciiTheme="minorHAnsi" w:eastAsia="Calibri" w:hAnsiTheme="minorHAnsi"/>
                <w:color w:val="000000" w:themeColor="text1"/>
                <w:sz w:val="20"/>
                <w:szCs w:val="20"/>
              </w:rPr>
              <w:t>65 homes in Y1, 147 homes in each Y2-Y5 (653 homes total)</w:t>
            </w:r>
            <w:r w:rsidRPr="510C41BC">
              <w:rPr>
                <w:rFonts w:asciiTheme="minorHAnsi" w:eastAsia="Calibri" w:hAnsiTheme="minorHAnsi"/>
                <w:sz w:val="20"/>
                <w:szCs w:val="20"/>
              </w:rPr>
              <w:t>.</w:t>
            </w:r>
          </w:p>
        </w:tc>
        <w:tc>
          <w:tcPr>
            <w:tcW w:w="2700" w:type="dxa"/>
          </w:tcPr>
          <w:p w14:paraId="2428DDEB" w14:textId="65E8136D" w:rsidR="655612D0" w:rsidRPr="00F04414" w:rsidRDefault="655612D0" w:rsidP="6B00881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41F67F9F">
              <w:rPr>
                <w:rFonts w:asciiTheme="minorHAnsi" w:eastAsia="Calibri" w:hAnsiTheme="minorHAnsi"/>
                <w:sz w:val="20"/>
                <w:szCs w:val="20"/>
              </w:rPr>
              <w:t>April 2025 – September 2029</w:t>
            </w:r>
          </w:p>
        </w:tc>
      </w:tr>
      <w:tr w:rsidR="655612D0" w14:paraId="4C277748" w14:textId="77777777" w:rsidTr="00CE4890">
        <w:trPr>
          <w:trHeight w:val="300"/>
        </w:trPr>
        <w:tc>
          <w:tcPr>
            <w:cnfStyle w:val="001000000000" w:firstRow="0" w:lastRow="0" w:firstColumn="1" w:lastColumn="0" w:oddVBand="0" w:evenVBand="0" w:oddHBand="0" w:evenHBand="0" w:firstRowFirstColumn="0" w:firstRowLastColumn="0" w:lastRowFirstColumn="0" w:lastRowLastColumn="0"/>
            <w:tcW w:w="3410" w:type="dxa"/>
          </w:tcPr>
          <w:p w14:paraId="32ADAE9B" w14:textId="3E97C856" w:rsidR="655612D0" w:rsidRPr="00CE4890" w:rsidRDefault="655612D0" w:rsidP="6B00881C">
            <w:pPr>
              <w:ind w:left="-20" w:right="-20"/>
              <w:jc w:val="left"/>
              <w:rPr>
                <w:rFonts w:asciiTheme="minorHAnsi" w:eastAsia="Calibri" w:hAnsiTheme="minorHAnsi"/>
                <w:b w:val="0"/>
                <w:bCs w:val="0"/>
                <w:sz w:val="20"/>
                <w:szCs w:val="20"/>
              </w:rPr>
            </w:pPr>
            <w:r w:rsidRPr="00CE4890">
              <w:rPr>
                <w:rFonts w:asciiTheme="minorHAnsi" w:eastAsia="Calibri" w:hAnsiTheme="minorHAnsi"/>
                <w:b w:val="0"/>
                <w:bCs w:val="0"/>
                <w:sz w:val="20"/>
                <w:szCs w:val="20"/>
              </w:rPr>
              <w:t xml:space="preserve">NPTHA selected contractors will conduct energy audits of homes. </w:t>
            </w:r>
          </w:p>
        </w:tc>
        <w:tc>
          <w:tcPr>
            <w:tcW w:w="3780" w:type="dxa"/>
          </w:tcPr>
          <w:p w14:paraId="6923CF01" w14:textId="568764B6" w:rsidR="655612D0" w:rsidRPr="00F04414" w:rsidRDefault="655612D0" w:rsidP="6B00881C">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 xml:space="preserve">Energy audits completed in </w:t>
            </w:r>
            <w:r w:rsidRPr="510C41BC">
              <w:rPr>
                <w:rFonts w:asciiTheme="minorHAnsi" w:eastAsia="Calibri" w:hAnsiTheme="minorHAnsi"/>
                <w:color w:val="000000" w:themeColor="text1"/>
                <w:sz w:val="20"/>
                <w:szCs w:val="20"/>
              </w:rPr>
              <w:t>65 homes in Y1, 147 homes in each Y2-Y5 (653 homes total)</w:t>
            </w:r>
            <w:r w:rsidRPr="510C41BC">
              <w:rPr>
                <w:rFonts w:asciiTheme="minorHAnsi" w:eastAsia="Calibri" w:hAnsiTheme="minorHAnsi"/>
                <w:sz w:val="20"/>
                <w:szCs w:val="20"/>
              </w:rPr>
              <w:t xml:space="preserve">. </w:t>
            </w:r>
          </w:p>
        </w:tc>
        <w:tc>
          <w:tcPr>
            <w:tcW w:w="2700" w:type="dxa"/>
          </w:tcPr>
          <w:p w14:paraId="7A519F03" w14:textId="2E603433" w:rsidR="655612D0" w:rsidRPr="00F04414" w:rsidRDefault="655612D0" w:rsidP="6B00881C">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41F67F9F">
              <w:rPr>
                <w:rFonts w:asciiTheme="minorHAnsi" w:eastAsia="Calibri" w:hAnsiTheme="minorHAnsi"/>
                <w:sz w:val="20"/>
                <w:szCs w:val="20"/>
              </w:rPr>
              <w:t>May 2025 – September 2029</w:t>
            </w:r>
          </w:p>
        </w:tc>
      </w:tr>
      <w:tr w:rsidR="655612D0" w14:paraId="4AC71F1D" w14:textId="77777777" w:rsidTr="00CE489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10" w:type="dxa"/>
          </w:tcPr>
          <w:p w14:paraId="55FD9DD6" w14:textId="108FAC33" w:rsidR="655612D0" w:rsidRPr="00CE4890" w:rsidRDefault="655612D0" w:rsidP="6B00881C">
            <w:pPr>
              <w:ind w:left="-20" w:right="-20"/>
              <w:jc w:val="left"/>
              <w:rPr>
                <w:rFonts w:asciiTheme="minorHAnsi" w:eastAsia="Calibri" w:hAnsiTheme="minorHAnsi"/>
                <w:b w:val="0"/>
                <w:bCs w:val="0"/>
                <w:sz w:val="20"/>
                <w:szCs w:val="20"/>
              </w:rPr>
            </w:pPr>
            <w:r w:rsidRPr="00CE4890">
              <w:rPr>
                <w:rFonts w:asciiTheme="minorHAnsi" w:eastAsia="Calibri" w:hAnsiTheme="minorHAnsi"/>
                <w:b w:val="0"/>
                <w:bCs w:val="0"/>
                <w:sz w:val="20"/>
                <w:szCs w:val="20"/>
              </w:rPr>
              <w:t>NPTHA selected contractors will weatherize and conduct heating/cooling upgrades in homes.</w:t>
            </w:r>
          </w:p>
        </w:tc>
        <w:tc>
          <w:tcPr>
            <w:tcW w:w="3780" w:type="dxa"/>
          </w:tcPr>
          <w:p w14:paraId="42B71B47" w14:textId="5C8F9FC0" w:rsidR="655612D0" w:rsidRPr="00F04414" w:rsidRDefault="655612D0" w:rsidP="6B00881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themeColor="text1"/>
                <w:sz w:val="20"/>
                <w:szCs w:val="20"/>
              </w:rPr>
            </w:pPr>
            <w:r w:rsidRPr="510C41BC">
              <w:rPr>
                <w:rFonts w:asciiTheme="minorHAnsi" w:eastAsia="Calibri" w:hAnsiTheme="minorHAnsi"/>
                <w:sz w:val="20"/>
                <w:szCs w:val="20"/>
              </w:rPr>
              <w:t xml:space="preserve">Weatherization and heating/cooling upgrades completed </w:t>
            </w:r>
            <w:r w:rsidRPr="510C41BC">
              <w:rPr>
                <w:rFonts w:asciiTheme="minorHAnsi" w:eastAsia="Calibri" w:hAnsiTheme="minorHAnsi"/>
                <w:color w:val="000000" w:themeColor="text1"/>
                <w:sz w:val="20"/>
                <w:szCs w:val="20"/>
              </w:rPr>
              <w:t>65 homes in Y1, 147 homes in each Y2-Y5 (65</w:t>
            </w:r>
            <w:r w:rsidR="0084426D" w:rsidRPr="510C41BC">
              <w:rPr>
                <w:rFonts w:asciiTheme="minorHAnsi" w:eastAsia="Calibri" w:hAnsiTheme="minorHAnsi"/>
                <w:color w:val="000000" w:themeColor="text1"/>
                <w:sz w:val="20"/>
                <w:szCs w:val="20"/>
              </w:rPr>
              <w:t>0</w:t>
            </w:r>
            <w:r w:rsidRPr="510C41BC">
              <w:rPr>
                <w:rFonts w:asciiTheme="minorHAnsi" w:eastAsia="Calibri" w:hAnsiTheme="minorHAnsi"/>
                <w:color w:val="000000" w:themeColor="text1"/>
                <w:sz w:val="20"/>
                <w:szCs w:val="20"/>
              </w:rPr>
              <w:t xml:space="preserve"> homes total; 350 of which that use wood burning stoves). </w:t>
            </w:r>
          </w:p>
        </w:tc>
        <w:tc>
          <w:tcPr>
            <w:tcW w:w="2700" w:type="dxa"/>
          </w:tcPr>
          <w:p w14:paraId="0E4ED95A" w14:textId="7C52460D" w:rsidR="655612D0" w:rsidRPr="00F04414" w:rsidRDefault="655612D0" w:rsidP="6B00881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41F67F9F">
              <w:rPr>
                <w:rFonts w:asciiTheme="minorHAnsi" w:eastAsia="Calibri" w:hAnsiTheme="minorHAnsi"/>
                <w:sz w:val="20"/>
                <w:szCs w:val="20"/>
              </w:rPr>
              <w:t>May 2025 – September 2029</w:t>
            </w:r>
          </w:p>
        </w:tc>
      </w:tr>
      <w:tr w:rsidR="655612D0" w14:paraId="728F4A61" w14:textId="77777777" w:rsidTr="00CE4890">
        <w:trPr>
          <w:trHeight w:val="300"/>
        </w:trPr>
        <w:tc>
          <w:tcPr>
            <w:cnfStyle w:val="001000000000" w:firstRow="0" w:lastRow="0" w:firstColumn="1" w:lastColumn="0" w:oddVBand="0" w:evenVBand="0" w:oddHBand="0" w:evenHBand="0" w:firstRowFirstColumn="0" w:firstRowLastColumn="0" w:lastRowFirstColumn="0" w:lastRowLastColumn="0"/>
            <w:tcW w:w="3410" w:type="dxa"/>
          </w:tcPr>
          <w:p w14:paraId="307CE5F3" w14:textId="760EC117" w:rsidR="655612D0" w:rsidRPr="00CE4890" w:rsidRDefault="655612D0" w:rsidP="6B00881C">
            <w:pPr>
              <w:ind w:left="-20" w:right="-20"/>
              <w:jc w:val="left"/>
              <w:rPr>
                <w:rFonts w:asciiTheme="minorHAnsi" w:eastAsia="Calibri" w:hAnsiTheme="minorHAnsi"/>
                <w:b w:val="0"/>
                <w:bCs w:val="0"/>
                <w:sz w:val="20"/>
                <w:szCs w:val="20"/>
              </w:rPr>
            </w:pPr>
            <w:r w:rsidRPr="00CE4890">
              <w:rPr>
                <w:rFonts w:asciiTheme="minorHAnsi" w:eastAsia="Calibri" w:hAnsiTheme="minorHAnsi"/>
                <w:b w:val="0"/>
                <w:bCs w:val="0"/>
                <w:sz w:val="20"/>
                <w:szCs w:val="20"/>
              </w:rPr>
              <w:t>NPTHA selected contractors will work with local recyclers to destroy old wood stoves.</w:t>
            </w:r>
            <w:r w:rsidR="00501884" w:rsidRPr="00CE4890">
              <w:rPr>
                <w:rFonts w:asciiTheme="minorHAnsi" w:eastAsia="Calibri" w:hAnsiTheme="minorHAnsi"/>
                <w:b w:val="0"/>
                <w:bCs w:val="0"/>
                <w:sz w:val="20"/>
                <w:szCs w:val="20"/>
              </w:rPr>
              <w:t xml:space="preserve"> </w:t>
            </w:r>
          </w:p>
        </w:tc>
        <w:tc>
          <w:tcPr>
            <w:tcW w:w="3780" w:type="dxa"/>
          </w:tcPr>
          <w:p w14:paraId="15567E21" w14:textId="760EC117" w:rsidR="655612D0" w:rsidRPr="00F04414" w:rsidRDefault="655612D0" w:rsidP="6B00881C">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themeColor="text1"/>
                <w:sz w:val="20"/>
                <w:szCs w:val="20"/>
              </w:rPr>
            </w:pPr>
            <w:r w:rsidRPr="5CCA3625">
              <w:rPr>
                <w:rFonts w:asciiTheme="minorHAnsi" w:eastAsia="Calibri" w:hAnsiTheme="minorHAnsi"/>
                <w:color w:val="000000" w:themeColor="text1"/>
                <w:sz w:val="20"/>
                <w:szCs w:val="20"/>
              </w:rPr>
              <w:t>Old wood stoves removed and recycled from</w:t>
            </w:r>
            <w:r w:rsidRPr="5CCA3625">
              <w:rPr>
                <w:rFonts w:asciiTheme="minorHAnsi" w:eastAsia="Calibri" w:hAnsiTheme="minorHAnsi"/>
                <w:sz w:val="20"/>
                <w:szCs w:val="20"/>
              </w:rPr>
              <w:t xml:space="preserve"> </w:t>
            </w:r>
            <w:r w:rsidRPr="5CCA3625">
              <w:rPr>
                <w:rFonts w:asciiTheme="minorHAnsi" w:eastAsia="Calibri" w:hAnsiTheme="minorHAnsi"/>
                <w:color w:val="000000" w:themeColor="text1"/>
                <w:sz w:val="20"/>
                <w:szCs w:val="20"/>
              </w:rPr>
              <w:t xml:space="preserve">35 homes in Y1, 79 homes in each Y2-Y5 (350 old stoves total). </w:t>
            </w:r>
          </w:p>
        </w:tc>
        <w:tc>
          <w:tcPr>
            <w:tcW w:w="2700" w:type="dxa"/>
          </w:tcPr>
          <w:p w14:paraId="138547BE" w14:textId="3FD88F2E" w:rsidR="655612D0" w:rsidRPr="00F04414" w:rsidRDefault="655612D0" w:rsidP="6B00881C">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41F67F9F">
              <w:rPr>
                <w:rFonts w:asciiTheme="minorHAnsi" w:eastAsia="Calibri" w:hAnsiTheme="minorHAnsi"/>
                <w:sz w:val="20"/>
                <w:szCs w:val="20"/>
              </w:rPr>
              <w:t>May 2025 – September 2029</w:t>
            </w:r>
          </w:p>
        </w:tc>
      </w:tr>
    </w:tbl>
    <w:p w14:paraId="54EC81D5" w14:textId="5E385BD1" w:rsidR="00A54215" w:rsidRDefault="00A54215" w:rsidP="00AF00F5">
      <w:pPr>
        <w:rPr>
          <w:sz w:val="12"/>
          <w:szCs w:val="12"/>
        </w:rPr>
      </w:pPr>
    </w:p>
    <w:tbl>
      <w:tblPr>
        <w:tblStyle w:val="GridTable4-Accent4"/>
        <w:tblW w:w="9890" w:type="dxa"/>
        <w:tblLayout w:type="fixed"/>
        <w:tblLook w:val="04A0" w:firstRow="1" w:lastRow="0" w:firstColumn="1" w:lastColumn="0" w:noHBand="0" w:noVBand="1"/>
      </w:tblPr>
      <w:tblGrid>
        <w:gridCol w:w="2695"/>
        <w:gridCol w:w="4320"/>
        <w:gridCol w:w="2875"/>
      </w:tblGrid>
      <w:tr w:rsidR="00710CAE" w:rsidRPr="00710CAE" w14:paraId="4EC1ABC0" w14:textId="77777777" w:rsidTr="00CE4890">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890" w:type="dxa"/>
            <w:gridSpan w:val="3"/>
          </w:tcPr>
          <w:p w14:paraId="4986ADAD" w14:textId="6A5867E5" w:rsidR="00507F29" w:rsidRPr="00710CAE" w:rsidRDefault="00507F29">
            <w:pPr>
              <w:ind w:left="-20" w:right="-20"/>
              <w:jc w:val="center"/>
              <w:rPr>
                <w:rFonts w:asciiTheme="minorHAnsi" w:eastAsia="Calibri" w:hAnsiTheme="minorHAnsi"/>
                <w:color w:val="auto"/>
                <w:sz w:val="20"/>
                <w:szCs w:val="20"/>
              </w:rPr>
            </w:pPr>
            <w:r w:rsidRPr="00710CAE">
              <w:rPr>
                <w:rFonts w:asciiTheme="minorHAnsi" w:eastAsia="Calibri" w:hAnsiTheme="minorHAnsi"/>
                <w:color w:val="auto"/>
                <w:sz w:val="20"/>
                <w:szCs w:val="20"/>
              </w:rPr>
              <w:t>Measure</w:t>
            </w:r>
            <w:r w:rsidR="001C484E" w:rsidRPr="00710CAE">
              <w:rPr>
                <w:rFonts w:asciiTheme="minorHAnsi" w:eastAsia="Calibri" w:hAnsiTheme="minorHAnsi"/>
                <w:color w:val="auto"/>
                <w:sz w:val="20"/>
                <w:szCs w:val="20"/>
              </w:rPr>
              <w:t>s</w:t>
            </w:r>
            <w:r w:rsidRPr="00710CAE">
              <w:rPr>
                <w:rFonts w:asciiTheme="minorHAnsi" w:eastAsia="Calibri" w:hAnsiTheme="minorHAnsi"/>
                <w:color w:val="auto"/>
                <w:sz w:val="20"/>
                <w:szCs w:val="20"/>
              </w:rPr>
              <w:t xml:space="preserve"> 2 </w:t>
            </w:r>
            <w:r w:rsidR="001C484E" w:rsidRPr="00710CAE">
              <w:rPr>
                <w:rFonts w:asciiTheme="minorHAnsi" w:eastAsia="Calibri" w:hAnsiTheme="minorHAnsi"/>
                <w:color w:val="auto"/>
                <w:sz w:val="20"/>
                <w:szCs w:val="20"/>
              </w:rPr>
              <w:t>and 3</w:t>
            </w:r>
            <w:r w:rsidRPr="00710CAE">
              <w:rPr>
                <w:rFonts w:asciiTheme="minorHAnsi" w:eastAsia="Calibri" w:hAnsiTheme="minorHAnsi"/>
                <w:color w:val="auto"/>
                <w:sz w:val="20"/>
                <w:szCs w:val="20"/>
              </w:rPr>
              <w:t>- Authorities, Implementation Timeline, and Milestones</w:t>
            </w:r>
          </w:p>
        </w:tc>
      </w:tr>
      <w:tr w:rsidR="00507F29" w14:paraId="4CD4AF89" w14:textId="77777777" w:rsidTr="00710CA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5" w:type="dxa"/>
          </w:tcPr>
          <w:p w14:paraId="76E6BFC9" w14:textId="184391B8" w:rsidR="00507F29" w:rsidRPr="00407A6A" w:rsidRDefault="00507F29">
            <w:pPr>
              <w:ind w:left="-20" w:right="-20"/>
              <w:jc w:val="center"/>
              <w:rPr>
                <w:rFonts w:asciiTheme="minorHAnsi" w:eastAsia="Calibri" w:hAnsiTheme="minorHAnsi"/>
                <w:sz w:val="20"/>
                <w:szCs w:val="20"/>
              </w:rPr>
            </w:pPr>
            <w:r w:rsidRPr="510C41BC">
              <w:rPr>
                <w:rFonts w:asciiTheme="minorHAnsi" w:eastAsia="Calibri" w:hAnsiTheme="minorHAnsi"/>
                <w:sz w:val="20"/>
                <w:szCs w:val="20"/>
              </w:rPr>
              <w:t>Authority</w:t>
            </w:r>
          </w:p>
        </w:tc>
        <w:tc>
          <w:tcPr>
            <w:tcW w:w="4320" w:type="dxa"/>
          </w:tcPr>
          <w:p w14:paraId="0D587676" w14:textId="49C383FE" w:rsidR="00507F29" w:rsidRPr="00407A6A" w:rsidRDefault="00507F29">
            <w:pPr>
              <w:ind w:left="-20" w:right="-20"/>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b/>
                <w:bCs/>
                <w:sz w:val="20"/>
                <w:szCs w:val="20"/>
              </w:rPr>
            </w:pPr>
            <w:r w:rsidRPr="269F7C49">
              <w:rPr>
                <w:rFonts w:asciiTheme="minorHAnsi" w:eastAsia="Calibri" w:hAnsiTheme="minorHAnsi"/>
                <w:b/>
                <w:bCs/>
                <w:sz w:val="20"/>
                <w:szCs w:val="20"/>
              </w:rPr>
              <w:t>Key Tasks</w:t>
            </w:r>
          </w:p>
        </w:tc>
        <w:tc>
          <w:tcPr>
            <w:tcW w:w="2875" w:type="dxa"/>
          </w:tcPr>
          <w:p w14:paraId="15C54AD6" w14:textId="6257C75F" w:rsidR="00507F29" w:rsidRPr="00407A6A" w:rsidRDefault="00507F29">
            <w:pPr>
              <w:ind w:left="-20" w:right="-20"/>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b/>
                <w:bCs/>
                <w:sz w:val="20"/>
                <w:szCs w:val="20"/>
              </w:rPr>
            </w:pPr>
            <w:r w:rsidRPr="269F7C49">
              <w:rPr>
                <w:rFonts w:asciiTheme="minorHAnsi" w:eastAsia="Calibri" w:hAnsiTheme="minorHAnsi"/>
                <w:b/>
                <w:bCs/>
                <w:sz w:val="20"/>
                <w:szCs w:val="20"/>
              </w:rPr>
              <w:t>Dates</w:t>
            </w:r>
          </w:p>
        </w:tc>
      </w:tr>
      <w:tr w:rsidR="00507F29" w14:paraId="26093FA7" w14:textId="77777777" w:rsidTr="00710CAE">
        <w:trPr>
          <w:trHeight w:val="844"/>
        </w:trPr>
        <w:tc>
          <w:tcPr>
            <w:cnfStyle w:val="001000000000" w:firstRow="0" w:lastRow="0" w:firstColumn="1" w:lastColumn="0" w:oddVBand="0" w:evenVBand="0" w:oddHBand="0" w:evenHBand="0" w:firstRowFirstColumn="0" w:firstRowLastColumn="0" w:lastRowFirstColumn="0" w:lastRowLastColumn="0"/>
            <w:tcW w:w="2695" w:type="dxa"/>
          </w:tcPr>
          <w:p w14:paraId="12F2E3CB" w14:textId="7B295445" w:rsidR="00507F29" w:rsidRPr="000B13CA" w:rsidRDefault="00507F29">
            <w:pPr>
              <w:ind w:left="-20" w:right="-20"/>
              <w:jc w:val="left"/>
              <w:rPr>
                <w:rFonts w:asciiTheme="minorHAnsi" w:eastAsia="Calibri" w:hAnsiTheme="minorHAnsi"/>
                <w:b w:val="0"/>
                <w:bCs w:val="0"/>
                <w:sz w:val="20"/>
                <w:szCs w:val="20"/>
                <w:highlight w:val="yellow"/>
              </w:rPr>
            </w:pPr>
            <w:r w:rsidRPr="000B13CA">
              <w:rPr>
                <w:rFonts w:asciiTheme="minorHAnsi" w:eastAsia="Calibri" w:hAnsiTheme="minorHAnsi"/>
                <w:b w:val="0"/>
                <w:bCs w:val="0"/>
                <w:sz w:val="20"/>
                <w:szCs w:val="20"/>
              </w:rPr>
              <w:t>Ken Clark, NPT WRD Director has current authority to carry out the reporting requirements of the grant</w:t>
            </w:r>
          </w:p>
        </w:tc>
        <w:tc>
          <w:tcPr>
            <w:tcW w:w="4320" w:type="dxa"/>
          </w:tcPr>
          <w:p w14:paraId="0B19A07E" w14:textId="0FD27AC5" w:rsidR="003A6CB2" w:rsidRPr="003A6CB2" w:rsidRDefault="001F6D79" w:rsidP="003A6CB2">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olor w:val="000000" w:themeColor="text1"/>
                <w:sz w:val="20"/>
                <w:szCs w:val="20"/>
              </w:rPr>
            </w:pPr>
            <w:r w:rsidRPr="5CCA3625">
              <w:rPr>
                <w:rFonts w:asciiTheme="minorHAnsi" w:eastAsia="Calibri" w:hAnsiTheme="minorHAnsi"/>
                <w:color w:val="000000" w:themeColor="text1"/>
                <w:sz w:val="20"/>
                <w:szCs w:val="20"/>
              </w:rPr>
              <w:t>Semi-annual and final</w:t>
            </w:r>
            <w:r w:rsidR="00507F29" w:rsidRPr="5CCA3625">
              <w:rPr>
                <w:rFonts w:asciiTheme="minorHAnsi" w:eastAsia="Calibri" w:hAnsiTheme="minorHAnsi"/>
                <w:color w:val="000000" w:themeColor="text1"/>
                <w:sz w:val="20"/>
                <w:szCs w:val="20"/>
              </w:rPr>
              <w:t xml:space="preserve"> Performance Reports to EPA</w:t>
            </w:r>
            <w:r w:rsidR="080F7171" w:rsidRPr="1AF22A44">
              <w:rPr>
                <w:rFonts w:asciiTheme="minorHAnsi" w:eastAsia="Calibri" w:hAnsiTheme="minorHAnsi"/>
                <w:color w:val="000000" w:themeColor="text1"/>
                <w:sz w:val="20"/>
                <w:szCs w:val="20"/>
              </w:rPr>
              <w:t xml:space="preserve"> </w:t>
            </w:r>
            <w:r w:rsidR="0028223C" w:rsidRPr="5CCA3625">
              <w:rPr>
                <w:rFonts w:asciiTheme="minorHAnsi" w:eastAsia="Calibri" w:hAnsiTheme="minorHAnsi"/>
                <w:color w:val="000000" w:themeColor="text1"/>
                <w:sz w:val="20"/>
                <w:szCs w:val="20"/>
              </w:rPr>
              <w:t>within 120 days after the end of the project period</w:t>
            </w:r>
            <w:r w:rsidR="003A6CB2">
              <w:rPr>
                <w:rFonts w:asciiTheme="minorHAnsi" w:eastAsia="Calibri" w:hAnsiTheme="minorHAnsi"/>
                <w:color w:val="000000" w:themeColor="text1"/>
                <w:sz w:val="20"/>
                <w:szCs w:val="20"/>
              </w:rPr>
              <w:t xml:space="preserve"> </w:t>
            </w:r>
          </w:p>
        </w:tc>
        <w:tc>
          <w:tcPr>
            <w:tcW w:w="2875" w:type="dxa"/>
          </w:tcPr>
          <w:p w14:paraId="712EA8A9" w14:textId="35038F1F" w:rsidR="00507F29" w:rsidRPr="00407A6A" w:rsidRDefault="001F6D79">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highlight w:val="yellow"/>
              </w:rPr>
            </w:pPr>
            <w:r w:rsidRPr="510C41BC">
              <w:rPr>
                <w:rFonts w:asciiTheme="minorHAnsi" w:eastAsia="Calibri" w:hAnsiTheme="minorHAnsi"/>
                <w:color w:val="000000" w:themeColor="text1"/>
                <w:sz w:val="20"/>
                <w:szCs w:val="20"/>
              </w:rPr>
              <w:t xml:space="preserve">Semi-annually and final report </w:t>
            </w:r>
          </w:p>
        </w:tc>
      </w:tr>
      <w:tr w:rsidR="00DB01CF" w14:paraId="2E1DC90D" w14:textId="77777777" w:rsidTr="00710CAE">
        <w:trPr>
          <w:cnfStyle w:val="000000100000" w:firstRow="0" w:lastRow="0" w:firstColumn="0" w:lastColumn="0" w:oddVBand="0" w:evenVBand="0" w:oddHBand="1" w:evenHBand="0" w:firstRowFirstColumn="0" w:firstRowLastColumn="0" w:lastRowFirstColumn="0" w:lastRowLastColumn="0"/>
          <w:trHeight w:val="844"/>
        </w:trPr>
        <w:tc>
          <w:tcPr>
            <w:cnfStyle w:val="001000000000" w:firstRow="0" w:lastRow="0" w:firstColumn="1" w:lastColumn="0" w:oddVBand="0" w:evenVBand="0" w:oddHBand="0" w:evenHBand="0" w:firstRowFirstColumn="0" w:firstRowLastColumn="0" w:lastRowFirstColumn="0" w:lastRowLastColumn="0"/>
            <w:tcW w:w="2695" w:type="dxa"/>
          </w:tcPr>
          <w:p w14:paraId="49EF7776" w14:textId="521D989E" w:rsidR="00DB01CF" w:rsidRPr="000B13CA" w:rsidRDefault="00DB01CF">
            <w:pPr>
              <w:ind w:left="-20" w:right="-20"/>
              <w:jc w:val="left"/>
              <w:rPr>
                <w:rFonts w:asciiTheme="minorHAnsi" w:eastAsia="Calibri" w:hAnsiTheme="minorHAnsi"/>
                <w:b w:val="0"/>
                <w:bCs w:val="0"/>
                <w:sz w:val="20"/>
                <w:szCs w:val="20"/>
              </w:rPr>
            </w:pPr>
            <w:r w:rsidRPr="000B13CA">
              <w:rPr>
                <w:rFonts w:asciiTheme="minorHAnsi" w:eastAsia="Calibri" w:hAnsiTheme="minorHAnsi"/>
                <w:b w:val="0"/>
                <w:bCs w:val="0"/>
                <w:sz w:val="20"/>
                <w:szCs w:val="20"/>
              </w:rPr>
              <w:t>Water Resources Division Climate Change Staff: Ken Clark, Stefanie Krantz, and Admin</w:t>
            </w:r>
          </w:p>
        </w:tc>
        <w:tc>
          <w:tcPr>
            <w:tcW w:w="4320" w:type="dxa"/>
          </w:tcPr>
          <w:p w14:paraId="02C6BCD1" w14:textId="760EC117" w:rsidR="00DB01CF" w:rsidRPr="5CCA3625" w:rsidRDefault="00DB01CF" w:rsidP="003A6CB2">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themeColor="text1"/>
                <w:sz w:val="20"/>
                <w:szCs w:val="20"/>
              </w:rPr>
            </w:pPr>
            <w:r w:rsidRPr="510C41BC">
              <w:rPr>
                <w:rFonts w:asciiTheme="minorHAnsi" w:eastAsia="Calibri" w:hAnsiTheme="minorHAnsi"/>
                <w:sz w:val="20"/>
                <w:szCs w:val="20"/>
              </w:rPr>
              <w:t>Hiring process and onboarding of 2 new employees</w:t>
            </w:r>
            <w:r>
              <w:rPr>
                <w:rFonts w:asciiTheme="minorHAnsi" w:eastAsia="Calibri" w:hAnsiTheme="minorHAnsi"/>
                <w:sz w:val="20"/>
                <w:szCs w:val="20"/>
              </w:rPr>
              <w:t>, organizing kick off meetings with interdepartmental advisory committee, processing awards and setting up budgets, ordering supplies, and</w:t>
            </w:r>
            <w:r w:rsidR="00785DB2">
              <w:rPr>
                <w:rFonts w:asciiTheme="minorHAnsi" w:eastAsia="Calibri" w:hAnsiTheme="minorHAnsi"/>
                <w:sz w:val="20"/>
                <w:szCs w:val="20"/>
              </w:rPr>
              <w:t xml:space="preserve"> initiating community outreach process</w:t>
            </w:r>
          </w:p>
        </w:tc>
        <w:tc>
          <w:tcPr>
            <w:tcW w:w="2875" w:type="dxa"/>
          </w:tcPr>
          <w:p w14:paraId="1D465453" w14:textId="760EC117" w:rsidR="00DB01CF" w:rsidRPr="510C41BC" w:rsidRDefault="007067AC">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olor w:val="000000" w:themeColor="text1"/>
                <w:sz w:val="20"/>
                <w:szCs w:val="20"/>
              </w:rPr>
            </w:pPr>
            <w:r>
              <w:rPr>
                <w:rFonts w:asciiTheme="minorHAnsi" w:eastAsia="Calibri" w:hAnsiTheme="minorHAnsi"/>
                <w:color w:val="000000" w:themeColor="text1"/>
                <w:sz w:val="20"/>
                <w:szCs w:val="20"/>
              </w:rPr>
              <w:t xml:space="preserve">Nov </w:t>
            </w:r>
            <w:r w:rsidR="00417107">
              <w:rPr>
                <w:rFonts w:asciiTheme="minorHAnsi" w:eastAsia="Calibri" w:hAnsiTheme="minorHAnsi"/>
                <w:color w:val="000000" w:themeColor="text1"/>
                <w:sz w:val="20"/>
                <w:szCs w:val="20"/>
              </w:rPr>
              <w:t>2024 –</w:t>
            </w:r>
            <w:r>
              <w:rPr>
                <w:rFonts w:asciiTheme="minorHAnsi" w:eastAsia="Calibri" w:hAnsiTheme="minorHAnsi"/>
                <w:color w:val="000000" w:themeColor="text1"/>
                <w:sz w:val="20"/>
                <w:szCs w:val="20"/>
              </w:rPr>
              <w:t xml:space="preserve"> </w:t>
            </w:r>
            <w:r w:rsidR="00417107">
              <w:rPr>
                <w:rFonts w:asciiTheme="minorHAnsi" w:eastAsia="Calibri" w:hAnsiTheme="minorHAnsi"/>
                <w:color w:val="000000" w:themeColor="text1"/>
                <w:sz w:val="20"/>
                <w:szCs w:val="20"/>
              </w:rPr>
              <w:t>March 2025</w:t>
            </w:r>
          </w:p>
        </w:tc>
      </w:tr>
      <w:tr w:rsidR="00507F29" w14:paraId="67B17960" w14:textId="77777777" w:rsidTr="00710CAE">
        <w:trPr>
          <w:trHeight w:val="300"/>
        </w:trPr>
        <w:tc>
          <w:tcPr>
            <w:cnfStyle w:val="001000000000" w:firstRow="0" w:lastRow="0" w:firstColumn="1" w:lastColumn="0" w:oddVBand="0" w:evenVBand="0" w:oddHBand="0" w:evenHBand="0" w:firstRowFirstColumn="0" w:firstRowLastColumn="0" w:lastRowFirstColumn="0" w:lastRowLastColumn="0"/>
            <w:tcW w:w="2695" w:type="dxa"/>
          </w:tcPr>
          <w:p w14:paraId="72305620" w14:textId="030B7DD2" w:rsidR="00507F29" w:rsidRDefault="009E2173">
            <w:pPr>
              <w:ind w:left="-20" w:right="-20"/>
              <w:jc w:val="left"/>
              <w:rPr>
                <w:rFonts w:asciiTheme="minorHAnsi" w:eastAsia="Calibri" w:hAnsiTheme="minorHAnsi"/>
                <w:sz w:val="20"/>
                <w:szCs w:val="20"/>
              </w:rPr>
            </w:pPr>
            <w:r w:rsidRPr="000B13CA">
              <w:rPr>
                <w:rFonts w:asciiTheme="minorHAnsi" w:eastAsia="Calibri" w:hAnsiTheme="minorHAnsi"/>
                <w:b w:val="0"/>
                <w:bCs w:val="0"/>
                <w:sz w:val="20"/>
                <w:szCs w:val="20"/>
              </w:rPr>
              <w:t>Executive Direct</w:t>
            </w:r>
            <w:r w:rsidR="001C484E" w:rsidRPr="000B13CA">
              <w:rPr>
                <w:rFonts w:asciiTheme="minorHAnsi" w:eastAsia="Calibri" w:hAnsiTheme="minorHAnsi"/>
                <w:b w:val="0"/>
                <w:bCs w:val="0"/>
                <w:sz w:val="20"/>
                <w:szCs w:val="20"/>
              </w:rPr>
              <w:t>ion</w:t>
            </w:r>
            <w:r w:rsidR="00417107" w:rsidRPr="000B13CA">
              <w:rPr>
                <w:rFonts w:asciiTheme="minorHAnsi" w:eastAsia="Calibri" w:hAnsiTheme="minorHAnsi"/>
                <w:b w:val="0"/>
                <w:bCs w:val="0"/>
                <w:sz w:val="20"/>
                <w:szCs w:val="20"/>
              </w:rPr>
              <w:t xml:space="preserve"> and Enterprises</w:t>
            </w:r>
            <w:r w:rsidR="00DE0C66">
              <w:rPr>
                <w:rFonts w:asciiTheme="minorHAnsi" w:eastAsia="Calibri" w:hAnsiTheme="minorHAnsi"/>
                <w:b w:val="0"/>
                <w:bCs w:val="0"/>
                <w:sz w:val="20"/>
                <w:szCs w:val="20"/>
              </w:rPr>
              <w:t xml:space="preserve"> to lead. </w:t>
            </w:r>
          </w:p>
          <w:p w14:paraId="2D5B788E" w14:textId="77777777" w:rsidR="00DE0C66" w:rsidRDefault="00DE0C66">
            <w:pPr>
              <w:ind w:left="-20" w:right="-20"/>
              <w:jc w:val="left"/>
              <w:rPr>
                <w:rFonts w:asciiTheme="minorHAnsi" w:eastAsia="Calibri" w:hAnsiTheme="minorHAnsi"/>
                <w:b w:val="0"/>
                <w:bCs w:val="0"/>
                <w:sz w:val="20"/>
                <w:szCs w:val="20"/>
              </w:rPr>
            </w:pPr>
          </w:p>
          <w:p w14:paraId="4BDB9EA4" w14:textId="1865E139" w:rsidR="00AC1784" w:rsidRPr="000B13CA" w:rsidRDefault="00897343">
            <w:pPr>
              <w:ind w:left="-20" w:right="-20"/>
              <w:jc w:val="left"/>
              <w:rPr>
                <w:rFonts w:asciiTheme="minorHAnsi" w:eastAsia="Calibri" w:hAnsiTheme="minorHAnsi"/>
                <w:b w:val="0"/>
                <w:bCs w:val="0"/>
                <w:sz w:val="20"/>
                <w:szCs w:val="20"/>
              </w:rPr>
            </w:pPr>
            <w:r>
              <w:rPr>
                <w:rFonts w:asciiTheme="minorHAnsi" w:eastAsia="Calibri" w:hAnsiTheme="minorHAnsi"/>
                <w:b w:val="0"/>
                <w:bCs w:val="0"/>
                <w:sz w:val="20"/>
                <w:szCs w:val="20"/>
              </w:rPr>
              <w:t>Authority will also be shared through our community</w:t>
            </w:r>
            <w:r w:rsidR="63A4138B" w:rsidRPr="1AF22A44">
              <w:rPr>
                <w:rFonts w:asciiTheme="minorHAnsi" w:eastAsia="Calibri" w:hAnsiTheme="minorHAnsi"/>
                <w:b w:val="0"/>
                <w:bCs w:val="0"/>
                <w:sz w:val="20"/>
                <w:szCs w:val="20"/>
              </w:rPr>
              <w:t>-</w:t>
            </w:r>
            <w:r>
              <w:rPr>
                <w:rFonts w:asciiTheme="minorHAnsi" w:eastAsia="Calibri" w:hAnsiTheme="minorHAnsi"/>
                <w:b w:val="0"/>
                <w:bCs w:val="0"/>
                <w:sz w:val="20"/>
                <w:szCs w:val="20"/>
              </w:rPr>
              <w:t>based process with t</w:t>
            </w:r>
            <w:r w:rsidR="00AC1784">
              <w:rPr>
                <w:rFonts w:asciiTheme="minorHAnsi" w:eastAsia="Calibri" w:hAnsiTheme="minorHAnsi"/>
                <w:b w:val="0"/>
                <w:bCs w:val="0"/>
                <w:sz w:val="20"/>
                <w:szCs w:val="20"/>
              </w:rPr>
              <w:t xml:space="preserve">ribal programs and members. Community groups and non-profits. </w:t>
            </w:r>
          </w:p>
        </w:tc>
        <w:tc>
          <w:tcPr>
            <w:tcW w:w="4320" w:type="dxa"/>
          </w:tcPr>
          <w:p w14:paraId="4361E387" w14:textId="2018CFF2" w:rsidR="00507F29" w:rsidRPr="00710CAE" w:rsidRDefault="00417107">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 xml:space="preserve">The Executive Directors office and Enterprises staff </w:t>
            </w:r>
            <w:r w:rsidR="00762BED" w:rsidRPr="00710CAE">
              <w:rPr>
                <w:rFonts w:asciiTheme="minorHAnsi" w:eastAsia="Calibri" w:hAnsiTheme="minorHAnsi"/>
                <w:sz w:val="20"/>
                <w:szCs w:val="20"/>
              </w:rPr>
              <w:t xml:space="preserve">will be responsible for helping to train and onboard the new Energy Coordinators, </w:t>
            </w:r>
            <w:r w:rsidR="004E7F91" w:rsidRPr="00710CAE">
              <w:rPr>
                <w:rFonts w:asciiTheme="minorHAnsi" w:eastAsia="Calibri" w:hAnsiTheme="minorHAnsi"/>
                <w:sz w:val="20"/>
                <w:szCs w:val="20"/>
              </w:rPr>
              <w:t xml:space="preserve">participating in </w:t>
            </w:r>
            <w:r w:rsidR="00AC1784" w:rsidRPr="00710CAE">
              <w:rPr>
                <w:rFonts w:asciiTheme="minorHAnsi" w:eastAsia="Calibri" w:hAnsiTheme="minorHAnsi"/>
                <w:sz w:val="20"/>
                <w:szCs w:val="20"/>
              </w:rPr>
              <w:t>community-based</w:t>
            </w:r>
            <w:r w:rsidR="004E7F91" w:rsidRPr="00710CAE">
              <w:rPr>
                <w:rFonts w:asciiTheme="minorHAnsi" w:eastAsia="Calibri" w:hAnsiTheme="minorHAnsi"/>
                <w:sz w:val="20"/>
                <w:szCs w:val="20"/>
              </w:rPr>
              <w:t xml:space="preserve"> process to coordinate the distribution of </w:t>
            </w:r>
            <w:r w:rsidR="0080288B" w:rsidRPr="00710CAE">
              <w:rPr>
                <w:rFonts w:asciiTheme="minorHAnsi" w:eastAsia="Calibri" w:hAnsiTheme="minorHAnsi"/>
                <w:sz w:val="20"/>
                <w:szCs w:val="20"/>
              </w:rPr>
              <w:t>solar arrays and batteries to community members, oversight for the installation of arrays at the CRC</w:t>
            </w:r>
            <w:r w:rsidR="00AB4B13" w:rsidRPr="00710CAE">
              <w:rPr>
                <w:rFonts w:asciiTheme="minorHAnsi" w:eastAsia="Calibri" w:hAnsiTheme="minorHAnsi"/>
                <w:sz w:val="20"/>
                <w:szCs w:val="20"/>
              </w:rPr>
              <w:t xml:space="preserve">, and </w:t>
            </w:r>
            <w:r w:rsidR="00885EB9" w:rsidRPr="00710CAE">
              <w:rPr>
                <w:rFonts w:asciiTheme="minorHAnsi" w:eastAsia="Calibri" w:hAnsiTheme="minorHAnsi"/>
                <w:sz w:val="20"/>
                <w:szCs w:val="20"/>
              </w:rPr>
              <w:t xml:space="preserve">for subcontracting out the </w:t>
            </w:r>
            <w:r w:rsidR="00F20EF7" w:rsidRPr="00710CAE">
              <w:rPr>
                <w:rFonts w:asciiTheme="minorHAnsi" w:eastAsia="Calibri" w:hAnsiTheme="minorHAnsi"/>
                <w:sz w:val="20"/>
                <w:szCs w:val="20"/>
              </w:rPr>
              <w:t>installation of the Level III charger in Kamiah</w:t>
            </w:r>
          </w:p>
        </w:tc>
        <w:tc>
          <w:tcPr>
            <w:tcW w:w="2875" w:type="dxa"/>
          </w:tcPr>
          <w:p w14:paraId="3316CF31" w14:textId="1B158B04" w:rsidR="00507F29" w:rsidRPr="00710CAE" w:rsidRDefault="00830D7A">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Nov</w:t>
            </w:r>
            <w:r w:rsidR="001E40D6" w:rsidRPr="00710CAE">
              <w:rPr>
                <w:rFonts w:asciiTheme="minorHAnsi" w:eastAsia="Calibri" w:hAnsiTheme="minorHAnsi"/>
                <w:sz w:val="20"/>
                <w:szCs w:val="20"/>
              </w:rPr>
              <w:t>.</w:t>
            </w:r>
            <w:r w:rsidRPr="00710CAE">
              <w:rPr>
                <w:rFonts w:asciiTheme="minorHAnsi" w:eastAsia="Calibri" w:hAnsiTheme="minorHAnsi"/>
                <w:sz w:val="20"/>
                <w:szCs w:val="20"/>
              </w:rPr>
              <w:t xml:space="preserve"> 2024 </w:t>
            </w:r>
            <w:r w:rsidR="001E40D6" w:rsidRPr="00710CAE">
              <w:rPr>
                <w:rFonts w:asciiTheme="minorHAnsi" w:eastAsia="Calibri" w:hAnsiTheme="minorHAnsi"/>
                <w:sz w:val="20"/>
                <w:szCs w:val="20"/>
              </w:rPr>
              <w:t>–</w:t>
            </w:r>
            <w:r w:rsidRPr="00710CAE">
              <w:rPr>
                <w:rFonts w:asciiTheme="minorHAnsi" w:eastAsia="Calibri" w:hAnsiTheme="minorHAnsi"/>
                <w:sz w:val="20"/>
                <w:szCs w:val="20"/>
              </w:rPr>
              <w:t xml:space="preserve"> </w:t>
            </w:r>
            <w:r w:rsidR="001E40D6" w:rsidRPr="00710CAE">
              <w:rPr>
                <w:rFonts w:asciiTheme="minorHAnsi" w:eastAsia="Calibri" w:hAnsiTheme="minorHAnsi"/>
                <w:sz w:val="20"/>
                <w:szCs w:val="20"/>
              </w:rPr>
              <w:t>Sept. 2029</w:t>
            </w:r>
            <w:r w:rsidR="00C06396">
              <w:rPr>
                <w:rFonts w:asciiTheme="minorHAnsi" w:eastAsia="Calibri" w:hAnsiTheme="minorHAnsi"/>
                <w:sz w:val="20"/>
                <w:szCs w:val="20"/>
              </w:rPr>
              <w:t xml:space="preserve">: </w:t>
            </w:r>
            <w:proofErr w:type="spellStart"/>
            <w:r w:rsidR="00C06396" w:rsidRPr="00710CAE">
              <w:rPr>
                <w:rFonts w:asciiTheme="minorHAnsi" w:eastAsia="Calibri" w:hAnsiTheme="minorHAnsi"/>
                <w:sz w:val="20"/>
                <w:szCs w:val="20"/>
              </w:rPr>
              <w:t>coor</w:t>
            </w:r>
            <w:proofErr w:type="spellEnd"/>
            <w:r w:rsidR="00C06396">
              <w:rPr>
                <w:rFonts w:asciiTheme="minorHAnsi" w:eastAsia="Calibri" w:hAnsiTheme="minorHAnsi"/>
                <w:sz w:val="20"/>
                <w:szCs w:val="20"/>
              </w:rPr>
              <w:t>.</w:t>
            </w:r>
            <w:r w:rsidR="00C06396" w:rsidRPr="00710CAE">
              <w:rPr>
                <w:rFonts w:asciiTheme="minorHAnsi" w:eastAsia="Calibri" w:hAnsiTheme="minorHAnsi"/>
                <w:sz w:val="20"/>
                <w:szCs w:val="20"/>
              </w:rPr>
              <w:t xml:space="preserve"> with Measure 1 staff</w:t>
            </w:r>
            <w:r w:rsidR="00C06396">
              <w:rPr>
                <w:rFonts w:asciiTheme="minorHAnsi" w:eastAsia="Calibri" w:hAnsiTheme="minorHAnsi"/>
                <w:sz w:val="20"/>
                <w:szCs w:val="20"/>
              </w:rPr>
              <w:t>/community</w:t>
            </w:r>
          </w:p>
          <w:p w14:paraId="51B404D5" w14:textId="25ADE46C" w:rsidR="001E40D6" w:rsidRPr="00710CAE" w:rsidRDefault="00A62B33">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Solar and battery installation</w:t>
            </w:r>
            <w:r w:rsidR="00C06396">
              <w:rPr>
                <w:rFonts w:asciiTheme="minorHAnsi" w:eastAsia="Calibri" w:hAnsiTheme="minorHAnsi"/>
                <w:sz w:val="20"/>
                <w:szCs w:val="20"/>
              </w:rPr>
              <w:t xml:space="preserve">. </w:t>
            </w:r>
            <w:r w:rsidRPr="00710CAE">
              <w:rPr>
                <w:rFonts w:asciiTheme="minorHAnsi" w:eastAsia="Calibri" w:hAnsiTheme="minorHAnsi"/>
                <w:sz w:val="20"/>
                <w:szCs w:val="20"/>
              </w:rPr>
              <w:t xml:space="preserve"> </w:t>
            </w:r>
          </w:p>
          <w:p w14:paraId="2CD5A14A" w14:textId="77777777" w:rsidR="00710CAE" w:rsidRDefault="00B1572F">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Phase I CRC, 2025</w:t>
            </w:r>
            <w:r w:rsidR="00710CAE">
              <w:rPr>
                <w:rFonts w:asciiTheme="minorHAnsi" w:eastAsia="Calibri" w:hAnsiTheme="minorHAnsi"/>
                <w:sz w:val="20"/>
                <w:szCs w:val="20"/>
              </w:rPr>
              <w:t xml:space="preserve">. </w:t>
            </w:r>
          </w:p>
          <w:p w14:paraId="55529AA4" w14:textId="3C84CEEE" w:rsidR="00B1572F" w:rsidRPr="00710CAE" w:rsidRDefault="00B1572F">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Phase II: 2026-2029</w:t>
            </w:r>
          </w:p>
          <w:p w14:paraId="70A95948" w14:textId="780BD158" w:rsidR="00B1572F" w:rsidRPr="00710CAE" w:rsidRDefault="00B1572F">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Megapack installation: 2026, 2029</w:t>
            </w:r>
          </w:p>
          <w:p w14:paraId="1D6285BE" w14:textId="43FA9A90" w:rsidR="001E40D6" w:rsidRPr="00710CAE" w:rsidRDefault="001E40D6">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Kamiah EV charger installation</w:t>
            </w:r>
            <w:r w:rsidR="00FF4315">
              <w:rPr>
                <w:rFonts w:asciiTheme="minorHAnsi" w:eastAsia="Calibri" w:hAnsiTheme="minorHAnsi"/>
                <w:sz w:val="20"/>
                <w:szCs w:val="20"/>
              </w:rPr>
              <w:t>:</w:t>
            </w:r>
            <w:r w:rsidRPr="00710CAE">
              <w:rPr>
                <w:rFonts w:asciiTheme="minorHAnsi" w:eastAsia="Calibri" w:hAnsiTheme="minorHAnsi"/>
                <w:sz w:val="20"/>
                <w:szCs w:val="20"/>
              </w:rPr>
              <w:t xml:space="preserve"> </w:t>
            </w:r>
            <w:r w:rsidR="00B1572F" w:rsidRPr="00710CAE">
              <w:rPr>
                <w:rFonts w:asciiTheme="minorHAnsi" w:eastAsia="Calibri" w:hAnsiTheme="minorHAnsi"/>
                <w:sz w:val="20"/>
                <w:szCs w:val="20"/>
              </w:rPr>
              <w:t>2025</w:t>
            </w:r>
          </w:p>
        </w:tc>
      </w:tr>
      <w:tr w:rsidR="00507F29" w14:paraId="352BFEE7" w14:textId="77777777" w:rsidTr="00710CA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5" w:type="dxa"/>
          </w:tcPr>
          <w:p w14:paraId="1E8A504A" w14:textId="189452C2" w:rsidR="00507F29" w:rsidRPr="000B13CA" w:rsidRDefault="007959AE">
            <w:pPr>
              <w:ind w:left="-20" w:right="-20"/>
              <w:jc w:val="left"/>
              <w:rPr>
                <w:rFonts w:asciiTheme="minorHAnsi" w:eastAsia="Calibri" w:hAnsiTheme="minorHAnsi"/>
                <w:b w:val="0"/>
                <w:bCs w:val="0"/>
                <w:sz w:val="20"/>
                <w:szCs w:val="20"/>
              </w:rPr>
            </w:pPr>
            <w:r w:rsidRPr="000B13CA">
              <w:rPr>
                <w:rFonts w:asciiTheme="minorHAnsi" w:eastAsia="Calibri" w:hAnsiTheme="minorHAnsi"/>
                <w:b w:val="0"/>
                <w:bCs w:val="0"/>
                <w:sz w:val="20"/>
                <w:szCs w:val="20"/>
              </w:rPr>
              <w:t xml:space="preserve">Energy Coordinators </w:t>
            </w:r>
            <w:r w:rsidR="009A036E" w:rsidRPr="000B13CA">
              <w:rPr>
                <w:rFonts w:asciiTheme="minorHAnsi" w:eastAsia="Calibri" w:hAnsiTheme="minorHAnsi"/>
                <w:b w:val="0"/>
                <w:bCs w:val="0"/>
                <w:sz w:val="20"/>
                <w:szCs w:val="20"/>
              </w:rPr>
              <w:t xml:space="preserve">and JFO Fisheries office staff </w:t>
            </w:r>
            <w:r w:rsidR="00507F29" w:rsidRPr="000B13CA">
              <w:rPr>
                <w:rFonts w:asciiTheme="minorHAnsi" w:eastAsia="Calibri" w:hAnsiTheme="minorHAnsi"/>
                <w:b w:val="0"/>
                <w:bCs w:val="0"/>
                <w:sz w:val="20"/>
                <w:szCs w:val="20"/>
              </w:rPr>
              <w:t xml:space="preserve">will develop, advertise, and manage contracts. </w:t>
            </w:r>
          </w:p>
        </w:tc>
        <w:tc>
          <w:tcPr>
            <w:tcW w:w="4320" w:type="dxa"/>
          </w:tcPr>
          <w:p w14:paraId="3B36D663" w14:textId="760EC117" w:rsidR="00507F29" w:rsidRPr="00710CAE" w:rsidRDefault="00507F29">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 xml:space="preserve">Bid process and contracts in place </w:t>
            </w:r>
            <w:r w:rsidR="000B13CA" w:rsidRPr="00710CAE">
              <w:rPr>
                <w:rFonts w:asciiTheme="minorHAnsi" w:eastAsia="Calibri" w:hAnsiTheme="minorHAnsi"/>
                <w:sz w:val="20"/>
                <w:szCs w:val="20"/>
              </w:rPr>
              <w:t xml:space="preserve">for solar arrays, electrical upgrades, Tesla Megapack installation, ordering </w:t>
            </w:r>
            <w:r w:rsidR="00A63CD0" w:rsidRPr="00710CAE">
              <w:rPr>
                <w:rFonts w:asciiTheme="minorHAnsi" w:eastAsia="Calibri" w:hAnsiTheme="minorHAnsi"/>
                <w:sz w:val="20"/>
                <w:szCs w:val="20"/>
              </w:rPr>
              <w:t xml:space="preserve">Tesla </w:t>
            </w:r>
            <w:proofErr w:type="spellStart"/>
            <w:r w:rsidR="00A63CD0" w:rsidRPr="00710CAE">
              <w:rPr>
                <w:rFonts w:asciiTheme="minorHAnsi" w:eastAsia="Calibri" w:hAnsiTheme="minorHAnsi"/>
                <w:sz w:val="20"/>
                <w:szCs w:val="20"/>
              </w:rPr>
              <w:t>PowerWalls</w:t>
            </w:r>
            <w:proofErr w:type="spellEnd"/>
            <w:r w:rsidR="00A63CD0" w:rsidRPr="00710CAE">
              <w:rPr>
                <w:rFonts w:asciiTheme="minorHAnsi" w:eastAsia="Calibri" w:hAnsiTheme="minorHAnsi"/>
                <w:sz w:val="20"/>
                <w:szCs w:val="20"/>
              </w:rPr>
              <w:t xml:space="preserve">, and installation of EV charging stations. </w:t>
            </w:r>
          </w:p>
        </w:tc>
        <w:tc>
          <w:tcPr>
            <w:tcW w:w="2875" w:type="dxa"/>
          </w:tcPr>
          <w:p w14:paraId="7A62A778" w14:textId="29564010" w:rsidR="00476429" w:rsidRPr="00710CAE" w:rsidRDefault="00AC7A4B" w:rsidP="00A63CD0">
            <w:pPr>
              <w:ind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JFO: Nov 2024-</w:t>
            </w:r>
            <w:r w:rsidR="00476429" w:rsidRPr="00710CAE">
              <w:rPr>
                <w:rFonts w:asciiTheme="minorHAnsi" w:eastAsia="Calibri" w:hAnsiTheme="minorHAnsi"/>
                <w:sz w:val="20"/>
                <w:szCs w:val="20"/>
              </w:rPr>
              <w:t xml:space="preserve"> March 2025</w:t>
            </w:r>
          </w:p>
          <w:p w14:paraId="57B66800" w14:textId="29564010" w:rsidR="00045A14" w:rsidRPr="00710CAE" w:rsidRDefault="00476429" w:rsidP="00A63CD0">
            <w:pPr>
              <w:ind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 xml:space="preserve">CRC: </w:t>
            </w:r>
            <w:r w:rsidR="002679F8" w:rsidRPr="00710CAE">
              <w:rPr>
                <w:rFonts w:asciiTheme="minorHAnsi" w:eastAsia="Calibri" w:hAnsiTheme="minorHAnsi"/>
                <w:sz w:val="20"/>
                <w:szCs w:val="20"/>
              </w:rPr>
              <w:t xml:space="preserve">April-2025 to </w:t>
            </w:r>
            <w:r w:rsidR="00DD6F19" w:rsidRPr="00710CAE">
              <w:rPr>
                <w:rFonts w:asciiTheme="minorHAnsi" w:eastAsia="Calibri" w:hAnsiTheme="minorHAnsi"/>
                <w:sz w:val="20"/>
                <w:szCs w:val="20"/>
              </w:rPr>
              <w:t>Sep 2025</w:t>
            </w:r>
            <w:r w:rsidR="00045A14" w:rsidRPr="00710CAE">
              <w:rPr>
                <w:rFonts w:asciiTheme="minorHAnsi" w:eastAsia="Calibri" w:hAnsiTheme="minorHAnsi"/>
                <w:sz w:val="20"/>
                <w:szCs w:val="20"/>
              </w:rPr>
              <w:t xml:space="preserve">. </w:t>
            </w:r>
          </w:p>
          <w:p w14:paraId="41CB73F3" w14:textId="760EC117" w:rsidR="00AC7A4B" w:rsidRPr="00710CAE" w:rsidRDefault="00045A14" w:rsidP="00710CAE">
            <w:pPr>
              <w:ind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00710CAE">
              <w:rPr>
                <w:rFonts w:asciiTheme="minorHAnsi" w:eastAsia="Calibri" w:hAnsiTheme="minorHAnsi"/>
                <w:sz w:val="20"/>
                <w:szCs w:val="20"/>
              </w:rPr>
              <w:t>Batteries: 2025-2029</w:t>
            </w:r>
            <w:r w:rsidR="00AC7A4B" w:rsidRPr="00710CAE">
              <w:rPr>
                <w:rFonts w:asciiTheme="minorHAnsi" w:eastAsia="Calibri" w:hAnsiTheme="minorHAnsi"/>
                <w:sz w:val="20"/>
                <w:szCs w:val="20"/>
              </w:rPr>
              <w:t xml:space="preserve"> </w:t>
            </w:r>
          </w:p>
        </w:tc>
      </w:tr>
      <w:tr w:rsidR="00507F29" w:rsidRPr="009A036E" w14:paraId="25C9773E" w14:textId="77777777" w:rsidTr="00710CAE">
        <w:trPr>
          <w:trHeight w:val="300"/>
        </w:trPr>
        <w:tc>
          <w:tcPr>
            <w:cnfStyle w:val="001000000000" w:firstRow="0" w:lastRow="0" w:firstColumn="1" w:lastColumn="0" w:oddVBand="0" w:evenVBand="0" w:oddHBand="0" w:evenHBand="0" w:firstRowFirstColumn="0" w:firstRowLastColumn="0" w:lastRowFirstColumn="0" w:lastRowLastColumn="0"/>
            <w:tcW w:w="2695" w:type="dxa"/>
          </w:tcPr>
          <w:p w14:paraId="28E20DAC" w14:textId="0E27F64D" w:rsidR="00507F29" w:rsidRPr="00710CAE" w:rsidRDefault="00696673">
            <w:pPr>
              <w:ind w:left="-20" w:right="-20"/>
              <w:jc w:val="left"/>
              <w:rPr>
                <w:rFonts w:asciiTheme="minorHAnsi" w:eastAsia="Calibri" w:hAnsiTheme="minorHAnsi"/>
                <w:b w:val="0"/>
                <w:bCs w:val="0"/>
                <w:sz w:val="20"/>
                <w:szCs w:val="20"/>
              </w:rPr>
            </w:pPr>
            <w:r w:rsidRPr="00710CAE">
              <w:rPr>
                <w:rFonts w:asciiTheme="minorHAnsi" w:eastAsia="Calibri" w:hAnsiTheme="minorHAnsi"/>
                <w:b w:val="0"/>
                <w:bCs w:val="0"/>
                <w:sz w:val="20"/>
                <w:szCs w:val="20"/>
              </w:rPr>
              <w:t>Energy Coordinators</w:t>
            </w:r>
            <w:r w:rsidR="00887B97" w:rsidRPr="00710CAE">
              <w:rPr>
                <w:rFonts w:asciiTheme="minorHAnsi" w:eastAsia="Calibri" w:hAnsiTheme="minorHAnsi"/>
                <w:b w:val="0"/>
                <w:bCs w:val="0"/>
                <w:sz w:val="20"/>
                <w:szCs w:val="20"/>
              </w:rPr>
              <w:t>, Air Quality and NPTHA, Climate Change</w:t>
            </w:r>
          </w:p>
        </w:tc>
        <w:tc>
          <w:tcPr>
            <w:tcW w:w="4320" w:type="dxa"/>
          </w:tcPr>
          <w:p w14:paraId="03334EEA" w14:textId="760EC117" w:rsidR="00507F29" w:rsidRPr="009A036E" w:rsidRDefault="00887B97">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422C3C8B">
              <w:rPr>
                <w:rFonts w:asciiTheme="minorHAnsi" w:eastAsia="Calibri" w:hAnsiTheme="minorHAnsi"/>
                <w:sz w:val="20"/>
                <w:szCs w:val="20"/>
              </w:rPr>
              <w:t xml:space="preserve">Lead </w:t>
            </w:r>
            <w:r w:rsidR="00733F47" w:rsidRPr="422C3C8B">
              <w:rPr>
                <w:rFonts w:asciiTheme="minorHAnsi" w:eastAsia="Calibri" w:hAnsiTheme="minorHAnsi"/>
                <w:sz w:val="20"/>
                <w:szCs w:val="20"/>
              </w:rPr>
              <w:t>community-based</w:t>
            </w:r>
            <w:r w:rsidRPr="422C3C8B">
              <w:rPr>
                <w:rFonts w:asciiTheme="minorHAnsi" w:eastAsia="Calibri" w:hAnsiTheme="minorHAnsi"/>
                <w:sz w:val="20"/>
                <w:szCs w:val="20"/>
              </w:rPr>
              <w:t xml:space="preserve"> process in collaboration with climate change and air quality</w:t>
            </w:r>
          </w:p>
        </w:tc>
        <w:tc>
          <w:tcPr>
            <w:tcW w:w="2875" w:type="dxa"/>
          </w:tcPr>
          <w:p w14:paraId="626708CC" w14:textId="1F85FBEF" w:rsidR="00507F29" w:rsidRPr="009A036E" w:rsidRDefault="00507F29">
            <w:pPr>
              <w:ind w:left="-20" w:right="-20"/>
              <w:jc w:val="left"/>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Apr</w:t>
            </w:r>
            <w:r w:rsidR="0028223C" w:rsidRPr="510C41BC">
              <w:rPr>
                <w:rFonts w:asciiTheme="minorHAnsi" w:eastAsia="Calibri" w:hAnsiTheme="minorHAnsi"/>
                <w:sz w:val="20"/>
                <w:szCs w:val="20"/>
              </w:rPr>
              <w:t>.</w:t>
            </w:r>
            <w:r w:rsidRPr="510C41BC">
              <w:rPr>
                <w:rFonts w:asciiTheme="minorHAnsi" w:eastAsia="Calibri" w:hAnsiTheme="minorHAnsi"/>
                <w:sz w:val="20"/>
                <w:szCs w:val="20"/>
              </w:rPr>
              <w:t xml:space="preserve"> 2025 – Sept</w:t>
            </w:r>
            <w:r w:rsidR="0028223C" w:rsidRPr="510C41BC">
              <w:rPr>
                <w:rFonts w:asciiTheme="minorHAnsi" w:eastAsia="Calibri" w:hAnsiTheme="minorHAnsi"/>
                <w:sz w:val="20"/>
                <w:szCs w:val="20"/>
              </w:rPr>
              <w:t>.</w:t>
            </w:r>
            <w:r w:rsidRPr="510C41BC">
              <w:rPr>
                <w:rFonts w:asciiTheme="minorHAnsi" w:eastAsia="Calibri" w:hAnsiTheme="minorHAnsi"/>
                <w:sz w:val="20"/>
                <w:szCs w:val="20"/>
              </w:rPr>
              <w:t xml:space="preserve"> 30, 2029</w:t>
            </w:r>
          </w:p>
        </w:tc>
      </w:tr>
      <w:tr w:rsidR="005915BE" w14:paraId="1068977D" w14:textId="77777777" w:rsidTr="00710CA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95" w:type="dxa"/>
          </w:tcPr>
          <w:p w14:paraId="252914A6" w14:textId="760EC117" w:rsidR="005915BE" w:rsidRPr="00710CAE" w:rsidRDefault="005915BE">
            <w:pPr>
              <w:ind w:left="-20" w:right="-20"/>
              <w:jc w:val="left"/>
              <w:rPr>
                <w:rFonts w:asciiTheme="minorHAnsi" w:eastAsia="Calibri" w:hAnsiTheme="minorHAnsi"/>
                <w:b w:val="0"/>
                <w:bCs w:val="0"/>
                <w:sz w:val="20"/>
                <w:szCs w:val="20"/>
              </w:rPr>
            </w:pPr>
            <w:r w:rsidRPr="00710CAE">
              <w:rPr>
                <w:rFonts w:asciiTheme="minorHAnsi" w:eastAsia="Calibri" w:hAnsiTheme="minorHAnsi"/>
                <w:b w:val="0"/>
                <w:bCs w:val="0"/>
                <w:sz w:val="20"/>
                <w:szCs w:val="20"/>
              </w:rPr>
              <w:t>Energy Coordinators</w:t>
            </w:r>
            <w:r w:rsidR="00491237" w:rsidRPr="00710CAE">
              <w:rPr>
                <w:rFonts w:asciiTheme="minorHAnsi" w:eastAsia="Calibri" w:hAnsiTheme="minorHAnsi"/>
                <w:b w:val="0"/>
                <w:bCs w:val="0"/>
                <w:sz w:val="20"/>
                <w:szCs w:val="20"/>
              </w:rPr>
              <w:t xml:space="preserve"> </w:t>
            </w:r>
          </w:p>
        </w:tc>
        <w:tc>
          <w:tcPr>
            <w:tcW w:w="4320" w:type="dxa"/>
          </w:tcPr>
          <w:p w14:paraId="3409F9A6" w14:textId="4AD7688B" w:rsidR="005915BE" w:rsidRPr="009A036E" w:rsidRDefault="00887B97">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sidRPr="510C41BC">
              <w:rPr>
                <w:rFonts w:asciiTheme="minorHAnsi" w:eastAsia="Calibri" w:hAnsiTheme="minorHAnsi"/>
                <w:sz w:val="20"/>
                <w:szCs w:val="20"/>
              </w:rPr>
              <w:t>Schedule construction, do reporting, and monitoring, and quality control.</w:t>
            </w:r>
          </w:p>
        </w:tc>
        <w:tc>
          <w:tcPr>
            <w:tcW w:w="2875" w:type="dxa"/>
          </w:tcPr>
          <w:p w14:paraId="7DBB2ADF" w14:textId="5AD31872" w:rsidR="005915BE" w:rsidRPr="009A036E" w:rsidRDefault="00AF6186">
            <w:pPr>
              <w:ind w:left="-20" w:right="-20"/>
              <w:jc w:val="left"/>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sz w:val="20"/>
                <w:szCs w:val="20"/>
              </w:rPr>
            </w:pPr>
            <w:r>
              <w:rPr>
                <w:rFonts w:asciiTheme="minorHAnsi" w:eastAsia="Calibri" w:hAnsiTheme="minorHAnsi"/>
                <w:sz w:val="20"/>
                <w:szCs w:val="20"/>
              </w:rPr>
              <w:t xml:space="preserve">April 2025- </w:t>
            </w:r>
            <w:r w:rsidR="00710CAE">
              <w:rPr>
                <w:rFonts w:asciiTheme="minorHAnsi" w:eastAsia="Calibri" w:hAnsiTheme="minorHAnsi"/>
                <w:sz w:val="20"/>
                <w:szCs w:val="20"/>
              </w:rPr>
              <w:t>August 2029</w:t>
            </w:r>
          </w:p>
        </w:tc>
      </w:tr>
    </w:tbl>
    <w:p w14:paraId="317FE4D6" w14:textId="77777777" w:rsidR="00AA3E91" w:rsidRDefault="00AA3E91" w:rsidP="00AF00F5">
      <w:pPr>
        <w:rPr>
          <w:sz w:val="12"/>
          <w:szCs w:val="12"/>
        </w:rPr>
      </w:pPr>
    </w:p>
    <w:p w14:paraId="3C57287F" w14:textId="6C413A5B" w:rsidR="000767C1" w:rsidRPr="000767C1" w:rsidRDefault="00DC1404" w:rsidP="1404F778">
      <w:pPr>
        <w:pStyle w:val="Heading1"/>
        <w:numPr>
          <w:ilvl w:val="0"/>
          <w:numId w:val="25"/>
        </w:numPr>
        <w:ind w:left="360"/>
      </w:pPr>
      <w:r>
        <w:t>Low-Income and Disadvantaged Communities</w:t>
      </w:r>
    </w:p>
    <w:p w14:paraId="735578E1" w14:textId="25F9E6EF" w:rsidR="00DC1404" w:rsidRPr="0000176E" w:rsidRDefault="00DC1404" w:rsidP="00CF1B6F">
      <w:pPr>
        <w:pStyle w:val="Heading2"/>
        <w:numPr>
          <w:ilvl w:val="0"/>
          <w:numId w:val="32"/>
        </w:numPr>
      </w:pPr>
      <w:r w:rsidRPr="0000176E">
        <w:t>Community Benefits</w:t>
      </w:r>
      <w:r w:rsidR="006605AC" w:rsidRPr="0000176E">
        <w:t xml:space="preserve"> </w:t>
      </w:r>
    </w:p>
    <w:p w14:paraId="66ECE29F" w14:textId="3BB5AA48" w:rsidR="003C129B" w:rsidRDefault="009800E5" w:rsidP="00C978A0">
      <w:pPr>
        <w:rPr>
          <w:ins w:id="2" w:author="Author"/>
        </w:rPr>
      </w:pPr>
      <w:r>
        <w:t>T</w:t>
      </w:r>
      <w:r w:rsidRPr="00B7725B">
        <w:t xml:space="preserve">he Nez Perce Tribe is a federally recognized Indian tribe, and, as such, is considered a disadvantaged community </w:t>
      </w:r>
      <w:r w:rsidRPr="00B7725B">
        <w:lastRenderedPageBreak/>
        <w:t>for the purposes of the Justice40 Initiative.</w:t>
      </w:r>
      <w:r>
        <w:t xml:space="preserve"> </w:t>
      </w:r>
      <w:r w:rsidR="00612BBD">
        <w:t>Please see attached</w:t>
      </w:r>
      <w:r w:rsidR="003678AE">
        <w:t xml:space="preserve"> LIDAC </w:t>
      </w:r>
      <w:r w:rsidR="021D6FCB">
        <w:t>and</w:t>
      </w:r>
      <w:r w:rsidR="01DEF358">
        <w:t xml:space="preserve"> </w:t>
      </w:r>
      <w:r w:rsidR="00612BBD">
        <w:t>Census Tracts</w:t>
      </w:r>
      <w:r w:rsidR="7D3F882F">
        <w:t xml:space="preserve"> document</w:t>
      </w:r>
      <w:r w:rsidR="01DEF358">
        <w:t>.</w:t>
      </w:r>
      <w:r w:rsidR="00612BBD">
        <w:t xml:space="preserve"> </w:t>
      </w:r>
      <w:r w:rsidR="00086B6B">
        <w:t xml:space="preserve">The </w:t>
      </w:r>
      <w:proofErr w:type="spellStart"/>
      <w:r w:rsidR="00086B6B">
        <w:t>KwH</w:t>
      </w:r>
      <w:proofErr w:type="spellEnd"/>
      <w:r w:rsidR="00086B6B">
        <w:t xml:space="preserve"> </w:t>
      </w:r>
      <w:r w:rsidR="00722885">
        <w:t>efficien</w:t>
      </w:r>
      <w:r w:rsidR="0081230F">
        <w:t>c</w:t>
      </w:r>
      <w:r w:rsidR="00722885">
        <w:t xml:space="preserve">y </w:t>
      </w:r>
      <w:r w:rsidR="0019135F">
        <w:t xml:space="preserve">per year is 2,430 for Measure 1. </w:t>
      </w:r>
      <w:r w:rsidR="001B1C94">
        <w:t xml:space="preserve">For homes paired with solar and batteries, along with other upgrades, energy bills are expected to </w:t>
      </w:r>
      <w:r w:rsidR="00B354F7">
        <w:t xml:space="preserve">be eliminated. </w:t>
      </w:r>
      <w:r w:rsidR="00F579FF">
        <w:t>For homes without solar, but with energy efficiency upgrades, energy bills are expected to be more in line with area averages of approximately $100.00 per month.</w:t>
      </w:r>
      <w:r w:rsidR="0007789A">
        <w:t xml:space="preserve"> The median household income on the Nez Perce reservation is $54,290</w:t>
      </w:r>
      <w:r w:rsidR="0000176E">
        <w:t xml:space="preserve">, $20,000 below the median in the United States. The poverty rate is 13.5%. </w:t>
      </w:r>
      <w:r w:rsidR="0007789A">
        <w:t xml:space="preserve">The </w:t>
      </w:r>
      <w:r w:rsidR="00B077D0">
        <w:t>measures in this proposal reduce risk, improve air quality, provide greater protection for tribal members with comorbidities that make them more vulnerable during extreme weather, decrease energy costs, improve housing quality and safety, provide high quality jobs and training for the sustainable workforce of the future, improve rural internet and cell phone communications, provide vital emergency management centers, and reduce the risk to life and property from wildfires, heatwaves, and cold snaps. Th</w:t>
      </w:r>
      <w:r w:rsidR="00B96FA2">
        <w:t>is proposal</w:t>
      </w:r>
      <w:r w:rsidR="00B077D0">
        <w:t xml:space="preserve"> also </w:t>
      </w:r>
      <w:r w:rsidR="00FF47AF">
        <w:t>reduces</w:t>
      </w:r>
      <w:r w:rsidR="00B077D0">
        <w:t xml:space="preserve"> tribal dependence on polluting forms of energy that harm air quality, water quality, the climate, and fish and wildlife.</w:t>
      </w:r>
    </w:p>
    <w:p w14:paraId="51111BF0" w14:textId="7A17B6E9" w:rsidR="007F6C75" w:rsidRDefault="007F6C75" w:rsidP="00C978A0">
      <w:pPr>
        <w:rPr>
          <w:sz w:val="12"/>
          <w:szCs w:val="12"/>
        </w:rPr>
      </w:pPr>
    </w:p>
    <w:p w14:paraId="08738FCD" w14:textId="07CE4A88" w:rsidR="00C978A0" w:rsidRDefault="00C978A0" w:rsidP="00C978A0">
      <w:pPr>
        <w:pStyle w:val="Heading4"/>
      </w:pPr>
      <w:r>
        <w:t xml:space="preserve">Measure 1: </w:t>
      </w:r>
    </w:p>
    <w:p w14:paraId="1DBCC641" w14:textId="344871A3" w:rsidR="00B50E6E" w:rsidRDefault="00C978A0" w:rsidP="00B50E6E">
      <w:r>
        <w:t xml:space="preserve">Implementing this measure will conserve energy consumption and </w:t>
      </w:r>
      <w:r w:rsidR="005F5139">
        <w:t>decrease</w:t>
      </w:r>
      <w:r>
        <w:t xml:space="preserve"> energy bills for 650 tribal homes. Reduction </w:t>
      </w:r>
      <w:r w:rsidRPr="2356561F">
        <w:rPr>
          <w:rFonts w:eastAsiaTheme="minorEastAsia"/>
        </w:rPr>
        <w:t xml:space="preserve">of </w:t>
      </w:r>
      <w:r>
        <w:t>co-pollutants from wood smoke w</w:t>
      </w:r>
      <w:r w:rsidR="002A27BB">
        <w:t>ill</w:t>
      </w:r>
      <w:r>
        <w:t xml:space="preserve"> create health benefits for residents throughout the Reservation. Once fully implemented, this measure </w:t>
      </w:r>
      <w:r w:rsidR="00DC74B2">
        <w:t xml:space="preserve">along with Measure 2 </w:t>
      </w:r>
      <w:proofErr w:type="spellStart"/>
      <w:r w:rsidR="71A4A2C1">
        <w:t>P</w:t>
      </w:r>
      <w:r w:rsidR="057B535F">
        <w:t>owerwalls</w:t>
      </w:r>
      <w:proofErr w:type="spellEnd"/>
      <w:r>
        <w:t xml:space="preserve"> also mitigates health risks from extreme </w:t>
      </w:r>
      <w:r w:rsidR="00183B6B">
        <w:t xml:space="preserve">smoke and </w:t>
      </w:r>
      <w:r>
        <w:t>weather events by</w:t>
      </w:r>
      <w:r w:rsidR="00183B6B">
        <w:t xml:space="preserve"> adding portable, HEPA-filter air cleaners and</w:t>
      </w:r>
      <w:r>
        <w:t xml:space="preserve"> adding cooling and back up heating sources for residences. </w:t>
      </w:r>
      <w:r w:rsidR="000B23D0">
        <w:t xml:space="preserve"> </w:t>
      </w:r>
      <w:r w:rsidR="00B50E6E">
        <w:t>Many tribal families are burdened with exceptionally high energy costs. Through the community outreach process, the high cost of energy was identified as an acute problem</w:t>
      </w:r>
      <w:r w:rsidR="004B1ED7">
        <w:t xml:space="preserve"> </w:t>
      </w:r>
      <w:r w:rsidR="00A84EF5">
        <w:t>Com</w:t>
      </w:r>
      <w:r w:rsidR="00A30DB0">
        <w:t xml:space="preserve">munity members shared </w:t>
      </w:r>
      <w:r w:rsidR="0035170D">
        <w:t>stories about not being allowed to turn on furnaces, lights, or fans, and relying solely on opening windows and wood heat, because energy bills are so high for some residences. One of the most startling conversations was with tribal leaders who, when posited with the idea that solar could power heat pumps that would cool homes during heatwaves, responded, “we are just used to suffering through the heat and the cold.</w:t>
      </w:r>
      <w:r w:rsidR="00A30DB0">
        <w:t xml:space="preserve"> </w:t>
      </w:r>
      <w:r w:rsidR="00B50E6E">
        <w:t xml:space="preserve">Solar energy would help alleviate that burden. The lack of air conditioning units and the high cost of energy also pose a threat to tribal members. In the past, area residents could rely upon opening windows at night to cool their homes for free. Higher overnight temperatures and hazardous air from smoke events have demonstrated an acute need for modern, efficient air conditioning units that can both heat and cool, tighter building envelopes with better insulation, and local solar energy production that reduces the cost of energy. </w:t>
      </w:r>
      <w:r w:rsidR="00337F2F">
        <w:t xml:space="preserve">Energy bills can be upwards of $800/month for some tribal families. These measures could reduce those bills to zero. </w:t>
      </w:r>
    </w:p>
    <w:p w14:paraId="68F1CC4D" w14:textId="74E3D5FA" w:rsidR="00B50E6E" w:rsidRDefault="00B50E6E" w:rsidP="00C978A0"/>
    <w:p w14:paraId="3C7096EA" w14:textId="7D22F716" w:rsidR="00B10EC6" w:rsidRDefault="00C978A0" w:rsidP="00B10EC6">
      <w:r>
        <w:t>Taking a holistic approach, t</w:t>
      </w:r>
      <w:r w:rsidRPr="006E59B9">
        <w:t>hi</w:t>
      </w:r>
      <w:r>
        <w:t>s measure</w:t>
      </w:r>
      <w:r w:rsidRPr="006E59B9">
        <w:t xml:space="preserve"> will reduce </w:t>
      </w:r>
      <w:r>
        <w:t xml:space="preserve">tribal </w:t>
      </w:r>
      <w:r w:rsidRPr="006E59B9">
        <w:t>occupant exposure to</w:t>
      </w:r>
      <w:r>
        <w:t xml:space="preserve"> indoor air toxics and air pollution</w:t>
      </w:r>
      <w:r w:rsidRPr="006E59B9">
        <w:t xml:space="preserve"> and improve public health protection by strengthening preparedness</w:t>
      </w:r>
      <w:r>
        <w:t xml:space="preserve"> and resilience to extreme smoke and weather events. The energy efficiency upgrades outlined will</w:t>
      </w:r>
      <w:r w:rsidR="00477D44">
        <w:t xml:space="preserve"> reduce GHG emissions and</w:t>
      </w:r>
      <w:r>
        <w:t xml:space="preserve"> create 650 Climate Ready Homes that can reliably stay warm in winter, cool during hot weather, maintain good indoor air quality, and keep out smoke. The effects of this pr</w:t>
      </w:r>
      <w:r w:rsidR="00072649">
        <w:t>oposal</w:t>
      </w:r>
      <w:r>
        <w:t xml:space="preserve"> are multiplied when one considers that although many Americans reside in multiple apartments and houses over their lifetime, whereas Nez Perce people may live their entire life in one home. Multiple generations occupy tribal homes and houses are often given to the next generation when an elder passes. It is not uncommon for seven people to be living in a 1,200 square foot home.</w:t>
      </w:r>
      <w:r w:rsidR="000B23D0">
        <w:t xml:space="preserve"> </w:t>
      </w:r>
      <w:r w:rsidR="00B10EC6">
        <w:t xml:space="preserve">As described in Measure 1 above, </w:t>
      </w:r>
      <w:r w:rsidR="29D36F81">
        <w:t xml:space="preserve">NPT commits to creating </w:t>
      </w:r>
      <w:r w:rsidR="00B10EC6">
        <w:t xml:space="preserve">Climate Ready Housing </w:t>
      </w:r>
      <w:r w:rsidR="12BB1C14">
        <w:t>through</w:t>
      </w:r>
      <w:r w:rsidR="00B10EC6">
        <w:t xml:space="preserve"> increases </w:t>
      </w:r>
      <w:r w:rsidR="7673084E">
        <w:t>in tribal and local</w:t>
      </w:r>
      <w:r w:rsidR="00B10EC6">
        <w:t xml:space="preserve"> employment opportunities </w:t>
      </w:r>
      <w:r w:rsidR="4CBE6E75">
        <w:t>including</w:t>
      </w:r>
      <w:r w:rsidR="00B10EC6">
        <w:t xml:space="preserve"> multiple workforce training opportunities for tribal housing employees and independent tribal contractors. </w:t>
      </w:r>
    </w:p>
    <w:p w14:paraId="75583EE1" w14:textId="6B28FBF7" w:rsidR="00C978A0" w:rsidRDefault="00C978A0" w:rsidP="00C978A0">
      <w:pPr>
        <w:rPr>
          <w:sz w:val="12"/>
          <w:szCs w:val="12"/>
        </w:rPr>
      </w:pPr>
    </w:p>
    <w:p w14:paraId="557128A9" w14:textId="5784D390" w:rsidR="00C978A0" w:rsidRPr="005B6C29" w:rsidRDefault="00C978A0" w:rsidP="00C978A0">
      <w:pPr>
        <w:pStyle w:val="Heading4"/>
      </w:pPr>
      <w:r>
        <w:t xml:space="preserve">Measure 2: </w:t>
      </w:r>
    </w:p>
    <w:p w14:paraId="7131BD06" w14:textId="4CCD0365" w:rsidR="00C978A0" w:rsidRDefault="00C978A0" w:rsidP="00C978A0">
      <w:r>
        <w:t xml:space="preserve">On-site generation of renewable energy reduces </w:t>
      </w:r>
      <w:r w:rsidR="00D167ED">
        <w:t>GHG emissions and</w:t>
      </w:r>
      <w:r>
        <w:t xml:space="preserve"> co-pollutants while creating energy resilience for residents and Tribal government operations. Solar/storage solutions reduce</w:t>
      </w:r>
      <w:r w:rsidRPr="005B6C29">
        <w:t xml:space="preserve"> </w:t>
      </w:r>
      <w:r>
        <w:t xml:space="preserve">reliance on overhead power lines which can go down during storms and fires. Implementing this measure also lowers energy bills which is particularly important for low-income residents of the Reservation. In addition, measure 2 includes microgrids which dramatically increase the resilience of our remote and rural community. </w:t>
      </w:r>
      <w:r w:rsidR="000D740C" w:rsidRPr="000D740C">
        <w:t xml:space="preserve">Specifically, this includes preparing individuals for high-quality, middle-skill career pathways that enable economic mobility, rather than short-term, low-wage jobs. </w:t>
      </w:r>
    </w:p>
    <w:p w14:paraId="1C2D8305" w14:textId="3004804D" w:rsidR="00C978A0" w:rsidRDefault="00C978A0" w:rsidP="00C978A0">
      <w:pPr>
        <w:rPr>
          <w:sz w:val="12"/>
          <w:szCs w:val="12"/>
        </w:rPr>
      </w:pPr>
    </w:p>
    <w:p w14:paraId="190829C4" w14:textId="1AE5F369" w:rsidR="00C978A0" w:rsidRDefault="00C978A0" w:rsidP="00C978A0">
      <w:r>
        <w:t xml:space="preserve">Implementing this measure creates resiliency by offering consistent, renewable energy for residents and Tribal operations. It also creates income generation by providing power to the grid when needed, offering economic benefits to the Tribe and the communities living on the Reservation. By training and employing a Tribal workforce, additional economic benefits would positively impact the Tribal community. There are 35 tribal members with varying degrees of training as solar installers who reside on or near the reservation who are eager to work full time in the solar industry. Additional solar projects would provide additional opportunities to these solar installers. It would also help the tribe build towards running a tribally owned solar energy company. </w:t>
      </w:r>
    </w:p>
    <w:p w14:paraId="53B8E495" w14:textId="77777777" w:rsidR="00646958" w:rsidRDefault="00646958" w:rsidP="00646958">
      <w:pPr>
        <w:rPr>
          <w:sz w:val="12"/>
          <w:szCs w:val="12"/>
        </w:rPr>
      </w:pPr>
    </w:p>
    <w:p w14:paraId="073B430A" w14:textId="158E58B2" w:rsidR="00646958" w:rsidRDefault="00646958" w:rsidP="00646958">
      <w:r w:rsidRPr="001F1CB4">
        <w:t>Also, during wildfires, high wind events, and floods, many homes are unable to pump water when it is needed most due to power outages. Evacuation routes for many of these homes become impassable during emergencies (due to floods, ice, or fires), creating a situation where people are sheltering in place without water pressure.</w:t>
      </w:r>
      <w:r>
        <w:t xml:space="preserve"> </w:t>
      </w:r>
      <w:r w:rsidRPr="001F1CB4">
        <w:t>Tribal members who rely upon electricity to pump well water are at greatest risk during wildfires because they are unable to pump water to put out fire starts, wet down vegetation, barns, and houses, drink water, or provide water to livestock.</w:t>
      </w:r>
      <w:r>
        <w:t xml:space="preserve"> </w:t>
      </w:r>
      <w:r w:rsidRPr="001F1CB4">
        <w:t xml:space="preserve">The homes that are most vulnerable to wildfire with limited evacuation options are most in need of solar panels coupled with battery storage so that even if the power goes out, they are still </w:t>
      </w:r>
      <w:r>
        <w:t xml:space="preserve">able to pump water, filter air, power medical equipment, and communicate. Tesla </w:t>
      </w:r>
      <w:proofErr w:type="spellStart"/>
      <w:r w:rsidR="00B30B87">
        <w:t>P</w:t>
      </w:r>
      <w:r w:rsidR="655ADE48">
        <w:t>owerwalls</w:t>
      </w:r>
      <w:proofErr w:type="spellEnd"/>
      <w:r>
        <w:t xml:space="preserve"> have </w:t>
      </w:r>
      <w:proofErr w:type="spellStart"/>
      <w:r w:rsidR="00625514">
        <w:t>S</w:t>
      </w:r>
      <w:r w:rsidR="655ADE48">
        <w:t>tarlink</w:t>
      </w:r>
      <w:proofErr w:type="spellEnd"/>
      <w:r>
        <w:t xml:space="preserve"> internet that is not dependent upon the grid, wires, or cell towers, and they can provide power overnight or during smoke events that reduce solar </w:t>
      </w:r>
      <w:r w:rsidR="00015AD6">
        <w:t>PV</w:t>
      </w:r>
      <w:r>
        <w:t xml:space="preserve"> electrical generation. In addition, just having access to the internet in the home could provide economic and educational opportunities for tribal members. It would also help the Tribe be able to transition to hybrid or remote work options that reduce transportation-based greenhouse gas emissions. </w:t>
      </w:r>
    </w:p>
    <w:p w14:paraId="07879234" w14:textId="77777777" w:rsidR="00646958" w:rsidRPr="009269B5" w:rsidRDefault="00646958" w:rsidP="00646958">
      <w:pPr>
        <w:rPr>
          <w:sz w:val="10"/>
          <w:szCs w:val="10"/>
        </w:rPr>
      </w:pPr>
    </w:p>
    <w:p w14:paraId="770097E0" w14:textId="77777777" w:rsidR="00646958" w:rsidRDefault="00646958" w:rsidP="00646958">
      <w:r w:rsidRPr="00530C70">
        <w:t xml:space="preserve">For those that can evacuate, </w:t>
      </w:r>
      <w:r>
        <w:t xml:space="preserve">solar powered resiliency centers with battery banks could </w:t>
      </w:r>
      <w:r w:rsidRPr="00530C70">
        <w:t xml:space="preserve">offer lodging, meals, </w:t>
      </w:r>
      <w:r>
        <w:t>heat and cold shelters with filtered air</w:t>
      </w:r>
      <w:r w:rsidRPr="00530C70">
        <w:t xml:space="preserve">, power for medical equipment, communication, and fuel. To be able to keep people safe and respond to emergencies, </w:t>
      </w:r>
      <w:r>
        <w:t>the Tribe</w:t>
      </w:r>
      <w:r w:rsidRPr="00530C70">
        <w:t xml:space="preserve"> needs to produce solar energy coupled with battery storage to weather emergencies off-grid in places that are used for shelters and command centers during emergencies</w:t>
      </w:r>
      <w:r>
        <w:t xml:space="preserve">, and for those sheltering in place. </w:t>
      </w:r>
    </w:p>
    <w:p w14:paraId="3C6CF5AE" w14:textId="6A83D4C6" w:rsidR="00646958" w:rsidRDefault="00646958" w:rsidP="00C978A0">
      <w:pPr>
        <w:rPr>
          <w:sz w:val="12"/>
          <w:szCs w:val="12"/>
        </w:rPr>
      </w:pPr>
    </w:p>
    <w:p w14:paraId="7D38BAD6" w14:textId="77777777" w:rsidR="00C978A0" w:rsidRPr="00DC0157" w:rsidRDefault="00C978A0" w:rsidP="00C978A0">
      <w:pPr>
        <w:pStyle w:val="Heading4"/>
      </w:pPr>
      <w:r w:rsidRPr="00DC0157">
        <w:t xml:space="preserve">Measure 3: </w:t>
      </w:r>
    </w:p>
    <w:p w14:paraId="226D2008" w14:textId="157C1C94" w:rsidR="00646958" w:rsidRPr="00046C21" w:rsidRDefault="00C978A0" w:rsidP="00C978A0">
      <w:r>
        <w:t xml:space="preserve">Implementing this measure will reduce co-pollutants from tailpipe emissions resulting in improved health outcomes, and fuel costs for the Tribe and employees who convert to an (PH)EV.  The GHG savings for the </w:t>
      </w:r>
      <w:r w:rsidR="1C763BC2">
        <w:t>Charge</w:t>
      </w:r>
      <w:r w:rsidR="3D933EA0">
        <w:t>P</w:t>
      </w:r>
      <w:r w:rsidR="1C763BC2">
        <w:t>oint</w:t>
      </w:r>
      <w:r>
        <w:t xml:space="preserve"> EV Charger at the CRC in 2022 was </w:t>
      </w:r>
      <w:r w:rsidRPr="00046C21">
        <w:t xml:space="preserve">5,507 kg. </w:t>
      </w:r>
      <w:r>
        <w:t>M</w:t>
      </w:r>
      <w:r w:rsidRPr="00046C21">
        <w:t xml:space="preserve">ost importantly, this measure is visible to the </w:t>
      </w:r>
      <w:proofErr w:type="gramStart"/>
      <w:r w:rsidRPr="00046C21">
        <w:t>general public</w:t>
      </w:r>
      <w:proofErr w:type="gramEnd"/>
      <w:r w:rsidRPr="00046C21">
        <w:t xml:space="preserve">; by placing EV charging stations on </w:t>
      </w:r>
      <w:r>
        <w:t>Highway 12 and M</w:t>
      </w:r>
      <w:r w:rsidRPr="00046C21">
        <w:t xml:space="preserve">ain </w:t>
      </w:r>
      <w:r w:rsidR="23598B68">
        <w:t>Street</w:t>
      </w:r>
      <w:r>
        <w:t xml:space="preserve"> in Joseph</w:t>
      </w:r>
      <w:r w:rsidRPr="00046C21">
        <w:t xml:space="preserve">, electrification is normalized for the region/tribal members, accelerating the adoption process. </w:t>
      </w:r>
      <w:r w:rsidR="00646958" w:rsidRPr="00AC221D">
        <w:t xml:space="preserve">Furthermore, by placing charging stations in front of JFO, a strong message is conveyed about the importance of salmon to Nez Perce people, and that as we move into an uncertain climate future it is possible to align our energy production with our </w:t>
      </w:r>
      <w:r w:rsidR="00723CF1">
        <w:t xml:space="preserve">values. </w:t>
      </w:r>
    </w:p>
    <w:p w14:paraId="4BCB7A39" w14:textId="136F77B4" w:rsidR="00E5723D" w:rsidRPr="009269B5" w:rsidRDefault="00E5723D" w:rsidP="00034B7C">
      <w:pPr>
        <w:rPr>
          <w:sz w:val="10"/>
          <w:szCs w:val="10"/>
        </w:rPr>
      </w:pPr>
    </w:p>
    <w:p w14:paraId="399B2FEC" w14:textId="2B97B151" w:rsidR="00C04AB0" w:rsidRPr="000107C3" w:rsidRDefault="00C04AB0" w:rsidP="00C04AB0">
      <w:pPr>
        <w:pStyle w:val="Heading3"/>
        <w:rPr>
          <w:rFonts w:asciiTheme="minorHAnsi" w:hAnsiTheme="minorHAnsi" w:cstheme="minorBidi"/>
          <w:sz w:val="22"/>
          <w:szCs w:val="22"/>
        </w:rPr>
      </w:pPr>
      <w:r w:rsidRPr="5CCA3625">
        <w:rPr>
          <w:rFonts w:asciiTheme="minorHAnsi" w:hAnsiTheme="minorHAnsi" w:cstheme="minorBidi"/>
          <w:sz w:val="22"/>
          <w:szCs w:val="22"/>
        </w:rPr>
        <w:t>Environmental Justice</w:t>
      </w:r>
      <w:r w:rsidR="00CC6BF7" w:rsidRPr="5CCA3625">
        <w:rPr>
          <w:rFonts w:asciiTheme="minorHAnsi" w:hAnsiTheme="minorHAnsi" w:cstheme="minorBidi"/>
          <w:sz w:val="22"/>
          <w:szCs w:val="22"/>
        </w:rPr>
        <w:t xml:space="preserve">  </w:t>
      </w:r>
    </w:p>
    <w:p w14:paraId="33C41E3A" w14:textId="5906D521" w:rsidR="006B7669" w:rsidRDefault="006B7669" w:rsidP="00B01C3E">
      <w:pPr>
        <w:rPr>
          <w:bdr w:val="none" w:sz="0" w:space="0" w:color="auto" w:frame="1"/>
          <w:shd w:val="clear" w:color="auto" w:fill="FFFFFF"/>
        </w:rPr>
      </w:pPr>
      <w:r>
        <w:rPr>
          <w:bdr w:val="none" w:sz="0" w:space="0" w:color="auto" w:frame="1"/>
          <w:shd w:val="clear" w:color="auto" w:fill="FFFFFF"/>
        </w:rPr>
        <w:t>The Nez Perce Tribe’s climate mitigation and adaptation projects are </w:t>
      </w:r>
      <w:r>
        <w:rPr>
          <w:b/>
          <w:bCs/>
          <w:bdr w:val="none" w:sz="0" w:space="0" w:color="auto" w:frame="1"/>
          <w:shd w:val="clear" w:color="auto" w:fill="FFFFFF"/>
        </w:rPr>
        <w:t>indigenous-led, community centered</w:t>
      </w:r>
      <w:r>
        <w:rPr>
          <w:bdr w:val="none" w:sz="0" w:space="0" w:color="auto" w:frame="1"/>
          <w:shd w:val="clear" w:color="auto" w:fill="FFFFFF"/>
        </w:rPr>
        <w:t> projects that focus on reciprocity with nature and ecological mercy (“environmental justice” per Executive Order 14096). </w:t>
      </w:r>
      <w:r>
        <w:rPr>
          <w:color w:val="3B204D"/>
          <w:bdr w:val="none" w:sz="0" w:space="0" w:color="auto" w:frame="1"/>
          <w:shd w:val="clear" w:color="auto" w:fill="FFFFFF"/>
        </w:rPr>
        <w:t>As a tribal community, we are inherently an environmental justice community, but the Tribe is also resilient and determined in a way that few communities are. We have survived climate change in the past, and protected and stewarded our homelands for generations. </w:t>
      </w:r>
      <w:r>
        <w:rPr>
          <w:bdr w:val="none" w:sz="0" w:space="0" w:color="auto" w:frame="1"/>
          <w:shd w:val="clear" w:color="auto" w:fill="FFFFFF"/>
        </w:rPr>
        <w:t>The core philosophy in </w:t>
      </w:r>
      <w:proofErr w:type="spellStart"/>
      <w:r>
        <w:rPr>
          <w:i/>
          <w:iCs/>
          <w:bdr w:val="none" w:sz="0" w:space="0" w:color="auto" w:frame="1"/>
          <w:shd w:val="clear" w:color="auto" w:fill="FFFFFF"/>
        </w:rPr>
        <w:t>Nimíipuu</w:t>
      </w:r>
      <w:proofErr w:type="spellEnd"/>
      <w:r>
        <w:rPr>
          <w:bdr w:val="none" w:sz="0" w:space="0" w:color="auto" w:frame="1"/>
          <w:shd w:val="clear" w:color="auto" w:fill="FFFFFF"/>
        </w:rPr>
        <w:t> traditional teaching, </w:t>
      </w:r>
      <w:proofErr w:type="spellStart"/>
      <w:r>
        <w:rPr>
          <w:i/>
          <w:iCs/>
          <w:bdr w:val="none" w:sz="0" w:space="0" w:color="auto" w:frame="1"/>
          <w:shd w:val="clear" w:color="auto" w:fill="FFFFFF"/>
        </w:rPr>
        <w:t>Tamal’wit</w:t>
      </w:r>
      <w:proofErr w:type="spellEnd"/>
      <w:r>
        <w:rPr>
          <w:bdr w:val="none" w:sz="0" w:space="0" w:color="auto" w:frame="1"/>
          <w:shd w:val="clear" w:color="auto" w:fill="FFFFFF"/>
        </w:rPr>
        <w:t>, is a holistic approach to life that expresses a profound sense of mutual obligation and reciprocity; recognizing that everything is alive and our sacred obligation to treat the soil, air, water and all our plant, animal, and human relations with respect and care to maintain the sacred balance that perpetuates life. We understand that a profoundly different approach is needed to end the climate crisis while protecting those who are most vulnerable; namely</w:t>
      </w:r>
      <w:r>
        <w:rPr>
          <w:b/>
          <w:bCs/>
          <w:bdr w:val="none" w:sz="0" w:space="0" w:color="auto" w:frame="1"/>
          <w:shd w:val="clear" w:color="auto" w:fill="FFFFFF"/>
        </w:rPr>
        <w:t>, low income, disadvantaged communities</w:t>
      </w:r>
      <w:r>
        <w:rPr>
          <w:bdr w:val="none" w:sz="0" w:space="0" w:color="auto" w:frame="1"/>
          <w:shd w:val="clear" w:color="auto" w:fill="FFFFFF"/>
        </w:rPr>
        <w:t> such as</w:t>
      </w:r>
      <w:r>
        <w:rPr>
          <w:b/>
          <w:bCs/>
          <w:bdr w:val="none" w:sz="0" w:space="0" w:color="auto" w:frame="1"/>
          <w:shd w:val="clear" w:color="auto" w:fill="FFFFFF"/>
        </w:rPr>
        <w:t> tribes</w:t>
      </w:r>
      <w:r>
        <w:rPr>
          <w:bdr w:val="none" w:sz="0" w:space="0" w:color="auto" w:frame="1"/>
          <w:shd w:val="clear" w:color="auto" w:fill="FFFFFF"/>
        </w:rPr>
        <w:t>, and climate endangered habitats, plants, wildlife, and fish. In our teachings, Salmon was the first species to give up its flesh for the people. We are indebted to salmonids to end the ecological crises that underpin the climate crisis and the biodiversity crisis. These species are our relatives</w:t>
      </w:r>
      <w:r w:rsidR="00845B9B">
        <w:rPr>
          <w:bdr w:val="none" w:sz="0" w:space="0" w:color="auto" w:frame="1"/>
          <w:shd w:val="clear" w:color="auto" w:fill="FFFFFF"/>
        </w:rPr>
        <w:t>; w</w:t>
      </w:r>
      <w:r>
        <w:rPr>
          <w:bdr w:val="none" w:sz="0" w:space="0" w:color="auto" w:frame="1"/>
          <w:shd w:val="clear" w:color="auto" w:fill="FFFFFF"/>
        </w:rPr>
        <w:t>e are responding to climate change to protect our family</w:t>
      </w:r>
      <w:r w:rsidR="009010B6">
        <w:rPr>
          <w:bdr w:val="none" w:sz="0" w:space="0" w:color="auto" w:frame="1"/>
          <w:shd w:val="clear" w:color="auto" w:fill="FFFFFF"/>
        </w:rPr>
        <w:t>. W</w:t>
      </w:r>
      <w:r>
        <w:rPr>
          <w:bdr w:val="none" w:sz="0" w:space="0" w:color="auto" w:frame="1"/>
          <w:shd w:val="clear" w:color="auto" w:fill="FFFFFF"/>
        </w:rPr>
        <w:t xml:space="preserve">e believe that a dramatic paradigm shift is needed globally to create a truly just, equitable, and sustainable economy. From a tribal perspective, environmental and climate justice must </w:t>
      </w:r>
      <w:r>
        <w:rPr>
          <w:bdr w:val="none" w:sz="0" w:space="0" w:color="auto" w:frame="1"/>
          <w:shd w:val="clear" w:color="auto" w:fill="FFFFFF"/>
        </w:rPr>
        <w:lastRenderedPageBreak/>
        <w:t xml:space="preserve">include an energy system that does not cause the extinction of other species, protects the most vulnerable, grows an economy that does not destroy nature, and protects future generations. </w:t>
      </w:r>
      <w:r w:rsidR="006D1D6D">
        <w:rPr>
          <w:bdr w:val="none" w:sz="0" w:space="0" w:color="auto" w:frame="1"/>
          <w:shd w:val="clear" w:color="auto" w:fill="FFFFFF"/>
        </w:rPr>
        <w:t xml:space="preserve">The Tribe opted to include air quality improvements in Measure 1, and an ambitious solar project in Measure 2 with staff capacity because even though it hurts our $/MT GHG, the </w:t>
      </w:r>
      <w:r w:rsidR="006D1D6D" w:rsidRPr="00770B4E">
        <w:rPr>
          <w:bdr w:val="none" w:sz="0" w:space="0" w:color="auto" w:frame="1"/>
          <w:shd w:val="clear" w:color="auto" w:fill="FFFFFF"/>
        </w:rPr>
        <w:t>health costs of tightening building envelope are disproportionately borne by DAC member</w:t>
      </w:r>
      <w:r w:rsidR="001B3372">
        <w:rPr>
          <w:bdr w:val="none" w:sz="0" w:space="0" w:color="auto" w:frame="1"/>
          <w:shd w:val="clear" w:color="auto" w:fill="FFFFFF"/>
        </w:rPr>
        <w:t xml:space="preserve">s, and the costs of losing subsistence hunting, fishing, and gathering opportunities to tribal members </w:t>
      </w:r>
      <w:r w:rsidR="00ED54EC">
        <w:rPr>
          <w:bdr w:val="none" w:sz="0" w:space="0" w:color="auto" w:frame="1"/>
          <w:shd w:val="clear" w:color="auto" w:fill="FFFFFF"/>
        </w:rPr>
        <w:t>are exceptional.</w:t>
      </w:r>
      <w:r w:rsidR="0016498A">
        <w:rPr>
          <w:bdr w:val="none" w:sz="0" w:space="0" w:color="auto" w:frame="1"/>
          <w:shd w:val="clear" w:color="auto" w:fill="FFFFFF"/>
        </w:rPr>
        <w:t xml:space="preserve"> Also, the tribe is trying to do the right thing for salmonids. </w:t>
      </w:r>
    </w:p>
    <w:p w14:paraId="158CCEEF" w14:textId="77777777" w:rsidR="00ED54EC" w:rsidRDefault="00ED54EC" w:rsidP="00B01C3E">
      <w:pPr>
        <w:rPr>
          <w:sz w:val="12"/>
          <w:szCs w:val="12"/>
          <w:bdr w:val="none" w:sz="0" w:space="0" w:color="auto" w:frame="1"/>
          <w:shd w:val="clear" w:color="auto" w:fill="FFFFFF"/>
        </w:rPr>
      </w:pPr>
    </w:p>
    <w:p w14:paraId="559EF961" w14:textId="3340FD2A" w:rsidR="006B7669" w:rsidRDefault="006B7669" w:rsidP="00B01C3E">
      <w:pPr>
        <w:rPr>
          <w:bdr w:val="none" w:sz="0" w:space="0" w:color="auto" w:frame="1"/>
          <w:shd w:val="clear" w:color="auto" w:fill="FFFFFF"/>
        </w:rPr>
      </w:pPr>
      <w:r>
        <w:rPr>
          <w:bdr w:val="none" w:sz="0" w:space="0" w:color="auto" w:frame="1"/>
          <w:shd w:val="clear" w:color="auto" w:fill="FFFFFF"/>
        </w:rPr>
        <w:t xml:space="preserve">Salmon, </w:t>
      </w:r>
      <w:proofErr w:type="gramStart"/>
      <w:r>
        <w:rPr>
          <w:bdr w:val="none" w:sz="0" w:space="0" w:color="auto" w:frame="1"/>
          <w:shd w:val="clear" w:color="auto" w:fill="FFFFFF"/>
        </w:rPr>
        <w:t>steelhead</w:t>
      </w:r>
      <w:proofErr w:type="gramEnd"/>
      <w:r>
        <w:rPr>
          <w:bdr w:val="none" w:sz="0" w:space="0" w:color="auto" w:frame="1"/>
          <w:shd w:val="clear" w:color="auto" w:fill="FFFFFF"/>
        </w:rPr>
        <w:t xml:space="preserve"> and lamprey are all uniquely threatened by climate change </w:t>
      </w:r>
      <w:r w:rsidRPr="00A7338B">
        <w:rPr>
          <w:u w:val="single"/>
          <w:bdr w:val="none" w:sz="0" w:space="0" w:color="auto" w:frame="1"/>
          <w:shd w:val="clear" w:color="auto" w:fill="FFFFFF"/>
        </w:rPr>
        <w:t>and</w:t>
      </w:r>
      <w:r>
        <w:rPr>
          <w:bdr w:val="none" w:sz="0" w:space="0" w:color="auto" w:frame="1"/>
          <w:shd w:val="clear" w:color="auto" w:fill="FFFFFF"/>
        </w:rPr>
        <w:t xml:space="preserve"> by hydroelectric power production. </w:t>
      </w:r>
      <w:r w:rsidRPr="768D4B0D">
        <w:rPr>
          <w:bdr w:val="none" w:sz="0" w:space="0" w:color="auto" w:frame="1"/>
          <w:shd w:val="clear" w:color="auto" w:fill="FFFFFF"/>
        </w:rPr>
        <w:t xml:space="preserve">There </w:t>
      </w:r>
      <w:r w:rsidRPr="768D4B0D">
        <w:rPr>
          <w:color w:val="3D3E39"/>
          <w:shd w:val="clear" w:color="auto" w:fill="FFFFFF"/>
        </w:rPr>
        <w:t>are 274 hydroelectric dams in the Columbia River Basin (CRB) today. They block or inhibit fish migration, entrain juveniles into turbines, create heat trapping slack water reservoirs, attract predators while making salmon more vulnerable and</w:t>
      </w:r>
      <w:r>
        <w:rPr>
          <w:bdr w:val="none" w:sz="0" w:space="0" w:color="auto" w:frame="1"/>
          <w:shd w:val="clear" w:color="auto" w:fill="FFFFFF"/>
        </w:rPr>
        <w:t xml:space="preserve"> cut off more than 40% of the historic spawning habitat in </w:t>
      </w:r>
      <w:r w:rsidRPr="00F278CB">
        <w:rPr>
          <w:bdr w:val="none" w:sz="0" w:space="0" w:color="auto" w:frame="1"/>
          <w:shd w:val="clear" w:color="auto" w:fill="FFFFFF"/>
        </w:rPr>
        <w:t>the CRB.</w:t>
      </w:r>
      <w:r>
        <w:rPr>
          <w:bdr w:val="none" w:sz="0" w:space="0" w:color="auto" w:frame="1"/>
          <w:shd w:val="clear" w:color="auto" w:fill="FFFFFF"/>
        </w:rPr>
        <w:t xml:space="preserve"> Furthermore, hydroelectric reservoirs produce methane, a potent GHG. In 2023, the reservoirs behind the four lower Snake River dams experienced an unprecedented algal bloom which harmed aquatic wildlife, water quality, and the recreation economy. These inaugural algal blooms are expected to increase dramatically as the climate warms in the coming decades. It is hard to consider hydroelectric power as “green power” when it has such devastating impacts to fish, wildlife, water quality, </w:t>
      </w:r>
      <w:r w:rsidR="00CD6DFC">
        <w:rPr>
          <w:bdr w:val="none" w:sz="0" w:space="0" w:color="auto" w:frame="1"/>
          <w:shd w:val="clear" w:color="auto" w:fill="FFFFFF"/>
        </w:rPr>
        <w:t>aesthetic,</w:t>
      </w:r>
      <w:r>
        <w:rPr>
          <w:bdr w:val="none" w:sz="0" w:space="0" w:color="auto" w:frame="1"/>
          <w:shd w:val="clear" w:color="auto" w:fill="FFFFFF"/>
        </w:rPr>
        <w:t xml:space="preserve"> and cultural values.</w:t>
      </w:r>
      <w:r w:rsidR="0028223C">
        <w:rPr>
          <w:bdr w:val="none" w:sz="0" w:space="0" w:color="auto" w:frame="1"/>
          <w:shd w:val="clear" w:color="auto" w:fill="FFFFFF"/>
        </w:rPr>
        <w:t xml:space="preserve"> </w:t>
      </w:r>
      <w:r w:rsidRPr="008F24E6">
        <w:rPr>
          <w:bdr w:val="none" w:sz="0" w:space="0" w:color="auto" w:frame="1"/>
          <w:shd w:val="clear" w:color="auto" w:fill="FFFFFF"/>
        </w:rPr>
        <w:t xml:space="preserve">The Snake River in particular, within the ancestral homeland of the Nez Perce, formerly saw one of the largest salmon runs in the world. </w:t>
      </w:r>
      <w:r>
        <w:rPr>
          <w:bdr w:val="none" w:sz="0" w:space="0" w:color="auto" w:frame="1"/>
          <w:shd w:val="clear" w:color="auto" w:fill="FFFFFF"/>
        </w:rPr>
        <w:t>Yet t</w:t>
      </w:r>
      <w:r w:rsidRPr="008F24E6">
        <w:rPr>
          <w:bdr w:val="none" w:sz="0" w:space="0" w:color="auto" w:frame="1"/>
          <w:shd w:val="clear" w:color="auto" w:fill="FFFFFF"/>
        </w:rPr>
        <w:t xml:space="preserve">oday these runs are either extinct or listed under the Endangered Species Act. </w:t>
      </w:r>
      <w:r>
        <w:rPr>
          <w:bdr w:val="none" w:sz="0" w:space="0" w:color="auto" w:frame="1"/>
          <w:shd w:val="clear" w:color="auto" w:fill="FFFFFF"/>
        </w:rPr>
        <w:t xml:space="preserve">Therefore, the Tribe does not wish to continue its counterproductive reliance on fossil fuels or hydropower. </w:t>
      </w:r>
      <w:proofErr w:type="gramStart"/>
      <w:r w:rsidRPr="0018075A">
        <w:rPr>
          <w:bdr w:val="none" w:sz="0" w:space="0" w:color="auto" w:frame="1"/>
          <w:shd w:val="clear" w:color="auto" w:fill="FFFFFF"/>
        </w:rPr>
        <w:t>In light of</w:t>
      </w:r>
      <w:proofErr w:type="gramEnd"/>
      <w:r w:rsidRPr="0018075A">
        <w:rPr>
          <w:bdr w:val="none" w:sz="0" w:space="0" w:color="auto" w:frame="1"/>
          <w:shd w:val="clear" w:color="auto" w:fill="FFFFFF"/>
        </w:rPr>
        <w:t xml:space="preserve"> their negative impacts to the Tribe’s fisheries resources and our consecrated covenant that we maintain with Salmon, we are committed to replacing the power produced by the fish-killing Snake River Dams with clean energy alternatives. </w:t>
      </w:r>
      <w:r>
        <w:rPr>
          <w:bdr w:val="none" w:sz="0" w:space="0" w:color="auto" w:frame="1"/>
          <w:shd w:val="clear" w:color="auto" w:fill="FFFFFF"/>
        </w:rPr>
        <w:t>And finally, w</w:t>
      </w:r>
      <w:r w:rsidRPr="0018075A">
        <w:rPr>
          <w:bdr w:val="none" w:sz="0" w:space="0" w:color="auto" w:frame="1"/>
          <w:shd w:val="clear" w:color="auto" w:fill="FFFFFF"/>
        </w:rPr>
        <w:t>e believe</w:t>
      </w:r>
      <w:r>
        <w:rPr>
          <w:bdr w:val="none" w:sz="0" w:space="0" w:color="auto" w:frame="1"/>
          <w:shd w:val="clear" w:color="auto" w:fill="FFFFFF"/>
        </w:rPr>
        <w:t xml:space="preserve"> the Priority Climate Action Plan (PCAP) and the Comprehensive Climate Action Plan (CCAP) are significant steps toward restoring what is sacred, realizing our inherent place as caretakers of creation and engaging with likeminded partners.</w:t>
      </w:r>
    </w:p>
    <w:p w14:paraId="4ED1EE1B" w14:textId="79F496E4" w:rsidR="006B7669" w:rsidRDefault="006B7669" w:rsidP="006B7669">
      <w:pPr>
        <w:rPr>
          <w:sz w:val="12"/>
          <w:szCs w:val="12"/>
        </w:rPr>
      </w:pPr>
    </w:p>
    <w:p w14:paraId="20ADFB07" w14:textId="563F3B31" w:rsidR="00041A13" w:rsidRDefault="00C72E4D" w:rsidP="00C52A30">
      <w:pPr>
        <w:rPr>
          <w:rFonts w:cs="Calibri"/>
          <w:color w:val="000000"/>
          <w:bdr w:val="none" w:sz="0" w:space="0" w:color="auto" w:frame="1"/>
          <w:shd w:val="clear" w:color="auto" w:fill="FFFFFF"/>
        </w:rPr>
      </w:pPr>
      <w:r>
        <w:t>The Tribe</w:t>
      </w:r>
      <w:r w:rsidR="00C75A50">
        <w:t xml:space="preserve"> also wants to pair storage with production because Idaho has repeatedly changed their net metering laws to reduce the cost effectiveness of residential solar energy development. In 2023, Idaho ended net metering and shifted to net billing, and put costs associated with utility upgrades that were formerly covered by the utility upon consumers diminishing the ability of consumers to invest in green energy and reduce their energy costs. It has been estimated that the new compensation rate will be 5.96 cents/kWh, down from an already low 8.8 cents/kWh. This dramatically reduced solar sales in the first quarter of 2024 in Idaho when it went into effect. It also increases the need but reduces the cost benefits for this proposal. The local utility</w:t>
      </w:r>
      <w:r w:rsidR="0010599A">
        <w:t xml:space="preserve"> </w:t>
      </w:r>
      <w:r w:rsidR="00415EAB">
        <w:t>company bargained</w:t>
      </w:r>
      <w:r w:rsidR="00C75A50">
        <w:t xml:space="preserve"> with </w:t>
      </w:r>
      <w:r>
        <w:t>the Tribe</w:t>
      </w:r>
      <w:r w:rsidR="00C75A50">
        <w:t xml:space="preserve"> to allow them to connect to the grid only after they learned that </w:t>
      </w:r>
      <w:r>
        <w:t>the Tribe</w:t>
      </w:r>
      <w:r w:rsidR="00C75A50">
        <w:t xml:space="preserve"> could run the Wastewater Treatment Plant off-grid.</w:t>
      </w:r>
      <w:r w:rsidR="003171A5">
        <w:t xml:space="preserve"> </w:t>
      </w:r>
      <w:r w:rsidR="0010599A">
        <w:t xml:space="preserve">Ultimately, they agreed to work with </w:t>
      </w:r>
      <w:r>
        <w:t>the Tribe</w:t>
      </w:r>
      <w:r w:rsidR="0010599A">
        <w:t xml:space="preserve"> because our solar energy generation and microgrid increases their resiliency and </w:t>
      </w:r>
      <w:r w:rsidR="00415EAB">
        <w:t>reliability and</w:t>
      </w:r>
      <w:r w:rsidR="0010599A">
        <w:t xml:space="preserve"> reduces their costs</w:t>
      </w:r>
      <w:r w:rsidR="00563C8E">
        <w:t xml:space="preserve"> during peak power </w:t>
      </w:r>
      <w:r w:rsidR="00444591">
        <w:t xml:space="preserve">demand. </w:t>
      </w:r>
      <w:r>
        <w:t>The Tribe</w:t>
      </w:r>
      <w:r w:rsidR="00444591">
        <w:t xml:space="preserve"> installed the f</w:t>
      </w:r>
      <w:r w:rsidR="0070139C">
        <w:t>irst Megapack in the State of Idaho</w:t>
      </w:r>
      <w:r w:rsidR="00C74342">
        <w:t xml:space="preserve"> demonstrating </w:t>
      </w:r>
      <w:r w:rsidR="00C13278">
        <w:t>their determination</w:t>
      </w:r>
      <w:r w:rsidR="00415EAB">
        <w:t xml:space="preserve"> to lead on climate</w:t>
      </w:r>
      <w:r w:rsidR="0010599A">
        <w:t>.</w:t>
      </w:r>
      <w:r w:rsidR="00C75A50">
        <w:t xml:space="preserve"> The same utility charges </w:t>
      </w:r>
      <w:r w:rsidR="0010599A">
        <w:t xml:space="preserve">exorbitant </w:t>
      </w:r>
      <w:r w:rsidR="00C75A50">
        <w:t xml:space="preserve">rates for rural electric service to our most remote and vulnerable rural residences. </w:t>
      </w:r>
      <w:r>
        <w:t>The Tribe</w:t>
      </w:r>
      <w:r w:rsidR="00C75A50">
        <w:t>s of Idaho, who are leading on climate, and using limited capacity to find a way to install solar, are thus disadvantaged economically for CPRG funding simply because we are geographically located in a State that does not have a statewide climate program</w:t>
      </w:r>
      <w:r w:rsidR="0020718D">
        <w:t xml:space="preserve">, and because we have to hire staff to increase our capacity instead of having </w:t>
      </w:r>
      <w:r w:rsidR="007764F7">
        <w:t>staff paid for by state tax dollars to assist us in our pursuit of life-saving</w:t>
      </w:r>
      <w:r w:rsidR="009268B5">
        <w:t>, climate safe,</w:t>
      </w:r>
      <w:r w:rsidR="007764F7">
        <w:t xml:space="preserve"> res</w:t>
      </w:r>
      <w:r w:rsidR="009268B5">
        <w:t>ilient energy</w:t>
      </w:r>
      <w:r w:rsidR="00C75A50">
        <w:t>. This is an inherent climate, economic, and environmental justice issue</w:t>
      </w:r>
      <w:r w:rsidR="07ACD348">
        <w:t xml:space="preserve"> (</w:t>
      </w:r>
      <w:r w:rsidR="4D4F6AE2">
        <w:t xml:space="preserve">EPA 2023b, </w:t>
      </w:r>
      <w:proofErr w:type="spellStart"/>
      <w:r w:rsidR="4D4F6AE2">
        <w:t>Soued</w:t>
      </w:r>
      <w:proofErr w:type="spellEnd"/>
      <w:r w:rsidR="4D4F6AE2">
        <w:t xml:space="preserve"> et al 2022, </w:t>
      </w:r>
      <w:proofErr w:type="spellStart"/>
      <w:r w:rsidR="07ACD348">
        <w:t>Wockner</w:t>
      </w:r>
      <w:proofErr w:type="spellEnd"/>
      <w:r w:rsidR="07ACD348">
        <w:t xml:space="preserve"> et al 2024</w:t>
      </w:r>
      <w:r w:rsidR="0CAAEE1F">
        <w:t>)</w:t>
      </w:r>
      <w:r w:rsidR="5FCCD3B4">
        <w:t>.</w:t>
      </w:r>
      <w:r w:rsidR="4A2202D2">
        <w:t xml:space="preserve"> See LIDAC for a longer discussion</w:t>
      </w:r>
      <w:r w:rsidR="4A2202D2" w:rsidRPr="1AF22A44">
        <w:rPr>
          <w:rFonts w:ascii="Arial" w:hAnsi="Arial" w:cs="Arial"/>
          <w:sz w:val="20"/>
          <w:szCs w:val="20"/>
        </w:rPr>
        <w:t xml:space="preserve">. </w:t>
      </w:r>
    </w:p>
    <w:p w14:paraId="0E5108E4" w14:textId="0B989ADC" w:rsidR="00FD4B0D" w:rsidRPr="00AA3E91" w:rsidRDefault="00FD4B0D" w:rsidP="00FD4B0D">
      <w:pPr>
        <w:rPr>
          <w:rFonts w:cs="Calibri"/>
          <w:color w:val="000000"/>
          <w:sz w:val="10"/>
          <w:szCs w:val="10"/>
          <w:bdr w:val="none" w:sz="0" w:space="0" w:color="auto" w:frame="1"/>
          <w:shd w:val="clear" w:color="auto" w:fill="FFFFFF"/>
        </w:rPr>
      </w:pPr>
    </w:p>
    <w:p w14:paraId="258D853F" w14:textId="05B6F904" w:rsidR="00DC1404" w:rsidRPr="007E29C9" w:rsidRDefault="00DC1404" w:rsidP="00CF1B6F">
      <w:pPr>
        <w:pStyle w:val="Heading2"/>
        <w:numPr>
          <w:ilvl w:val="0"/>
          <w:numId w:val="32"/>
        </w:numPr>
      </w:pPr>
      <w:r w:rsidRPr="007E29C9">
        <w:t>Community Engagement</w:t>
      </w:r>
    </w:p>
    <w:p w14:paraId="600A2CDB" w14:textId="55E07A05" w:rsidR="00C57AEE" w:rsidRDefault="00FA56DE" w:rsidP="001F6F7B">
      <w:r w:rsidRPr="00B7725B">
        <w:t>Tribal governments are at the forefront of engaging with their communities and providing resources to support the social, environmental, spiritual, and emotional needs of their members.</w:t>
      </w:r>
      <w:r w:rsidR="00C2223D">
        <w:rPr>
          <w:spacing w:val="-44"/>
        </w:rPr>
        <w:t xml:space="preserve"> </w:t>
      </w:r>
      <w:r w:rsidRPr="00B7725B">
        <w:t xml:space="preserve">Not only does </w:t>
      </w:r>
      <w:r w:rsidR="00C72E4D">
        <w:t>the Tribe</w:t>
      </w:r>
      <w:r w:rsidRPr="00B7725B">
        <w:t xml:space="preserve"> intimately understand the needs of their community, but they also provide services and programs to support the needs of </w:t>
      </w:r>
      <w:r w:rsidR="00C5797A" w:rsidRPr="00B7725B">
        <w:t>their</w:t>
      </w:r>
      <w:r w:rsidR="00C5797A">
        <w:t xml:space="preserve"> members</w:t>
      </w:r>
      <w:r>
        <w:t>.</w:t>
      </w:r>
      <w:r w:rsidR="00D61ED5">
        <w:t xml:space="preserve"> The LIDAC </w:t>
      </w:r>
      <w:r w:rsidR="00003326">
        <w:t xml:space="preserve">file includes the history of community engagement at the Tribe to address climate change. </w:t>
      </w:r>
      <w:r w:rsidR="007E29C9">
        <w:t xml:space="preserve"> </w:t>
      </w:r>
      <w:r w:rsidR="518360B7">
        <w:t>In January 2024,</w:t>
      </w:r>
      <w:r w:rsidR="2E3C110C">
        <w:t xml:space="preserve"> to prepare the PCAP,</w:t>
      </w:r>
      <w:r w:rsidR="518360B7">
        <w:t xml:space="preserve"> </w:t>
      </w:r>
      <w:r w:rsidR="74ECA5DB">
        <w:t>the Tribe</w:t>
      </w:r>
      <w:r w:rsidR="38E1F785">
        <w:t xml:space="preserve"> held a workshop and conducted an on-line</w:t>
      </w:r>
      <w:r w:rsidR="2E3C110C">
        <w:t xml:space="preserve"> survey</w:t>
      </w:r>
      <w:r w:rsidR="38E1F785">
        <w:t xml:space="preserve"> asking Tribal members to identify the co-benefits associated with taking action to reduce GHG emissions. The community was invited to prioritize measures that both reduce climate pollution and provide additional benefits </w:t>
      </w:r>
      <w:r w:rsidR="38E1F785">
        <w:lastRenderedPageBreak/>
        <w:t xml:space="preserve">to </w:t>
      </w:r>
      <w:r w:rsidR="74ECA5DB">
        <w:t>the Tribe</w:t>
      </w:r>
      <w:r w:rsidR="38E1F785">
        <w:t xml:space="preserve">. As a result, </w:t>
      </w:r>
      <w:r w:rsidR="74ECA5DB">
        <w:t>the Tribe</w:t>
      </w:r>
      <w:r w:rsidR="38E1F785">
        <w:t xml:space="preserve"> conducted a qualitative co-benefits analysis on the GHG reduction measures</w:t>
      </w:r>
      <w:r w:rsidR="218D5ACA">
        <w:t xml:space="preserve"> that were identified in the PCAP</w:t>
      </w:r>
      <w:r w:rsidR="38E1F785">
        <w:t xml:space="preserve">. Preliminary survey results and PCAP planning conversations indicate that Tribal members value cultural and health co-benefits the most, with environmental benefits also scoring high. Economic benefits scored slightly lower than environmental benefits but remain an important consideration. </w:t>
      </w:r>
      <w:r w:rsidR="518360B7">
        <w:t xml:space="preserve">In addition, tribal staff were interviewed regarding climate impacts and their capacity to manage for them </w:t>
      </w:r>
      <w:r w:rsidR="4F2F1A0A">
        <w:t>to</w:t>
      </w:r>
      <w:r w:rsidR="518360B7">
        <w:t xml:space="preserve"> identify critical needs.</w:t>
      </w:r>
      <w:r w:rsidR="32ED02DA">
        <w:t xml:space="preserve"> </w:t>
      </w:r>
      <w:r w:rsidR="518360B7">
        <w:t>This proposal addresses some of the resiliency issues identified by those interviews.</w:t>
      </w:r>
    </w:p>
    <w:p w14:paraId="3651AFC2" w14:textId="5C48E9C9" w:rsidR="00C66332" w:rsidRDefault="00C66332" w:rsidP="001F6F7B">
      <w:pPr>
        <w:rPr>
          <w:sz w:val="12"/>
          <w:szCs w:val="12"/>
        </w:rPr>
      </w:pPr>
    </w:p>
    <w:p w14:paraId="5146BDEB" w14:textId="2235622A" w:rsidR="00D852DA" w:rsidRDefault="00D852DA" w:rsidP="001F6F7B">
      <w:r>
        <w:t xml:space="preserve">Implementation actions will be led by an </w:t>
      </w:r>
      <w:r w:rsidR="000A1FBF">
        <w:t>interdepartmental</w:t>
      </w:r>
      <w:r>
        <w:t xml:space="preserve"> advisory committee</w:t>
      </w:r>
      <w:r w:rsidR="006A44C4">
        <w:t xml:space="preserve"> comprised of staff from Executive Direction, </w:t>
      </w:r>
      <w:r w:rsidR="456EEBCC">
        <w:t xml:space="preserve">Nez Perce Tribal Housing Authority, </w:t>
      </w:r>
      <w:r w:rsidR="006A44C4">
        <w:t xml:space="preserve">Enterprises, </w:t>
      </w:r>
      <w:r w:rsidR="001C1E15">
        <w:t>Social Services,</w:t>
      </w:r>
      <w:r w:rsidR="00ED4498">
        <w:t xml:space="preserve"> Education,</w:t>
      </w:r>
      <w:r w:rsidR="003171A5">
        <w:t xml:space="preserve"> </w:t>
      </w:r>
      <w:proofErr w:type="spellStart"/>
      <w:r w:rsidR="00696BB2" w:rsidRPr="0081230F">
        <w:t>Nimiípuu</w:t>
      </w:r>
      <w:proofErr w:type="spellEnd"/>
      <w:r w:rsidR="001C1E15" w:rsidRPr="0081230F">
        <w:t xml:space="preserve"> </w:t>
      </w:r>
      <w:r w:rsidR="001C1E15">
        <w:t xml:space="preserve">Health, Air Quality, Water Resources (Water Quality and Climate Change), </w:t>
      </w:r>
      <w:r w:rsidR="00362893">
        <w:t xml:space="preserve">Cultural Resources, </w:t>
      </w:r>
      <w:r w:rsidR="00D712D9">
        <w:t>Fisheries,</w:t>
      </w:r>
      <w:r w:rsidR="00B70551">
        <w:t xml:space="preserve"> Forestry and Fire Management,</w:t>
      </w:r>
      <w:r w:rsidR="00D712D9">
        <w:t xml:space="preserve"> </w:t>
      </w:r>
      <w:r w:rsidR="00461FEF">
        <w:t>and Emergency Management</w:t>
      </w:r>
      <w:r w:rsidR="002B61A7">
        <w:t xml:space="preserve">. </w:t>
      </w:r>
      <w:r w:rsidR="006A44C4" w:rsidDel="001C1E15">
        <w:t>Air Quality, Water Resources</w:t>
      </w:r>
      <w:r w:rsidR="002B61A7">
        <w:t>, and th</w:t>
      </w:r>
      <w:r w:rsidR="00ED4498">
        <w:t>e Nez Perce Tribal Executive Committee Climate Change and Energy Subcommittee will provide government oversight. The Circle of Elders</w:t>
      </w:r>
      <w:r w:rsidR="005A3F3F">
        <w:t xml:space="preserve"> will provide </w:t>
      </w:r>
      <w:r w:rsidR="00835551">
        <w:t xml:space="preserve">insight and advice on Traditional Ecological Knowledge. </w:t>
      </w:r>
    </w:p>
    <w:p w14:paraId="0932842E" w14:textId="51D3318A" w:rsidR="00ED4498" w:rsidRPr="009269B5" w:rsidRDefault="00ED4498" w:rsidP="001F6F7B">
      <w:pPr>
        <w:rPr>
          <w:sz w:val="10"/>
          <w:szCs w:val="10"/>
        </w:rPr>
      </w:pPr>
    </w:p>
    <w:p w14:paraId="3889EAB6" w14:textId="5CA6BFF4" w:rsidR="0035794C" w:rsidRDefault="00C134C4" w:rsidP="0035794C">
      <w:r>
        <w:t xml:space="preserve">In addition, we have a draft Community Engagement plan </w:t>
      </w:r>
      <w:r w:rsidR="003D3DE0">
        <w:t xml:space="preserve">with the goal to </w:t>
      </w:r>
      <w:r w:rsidR="0035794C">
        <w:t>engage with individuals and organizations directly and indirectly impacted by the Nez Perce Tribe’s climate planning efforts. This overarching</w:t>
      </w:r>
      <w:r w:rsidR="000A3CBC">
        <w:t xml:space="preserve"> plan</w:t>
      </w:r>
      <w:r w:rsidR="0035794C">
        <w:t xml:space="preserve"> has four key priorities: </w:t>
      </w:r>
    </w:p>
    <w:p w14:paraId="1DFE143F" w14:textId="0C7FB86B" w:rsidR="0035794C" w:rsidRDefault="0035794C" w:rsidP="0035794C">
      <w:pPr>
        <w:pStyle w:val="ListParagraph"/>
        <w:numPr>
          <w:ilvl w:val="0"/>
          <w:numId w:val="41"/>
        </w:numPr>
        <w:jc w:val="left"/>
      </w:pPr>
      <w:r>
        <w:t xml:space="preserve">To communicate and provide awareness on </w:t>
      </w:r>
      <w:r w:rsidR="00C72E4D">
        <w:t>the Tribe</w:t>
      </w:r>
      <w:r>
        <w:t>’s climate planning process</w:t>
      </w:r>
      <w:r w:rsidR="004F74DD">
        <w:t>.</w:t>
      </w:r>
    </w:p>
    <w:p w14:paraId="375B7D58" w14:textId="0C2F1562" w:rsidR="0035794C" w:rsidRDefault="0035794C" w:rsidP="0035794C">
      <w:pPr>
        <w:pStyle w:val="ListParagraph"/>
        <w:numPr>
          <w:ilvl w:val="0"/>
          <w:numId w:val="41"/>
        </w:numPr>
        <w:jc w:val="left"/>
      </w:pPr>
      <w:r>
        <w:t>To provide contributors and partners meaningful opportunities to engage in the decision-making process for climate action planning</w:t>
      </w:r>
      <w:r w:rsidR="004F74DD">
        <w:t>.</w:t>
      </w:r>
    </w:p>
    <w:p w14:paraId="4BE4653F" w14:textId="1BA6BA97" w:rsidR="0035794C" w:rsidRDefault="0035794C">
      <w:pPr>
        <w:pStyle w:val="ListParagraph"/>
        <w:numPr>
          <w:ilvl w:val="0"/>
          <w:numId w:val="41"/>
        </w:numPr>
        <w:jc w:val="left"/>
      </w:pPr>
      <w:r>
        <w:t xml:space="preserve">To assist </w:t>
      </w:r>
      <w:r w:rsidR="00C72E4D">
        <w:t>the Tribe</w:t>
      </w:r>
      <w:r>
        <w:t xml:space="preserve"> in understanding the co-benefits of their climate plans</w:t>
      </w:r>
    </w:p>
    <w:p w14:paraId="140CF848" w14:textId="6292635C" w:rsidR="0035794C" w:rsidRDefault="0035794C" w:rsidP="0035794C">
      <w:pPr>
        <w:pStyle w:val="ListParagraph"/>
        <w:numPr>
          <w:ilvl w:val="0"/>
          <w:numId w:val="41"/>
        </w:numPr>
        <w:jc w:val="left"/>
      </w:pPr>
      <w:r>
        <w:t xml:space="preserve">To assist </w:t>
      </w:r>
      <w:r w:rsidR="00C72E4D">
        <w:t>the Tribe</w:t>
      </w:r>
      <w:r>
        <w:t xml:space="preserve"> in prioritizing climate action activities</w:t>
      </w:r>
    </w:p>
    <w:p w14:paraId="509DA631" w14:textId="282B88DD" w:rsidR="0035794C" w:rsidRDefault="0035794C" w:rsidP="0035794C"/>
    <w:p w14:paraId="14A9BAE9" w14:textId="2A93D024" w:rsidR="00C6006B" w:rsidRDefault="0056296A" w:rsidP="0035794C">
      <w:r>
        <w:t xml:space="preserve">The </w:t>
      </w:r>
      <w:r w:rsidR="00C6006B">
        <w:t xml:space="preserve">plan will be put into place before we know if we have succeeded with our Implementation grant because we will be doing this holistically for multiple efforts including the Tribe’s </w:t>
      </w:r>
      <w:r w:rsidR="005424EF">
        <w:t xml:space="preserve">Comprehensive Climate Action Plan, </w:t>
      </w:r>
      <w:r w:rsidR="00BE11CE">
        <w:t xml:space="preserve">the Climate Change Adaptation Plan, </w:t>
      </w:r>
      <w:r w:rsidR="00EB4D28">
        <w:t xml:space="preserve">finalizing the Tribe’s Vulnerability Assessment, launching the Smoke Ready Communities project, and </w:t>
      </w:r>
      <w:r>
        <w:t xml:space="preserve">creating short </w:t>
      </w:r>
      <w:r w:rsidR="00EB4D28">
        <w:t>climate change films for education</w:t>
      </w:r>
      <w:r>
        <w:t>.</w:t>
      </w:r>
      <w:r w:rsidR="006B3B33">
        <w:t xml:space="preserve"> The following phases have been identified</w:t>
      </w:r>
      <w:r w:rsidR="000D4D3D">
        <w:t xml:space="preserve"> for this process: </w:t>
      </w:r>
      <w:r w:rsidR="00B412E4">
        <w:t xml:space="preserve"> </w:t>
      </w:r>
      <w:r w:rsidR="00C6006B">
        <w:t xml:space="preserve"> </w:t>
      </w:r>
    </w:p>
    <w:p w14:paraId="083C4016" w14:textId="68436919" w:rsidR="00A92F10" w:rsidRDefault="00093885" w:rsidP="0035794C">
      <w:r>
        <w:t xml:space="preserve">Phase 1: </w:t>
      </w:r>
      <w:r w:rsidR="00A92F10">
        <w:t>Identify and consult with internal contributors, conduct partner and contributor mapping, and finalize engagement plan.</w:t>
      </w:r>
    </w:p>
    <w:p w14:paraId="5271729B" w14:textId="72E00D43" w:rsidR="00C6006B" w:rsidRDefault="00C6006B" w:rsidP="0035794C">
      <w:r>
        <w:t xml:space="preserve">Phase 2: Facilitate in person and online engagement and workshops for internal partners and contributors. Gather feedback for CCAP. Finalize prioritization methods. Report on PCAP engagement process and results. </w:t>
      </w:r>
    </w:p>
    <w:p w14:paraId="144D4794" w14:textId="0B062D7D" w:rsidR="00C6006B" w:rsidRDefault="00C6006B" w:rsidP="0035794C">
      <w:r>
        <w:t xml:space="preserve">Phase 3: Initial communication to external community. Facilitate in person and online engagement opportunities. Continue internal and external engagement for climate change projects. </w:t>
      </w:r>
    </w:p>
    <w:p w14:paraId="4979E8B8" w14:textId="032D8680" w:rsidR="00C6006B" w:rsidRDefault="00C6006B" w:rsidP="0035794C">
      <w:r>
        <w:t xml:space="preserve">Phase 4: Prioritize measure using feedback. Report on CCAP engagement process and results. </w:t>
      </w:r>
    </w:p>
    <w:p w14:paraId="343383B7" w14:textId="4BCD9ED9" w:rsidR="00AF05D4" w:rsidRPr="00CB4FD2" w:rsidRDefault="00AF05D4" w:rsidP="00CB4FD2">
      <w:pPr>
        <w:ind w:firstLine="720"/>
        <w:rPr>
          <w:sz w:val="10"/>
          <w:szCs w:val="10"/>
        </w:rPr>
      </w:pPr>
    </w:p>
    <w:p w14:paraId="7E6B0ED3" w14:textId="0283F590" w:rsidR="00DC1404" w:rsidRPr="00A03D5F" w:rsidRDefault="00D844F8" w:rsidP="00F55C30">
      <w:pPr>
        <w:pStyle w:val="Heading1"/>
        <w:numPr>
          <w:ilvl w:val="0"/>
          <w:numId w:val="25"/>
        </w:numPr>
      </w:pPr>
      <w:r w:rsidRPr="002A79AB">
        <w:t>Job Quality</w:t>
      </w:r>
    </w:p>
    <w:p w14:paraId="15AFCE6B" w14:textId="6708A128" w:rsidR="00B05FDF" w:rsidRDefault="00C72E4D" w:rsidP="00031227">
      <w:pPr>
        <w:rPr>
          <w:highlight w:val="cyan"/>
        </w:rPr>
      </w:pPr>
      <w:r w:rsidRPr="1AF22A44">
        <w:rPr>
          <w:rFonts w:asciiTheme="minorHAnsi" w:eastAsiaTheme="minorEastAsia" w:hAnsiTheme="minorHAnsi"/>
        </w:rPr>
        <w:t>The Tribe</w:t>
      </w:r>
      <w:r w:rsidR="00150B08" w:rsidRPr="1AF22A44">
        <w:rPr>
          <w:rFonts w:asciiTheme="minorHAnsi" w:eastAsiaTheme="minorEastAsia" w:hAnsiTheme="minorHAnsi"/>
        </w:rPr>
        <w:t xml:space="preserve"> is an equal opportunity employer</w:t>
      </w:r>
      <w:r w:rsidR="00B05FDF" w:rsidRPr="1AF22A44">
        <w:rPr>
          <w:rFonts w:asciiTheme="minorHAnsi" w:eastAsiaTheme="minorEastAsia" w:hAnsiTheme="minorHAnsi"/>
        </w:rPr>
        <w:t xml:space="preserve">, </w:t>
      </w:r>
      <w:r w:rsidR="00A56009" w:rsidRPr="1AF22A44">
        <w:rPr>
          <w:rFonts w:asciiTheme="minorHAnsi" w:eastAsiaTheme="minorEastAsia" w:hAnsiTheme="minorHAnsi"/>
        </w:rPr>
        <w:t xml:space="preserve">inherently a DEIA employer, and has specific policies, programs, and </w:t>
      </w:r>
      <w:r w:rsidR="00221EC8" w:rsidRPr="1AF22A44">
        <w:rPr>
          <w:rFonts w:asciiTheme="minorHAnsi" w:eastAsiaTheme="minorEastAsia" w:hAnsiTheme="minorHAnsi"/>
        </w:rPr>
        <w:t xml:space="preserve">measures in place to achieve this end. Approximately 2/3rd of the staff at </w:t>
      </w:r>
      <w:r w:rsidRPr="1AF22A44">
        <w:rPr>
          <w:rFonts w:asciiTheme="minorHAnsi" w:eastAsiaTheme="minorEastAsia" w:hAnsiTheme="minorHAnsi"/>
        </w:rPr>
        <w:t>the Tribe</w:t>
      </w:r>
      <w:r w:rsidR="00221EC8" w:rsidRPr="1AF22A44">
        <w:rPr>
          <w:rFonts w:asciiTheme="minorHAnsi" w:eastAsiaTheme="minorEastAsia" w:hAnsiTheme="minorHAnsi"/>
        </w:rPr>
        <w:t xml:space="preserve"> are either Native Am</w:t>
      </w:r>
      <w:r w:rsidR="00221EC8">
        <w:t xml:space="preserve">erican, descendants, or mixed-race from underrepresented groups. </w:t>
      </w:r>
      <w:r>
        <w:t>The Tribe</w:t>
      </w:r>
      <w:r w:rsidR="00511AB4" w:rsidRPr="009F335F">
        <w:t xml:space="preserve"> </w:t>
      </w:r>
      <w:r w:rsidR="009F335F" w:rsidRPr="009F335F">
        <w:t>adjusted its wage scale to provide a $15.00/hour minimum wage</w:t>
      </w:r>
      <w:r w:rsidR="00F15D2E">
        <w:t xml:space="preserve"> during the Covid 19 </w:t>
      </w:r>
      <w:r w:rsidR="00381807">
        <w:t>pandemic</w:t>
      </w:r>
      <w:r w:rsidR="79209DBD">
        <w:t>.</w:t>
      </w:r>
      <w:r w:rsidR="009F335F" w:rsidRPr="009F335F">
        <w:t xml:space="preserve"> </w:t>
      </w:r>
      <w:r>
        <w:t>The Tribe</w:t>
      </w:r>
      <w:r w:rsidR="009F335F">
        <w:t xml:space="preserve"> provides excellent health insurance benefits, </w:t>
      </w:r>
      <w:r w:rsidR="00FC61BB">
        <w:t xml:space="preserve">worker’s compensation benefits, </w:t>
      </w:r>
      <w:r w:rsidR="007F147B">
        <w:t xml:space="preserve">the most generous </w:t>
      </w:r>
      <w:r w:rsidR="009F335F">
        <w:t>paid sick leave and vacation leave</w:t>
      </w:r>
      <w:r w:rsidR="007F147B">
        <w:t xml:space="preserve"> in the region</w:t>
      </w:r>
      <w:r w:rsidR="009F335F">
        <w:t>,</w:t>
      </w:r>
      <w:r w:rsidR="007432E1">
        <w:t xml:space="preserve"> emergency leave,</w:t>
      </w:r>
      <w:r w:rsidR="009F335F">
        <w:t xml:space="preserve"> a 401k match, </w:t>
      </w:r>
      <w:r w:rsidR="007F147B">
        <w:t>an Employee Assistance Program, and other insurance benefits</w:t>
      </w:r>
      <w:r w:rsidR="00670DD9">
        <w:t xml:space="preserve">. </w:t>
      </w:r>
      <w:r>
        <w:t>The Tribe</w:t>
      </w:r>
      <w:r w:rsidR="00670DD9">
        <w:t xml:space="preserve"> does annual</w:t>
      </w:r>
      <w:r w:rsidR="007F147B">
        <w:t xml:space="preserve"> training regarding </w:t>
      </w:r>
      <w:r w:rsidR="00DE4AEB">
        <w:t>employee</w:t>
      </w:r>
      <w:r w:rsidR="007F147B">
        <w:t xml:space="preserve"> benefits and rights. </w:t>
      </w:r>
      <w:r w:rsidR="00532ECF">
        <w:t xml:space="preserve">OSHA </w:t>
      </w:r>
      <w:r w:rsidR="00670DD9">
        <w:t xml:space="preserve">and other safety </w:t>
      </w:r>
      <w:r w:rsidR="00532ECF">
        <w:t xml:space="preserve">training </w:t>
      </w:r>
      <w:r w:rsidR="0028139F">
        <w:t>is</w:t>
      </w:r>
      <w:r w:rsidR="00670DD9">
        <w:t xml:space="preserve"> provided </w:t>
      </w:r>
      <w:r w:rsidR="0028139F">
        <w:t xml:space="preserve">as </w:t>
      </w:r>
      <w:r w:rsidR="00DD03A2">
        <w:t>needed</w:t>
      </w:r>
      <w:r w:rsidR="00670DD9">
        <w:t xml:space="preserve"> and in compliance with grants and</w:t>
      </w:r>
      <w:r w:rsidR="0028139F">
        <w:t xml:space="preserve"> contrac</w:t>
      </w:r>
      <w:r w:rsidR="00670DD9">
        <w:t>ts</w:t>
      </w:r>
      <w:r w:rsidR="0028139F">
        <w:t>.</w:t>
      </w:r>
      <w:r w:rsidR="00F97B2F">
        <w:t xml:space="preserve"> </w:t>
      </w:r>
      <w:r>
        <w:t>The Tribe</w:t>
      </w:r>
      <w:r w:rsidR="00271C97">
        <w:t xml:space="preserve"> is the third largest employer in a d</w:t>
      </w:r>
      <w:r w:rsidR="006A22BB">
        <w:t>isadvantaged communit</w:t>
      </w:r>
      <w:r w:rsidR="00271C97">
        <w:t>y</w:t>
      </w:r>
      <w:r w:rsidR="000C5D98">
        <w:t xml:space="preserve">. </w:t>
      </w:r>
      <w:r w:rsidR="00B95D04">
        <w:t xml:space="preserve">In addition, </w:t>
      </w:r>
      <w:r>
        <w:t>the Tribe</w:t>
      </w:r>
      <w:r w:rsidR="00B95D04">
        <w:t xml:space="preserve"> employs people with criminal records</w:t>
      </w:r>
      <w:r w:rsidR="00B95A15">
        <w:t xml:space="preserve"> and involvement with the justice system. </w:t>
      </w:r>
      <w:r>
        <w:t>The Tribe</w:t>
      </w:r>
      <w:r w:rsidR="004711A5">
        <w:t xml:space="preserve"> collaborates with </w:t>
      </w:r>
      <w:r w:rsidR="00B95A15">
        <w:t>in-house sobriety and recovery programs</w:t>
      </w:r>
      <w:r w:rsidR="00ED43DE">
        <w:t xml:space="preserve"> and sober living facilities. School aged children interact with many tribal programs to learn about career pathways through </w:t>
      </w:r>
      <w:r w:rsidR="003B654B">
        <w:t xml:space="preserve">STEM education </w:t>
      </w:r>
      <w:r w:rsidR="00A966CF">
        <w:t xml:space="preserve">events, </w:t>
      </w:r>
      <w:r w:rsidR="0000400A">
        <w:t xml:space="preserve">extension events, </w:t>
      </w:r>
      <w:r w:rsidR="00FB36EE">
        <w:t xml:space="preserve">environmental education events, and </w:t>
      </w:r>
      <w:r w:rsidR="00796193">
        <w:t>presentations in classrooms</w:t>
      </w:r>
      <w:r w:rsidR="004711A5">
        <w:t xml:space="preserve"> to </w:t>
      </w:r>
      <w:r w:rsidR="007E5C00">
        <w:t>connect education to career pathways</w:t>
      </w:r>
      <w:r w:rsidR="00796193">
        <w:t xml:space="preserve">. </w:t>
      </w:r>
      <w:r w:rsidR="007570A7">
        <w:t xml:space="preserve">Recruitment and hiring </w:t>
      </w:r>
      <w:proofErr w:type="gramStart"/>
      <w:r w:rsidR="007570A7">
        <w:t>is</w:t>
      </w:r>
      <w:proofErr w:type="gramEnd"/>
      <w:r w:rsidR="007570A7">
        <w:t xml:space="preserve"> based upon formerly agreed upon job classes and educational requirements and </w:t>
      </w:r>
      <w:r w:rsidR="007E5C00">
        <w:t>a</w:t>
      </w:r>
      <w:r w:rsidR="007570A7">
        <w:t xml:space="preserve"> transparent wage scale. </w:t>
      </w:r>
      <w:r w:rsidR="00B82704">
        <w:t>Workers are provided on the job training opportunities</w:t>
      </w:r>
      <w:r w:rsidR="00B7544C">
        <w:t>. C</w:t>
      </w:r>
      <w:r w:rsidR="00024700">
        <w:t xml:space="preserve">ollaborations with </w:t>
      </w:r>
      <w:r w:rsidR="00CF2D3C">
        <w:t xml:space="preserve">educational entities </w:t>
      </w:r>
      <w:r w:rsidR="00024700">
        <w:t>provide free, reduced cost, or scholarship</w:t>
      </w:r>
      <w:r w:rsidR="00A56009">
        <w:t>-</w:t>
      </w:r>
      <w:r w:rsidR="00024700">
        <w:t>based training and workshop opportunities for tribal staff</w:t>
      </w:r>
      <w:r w:rsidR="0048062B">
        <w:t xml:space="preserve"> (Institute for Tribal Environmental Professionals and the Bureau of Indian Affairs</w:t>
      </w:r>
      <w:r w:rsidR="00A111BD">
        <w:t xml:space="preserve">, </w:t>
      </w:r>
      <w:r w:rsidR="00A111BD">
        <w:lastRenderedPageBreak/>
        <w:t>Lewis Clark State College, etc.</w:t>
      </w:r>
      <w:r w:rsidR="0048062B">
        <w:t>)</w:t>
      </w:r>
      <w:r w:rsidR="00A56009">
        <w:t xml:space="preserve">. </w:t>
      </w:r>
      <w:r>
        <w:t>The Tribe</w:t>
      </w:r>
      <w:r w:rsidR="00A56009">
        <w:t xml:space="preserve"> has programs to support employees pursuing higher degrees and other educational advancement </w:t>
      </w:r>
      <w:r w:rsidR="00F310F1">
        <w:t>programs and</w:t>
      </w:r>
      <w:r w:rsidR="003E2A6E">
        <w:t xml:space="preserve"> supports attendance at professional meetings and conferences</w:t>
      </w:r>
      <w:r w:rsidR="00A56009">
        <w:t xml:space="preserve">. </w:t>
      </w:r>
      <w:r w:rsidR="4E406AB0">
        <w:t>The Tribe</w:t>
      </w:r>
      <w:r w:rsidR="0F2302EE">
        <w:t>’s</w:t>
      </w:r>
      <w:r w:rsidR="00B05FDF">
        <w:t xml:space="preserve"> Tribal Employment Rights Office </w:t>
      </w:r>
      <w:r w:rsidR="515EDD57">
        <w:t>(TERO)</w:t>
      </w:r>
      <w:r w:rsidR="00B05FDF">
        <w:t xml:space="preserve"> has specific contracting requirements that increase recruitment and job quality of tribal members and descendants into the workforce</w:t>
      </w:r>
      <w:r w:rsidR="0089020C">
        <w:t xml:space="preserve">. </w:t>
      </w:r>
      <w:r w:rsidR="00F310F1">
        <w:t xml:space="preserve">The Tribe does not have a union, does not require nor discriminate against union members, </w:t>
      </w:r>
      <w:r w:rsidR="000A1FBF">
        <w:t>and</w:t>
      </w:r>
      <w:r w:rsidR="00F310F1">
        <w:t xml:space="preserve"> many TERO workers are union members. Human resources disputes are managed by professional, trained </w:t>
      </w:r>
      <w:r w:rsidR="2B58DB82">
        <w:t>H</w:t>
      </w:r>
      <w:r w:rsidR="3753048F">
        <w:t xml:space="preserve">uman </w:t>
      </w:r>
      <w:r w:rsidR="58C15A80">
        <w:t>Re</w:t>
      </w:r>
      <w:r w:rsidR="3753048F">
        <w:t xml:space="preserve">sources staff. </w:t>
      </w:r>
      <w:r w:rsidR="00031227">
        <w:t xml:space="preserve">The </w:t>
      </w:r>
      <w:r w:rsidR="4482A3A5">
        <w:t>T</w:t>
      </w:r>
      <w:r w:rsidR="6AC499D9">
        <w:t xml:space="preserve">ribe </w:t>
      </w:r>
      <w:r w:rsidR="7CAEB741">
        <w:t xml:space="preserve">is </w:t>
      </w:r>
      <w:r w:rsidR="6AC499D9">
        <w:t>experienc</w:t>
      </w:r>
      <w:r w:rsidR="0B8D733A">
        <w:t>ed</w:t>
      </w:r>
      <w:r w:rsidR="00031227">
        <w:t xml:space="preserve"> working with subcontractors to </w:t>
      </w:r>
      <w:r w:rsidR="3C47FCC3">
        <w:t xml:space="preserve">ensure that prevailing wage and </w:t>
      </w:r>
      <w:r w:rsidR="00031227">
        <w:t xml:space="preserve">Davis Bacon wage </w:t>
      </w:r>
      <w:r w:rsidR="3C47FCC3">
        <w:t>requirements are met.</w:t>
      </w:r>
      <w:r w:rsidR="6E65AF46">
        <w:t xml:space="preserve"> A</w:t>
      </w:r>
      <w:r w:rsidR="6AC499D9">
        <w:t>ll</w:t>
      </w:r>
      <w:r w:rsidR="00031227">
        <w:t xml:space="preserve"> RFPs will include the standards put forth by the EPA for wages and job quality so that the Tribe </w:t>
      </w:r>
      <w:proofErr w:type="gramStart"/>
      <w:r w:rsidR="00031227">
        <w:t>is in compliance with</w:t>
      </w:r>
      <w:proofErr w:type="gramEnd"/>
      <w:r w:rsidR="00031227">
        <w:t xml:space="preserve"> the EPA standards and job quality standards will be met for the employees of all tribal subcontractors. </w:t>
      </w:r>
    </w:p>
    <w:p w14:paraId="510DA010" w14:textId="6354B82C" w:rsidR="00511AB4" w:rsidRPr="009269B5" w:rsidRDefault="00511AB4" w:rsidP="00233B23">
      <w:pPr>
        <w:rPr>
          <w:sz w:val="10"/>
          <w:szCs w:val="10"/>
          <w:highlight w:val="cyan"/>
        </w:rPr>
      </w:pPr>
    </w:p>
    <w:p w14:paraId="7A719AB1" w14:textId="1FA23106" w:rsidR="00D844F8" w:rsidRPr="00176FD9" w:rsidRDefault="00D844F8" w:rsidP="733653EB">
      <w:pPr>
        <w:pStyle w:val="Heading1"/>
        <w:numPr>
          <w:ilvl w:val="0"/>
          <w:numId w:val="25"/>
        </w:numPr>
      </w:pPr>
      <w:r w:rsidRPr="00176FD9">
        <w:t>Programmatic Capability and Past Performance</w:t>
      </w:r>
    </w:p>
    <w:p w14:paraId="1D946E1A" w14:textId="664EC378" w:rsidR="00D844F8" w:rsidRPr="00031227" w:rsidRDefault="00D844F8" w:rsidP="00D844F8">
      <w:pPr>
        <w:rPr>
          <w:i/>
          <w:iCs/>
          <w:sz w:val="8"/>
          <w:szCs w:val="8"/>
        </w:rPr>
      </w:pPr>
    </w:p>
    <w:p w14:paraId="596EE92C" w14:textId="0209CE92" w:rsidR="000767C1" w:rsidRDefault="00D844F8" w:rsidP="3CA2CF74">
      <w:pPr>
        <w:pStyle w:val="Heading2"/>
        <w:numPr>
          <w:ilvl w:val="0"/>
          <w:numId w:val="33"/>
        </w:numPr>
      </w:pPr>
      <w:r w:rsidRPr="006E429B">
        <w:t xml:space="preserve">Past Performance </w:t>
      </w:r>
    </w:p>
    <w:p w14:paraId="77013521" w14:textId="6A6F864B" w:rsidR="6F9867EE" w:rsidRDefault="6F9867EE" w:rsidP="00A215AA">
      <w:pPr>
        <w:rPr>
          <w:rFonts w:eastAsiaTheme="minorEastAsia"/>
          <w:color w:val="000000" w:themeColor="text1"/>
        </w:rPr>
      </w:pPr>
      <w:r w:rsidRPr="6D5ADA5F">
        <w:rPr>
          <w:rFonts w:eastAsiaTheme="minorEastAsia"/>
          <w:color w:val="000000" w:themeColor="text1"/>
        </w:rPr>
        <w:t>The</w:t>
      </w:r>
      <w:r w:rsidRPr="5C8080DA">
        <w:rPr>
          <w:rFonts w:eastAsiaTheme="minorEastAsia"/>
          <w:color w:val="000000" w:themeColor="text1"/>
        </w:rPr>
        <w:t xml:space="preserve"> </w:t>
      </w:r>
      <w:r w:rsidR="48F88863" w:rsidRPr="594816CA">
        <w:rPr>
          <w:rFonts w:eastAsiaTheme="minorEastAsia"/>
          <w:color w:val="000000" w:themeColor="text1"/>
        </w:rPr>
        <w:t xml:space="preserve">Nez </w:t>
      </w:r>
      <w:r w:rsidR="48F88863" w:rsidRPr="5D2DB947">
        <w:rPr>
          <w:rFonts w:eastAsiaTheme="minorEastAsia"/>
          <w:color w:val="000000" w:themeColor="text1"/>
        </w:rPr>
        <w:t xml:space="preserve">Perce Tribe’s </w:t>
      </w:r>
      <w:r w:rsidRPr="5D2DB947">
        <w:rPr>
          <w:rFonts w:eastAsiaTheme="minorEastAsia"/>
          <w:color w:val="000000" w:themeColor="text1"/>
        </w:rPr>
        <w:t>Water</w:t>
      </w:r>
      <w:r w:rsidRPr="5C8080DA">
        <w:rPr>
          <w:rFonts w:eastAsiaTheme="minorEastAsia"/>
          <w:color w:val="000000" w:themeColor="text1"/>
        </w:rPr>
        <w:t xml:space="preserve"> Resources Division (WRD) </w:t>
      </w:r>
      <w:r w:rsidR="1A131EC5" w:rsidRPr="2531A86D">
        <w:rPr>
          <w:rFonts w:eastAsiaTheme="minorEastAsia"/>
          <w:color w:val="000000" w:themeColor="text1"/>
        </w:rPr>
        <w:t xml:space="preserve">will provide </w:t>
      </w:r>
      <w:r w:rsidR="1A131EC5" w:rsidRPr="7E171359">
        <w:rPr>
          <w:rFonts w:eastAsiaTheme="minorEastAsia"/>
          <w:color w:val="000000" w:themeColor="text1"/>
        </w:rPr>
        <w:t>overa</w:t>
      </w:r>
      <w:r w:rsidR="674DD32A" w:rsidRPr="7E171359">
        <w:rPr>
          <w:rFonts w:eastAsiaTheme="minorEastAsia"/>
          <w:color w:val="000000" w:themeColor="text1"/>
        </w:rPr>
        <w:t>l</w:t>
      </w:r>
      <w:r w:rsidR="1A131EC5" w:rsidRPr="7E171359">
        <w:rPr>
          <w:rFonts w:eastAsiaTheme="minorEastAsia"/>
          <w:color w:val="000000" w:themeColor="text1"/>
        </w:rPr>
        <w:t>l</w:t>
      </w:r>
      <w:r w:rsidR="1A131EC5" w:rsidRPr="2531A86D">
        <w:rPr>
          <w:rFonts w:eastAsiaTheme="minorEastAsia"/>
          <w:color w:val="000000" w:themeColor="text1"/>
        </w:rPr>
        <w:t xml:space="preserve"> </w:t>
      </w:r>
      <w:r w:rsidR="1A131EC5" w:rsidRPr="25769F5C">
        <w:rPr>
          <w:rFonts w:eastAsiaTheme="minorEastAsia"/>
          <w:color w:val="000000" w:themeColor="text1"/>
        </w:rPr>
        <w:t xml:space="preserve">project </w:t>
      </w:r>
      <w:r w:rsidR="566CAFA5" w:rsidRPr="00B6C61F">
        <w:rPr>
          <w:rFonts w:eastAsiaTheme="minorEastAsia"/>
          <w:color w:val="000000" w:themeColor="text1"/>
        </w:rPr>
        <w:t>administration</w:t>
      </w:r>
      <w:r w:rsidR="1A131EC5" w:rsidRPr="00B6C61F">
        <w:rPr>
          <w:rFonts w:eastAsiaTheme="minorEastAsia"/>
          <w:color w:val="000000" w:themeColor="text1"/>
        </w:rPr>
        <w:t>.</w:t>
      </w:r>
      <w:r w:rsidR="1A131EC5" w:rsidRPr="355BA15C">
        <w:rPr>
          <w:rFonts w:eastAsiaTheme="minorEastAsia"/>
          <w:color w:val="000000" w:themeColor="text1"/>
        </w:rPr>
        <w:t xml:space="preserve"> The </w:t>
      </w:r>
      <w:r w:rsidR="1A131EC5" w:rsidRPr="756D0F81">
        <w:rPr>
          <w:rFonts w:eastAsiaTheme="minorEastAsia"/>
          <w:color w:val="000000" w:themeColor="text1"/>
        </w:rPr>
        <w:t xml:space="preserve">WRD </w:t>
      </w:r>
      <w:r w:rsidRPr="756D0F81">
        <w:rPr>
          <w:rFonts w:eastAsiaTheme="minorEastAsia"/>
          <w:color w:val="000000" w:themeColor="text1"/>
        </w:rPr>
        <w:t>has</w:t>
      </w:r>
      <w:r w:rsidRPr="5C8080DA">
        <w:rPr>
          <w:rFonts w:eastAsiaTheme="minorEastAsia"/>
          <w:color w:val="000000" w:themeColor="text1"/>
        </w:rPr>
        <w:t xml:space="preserve"> extensive experience successfully implementing environmental programs since the early 1990s. Below is a list of </w:t>
      </w:r>
      <w:r w:rsidR="7463ECB6" w:rsidRPr="6DA75932">
        <w:rPr>
          <w:rFonts w:eastAsiaTheme="minorEastAsia"/>
          <w:color w:val="000000" w:themeColor="text1"/>
        </w:rPr>
        <w:t xml:space="preserve">five </w:t>
      </w:r>
      <w:r w:rsidRPr="6DA75932">
        <w:rPr>
          <w:rFonts w:eastAsiaTheme="minorEastAsia"/>
          <w:color w:val="000000" w:themeColor="text1"/>
        </w:rPr>
        <w:t>federally</w:t>
      </w:r>
      <w:r w:rsidRPr="5C8080DA">
        <w:rPr>
          <w:rFonts w:eastAsiaTheme="minorEastAsia"/>
          <w:color w:val="000000" w:themeColor="text1"/>
        </w:rPr>
        <w:t xml:space="preserve"> funded assistance agreements implemented within the past three years</w:t>
      </w:r>
      <w:r w:rsidR="715B2506" w:rsidRPr="08CF40AB">
        <w:rPr>
          <w:rFonts w:eastAsiaTheme="minorEastAsia"/>
          <w:color w:val="000000" w:themeColor="text1"/>
        </w:rPr>
        <w:t>:</w:t>
      </w:r>
      <w:r w:rsidRPr="5C8080DA">
        <w:rPr>
          <w:rFonts w:eastAsiaTheme="minorEastAsia"/>
          <w:color w:val="000000" w:themeColor="text1"/>
        </w:rPr>
        <w:t xml:space="preserve"> </w:t>
      </w:r>
    </w:p>
    <w:p w14:paraId="0D5F7478" w14:textId="6FB1FAD5" w:rsidR="6F9867EE" w:rsidRDefault="6F9867EE" w:rsidP="5F302CF7">
      <w:pPr>
        <w:ind w:left="-20" w:right="-20"/>
        <w:rPr>
          <w:rFonts w:eastAsiaTheme="minorEastAsia"/>
          <w:color w:val="000000" w:themeColor="text1"/>
          <w:sz w:val="16"/>
          <w:szCs w:val="16"/>
        </w:rPr>
      </w:pPr>
      <w:r w:rsidRPr="733653EB">
        <w:rPr>
          <w:rFonts w:eastAsiaTheme="minorEastAsia"/>
          <w:color w:val="000000" w:themeColor="text1"/>
          <w:sz w:val="16"/>
          <w:szCs w:val="16"/>
        </w:rPr>
        <w:t xml:space="preserve"> </w:t>
      </w:r>
    </w:p>
    <w:p w14:paraId="26F0C9EB" w14:textId="59D5C70B" w:rsidR="44806013" w:rsidRDefault="739BD80C" w:rsidP="2CCF6BF7">
      <w:pPr>
        <w:pStyle w:val="ListParagraph"/>
        <w:numPr>
          <w:ilvl w:val="0"/>
          <w:numId w:val="55"/>
        </w:numPr>
        <w:ind w:right="-20"/>
        <w:rPr>
          <w:rFonts w:eastAsia="Calibri" w:cs="Calibri"/>
          <w:color w:val="000000" w:themeColor="text1"/>
        </w:rPr>
      </w:pPr>
      <w:r w:rsidRPr="269F7C49">
        <w:rPr>
          <w:rFonts w:eastAsia="Calibri" w:cs="Calibri"/>
          <w:b/>
          <w:bCs/>
          <w:color w:val="000000" w:themeColor="text1"/>
        </w:rPr>
        <w:t>Project Title:</w:t>
      </w:r>
      <w:r w:rsidRPr="510C41BC">
        <w:rPr>
          <w:rFonts w:eastAsia="Calibri" w:cs="Calibri"/>
          <w:color w:val="000000" w:themeColor="text1"/>
        </w:rPr>
        <w:t xml:space="preserve"> Performance Partnership Grant </w:t>
      </w:r>
      <w:r w:rsidR="1DC2D97E" w:rsidRPr="510C41BC">
        <w:rPr>
          <w:rFonts w:eastAsia="Calibri" w:cs="Calibri"/>
          <w:color w:val="000000" w:themeColor="text1"/>
        </w:rPr>
        <w:t>(PPG)</w:t>
      </w:r>
    </w:p>
    <w:p w14:paraId="14F685B7" w14:textId="43C21E28" w:rsidR="44806013" w:rsidRDefault="739BD80C" w:rsidP="2CCF6BF7">
      <w:pPr>
        <w:ind w:left="720" w:right="-20"/>
        <w:rPr>
          <w:rFonts w:eastAsia="Calibri" w:cs="Calibri"/>
          <w:color w:val="000000" w:themeColor="text1"/>
        </w:rPr>
      </w:pPr>
      <w:r w:rsidRPr="6B800478">
        <w:rPr>
          <w:rFonts w:eastAsia="Calibri" w:cs="Calibri"/>
          <w:b/>
          <w:bCs/>
          <w:color w:val="000000" w:themeColor="text1"/>
        </w:rPr>
        <w:t>Assistance Agreement Number:</w:t>
      </w:r>
      <w:r w:rsidRPr="3707F6D0">
        <w:rPr>
          <w:rFonts w:eastAsia="Calibri" w:cs="Calibri"/>
          <w:color w:val="000000" w:themeColor="text1"/>
        </w:rPr>
        <w:t xml:space="preserve"> BG-97065606 </w:t>
      </w:r>
    </w:p>
    <w:p w14:paraId="2BBEC573" w14:textId="1C1B653B" w:rsidR="44806013" w:rsidRDefault="739BD80C" w:rsidP="2CCF6BF7">
      <w:pPr>
        <w:ind w:left="720" w:right="-20"/>
        <w:rPr>
          <w:rFonts w:eastAsia="Calibri" w:cs="Calibri"/>
          <w:color w:val="000000" w:themeColor="text1"/>
        </w:rPr>
      </w:pPr>
      <w:r w:rsidRPr="269F7C49">
        <w:rPr>
          <w:rFonts w:eastAsia="Calibri" w:cs="Calibri"/>
          <w:b/>
          <w:bCs/>
          <w:color w:val="000000" w:themeColor="text1"/>
        </w:rPr>
        <w:t>Agency and Assistance Listing Number:</w:t>
      </w:r>
      <w:r w:rsidRPr="3707F6D0">
        <w:rPr>
          <w:rFonts w:eastAsia="Calibri" w:cs="Calibri"/>
          <w:color w:val="000000" w:themeColor="text1"/>
        </w:rPr>
        <w:t xml:space="preserve"> Environmental Protection Agency, 66.605 </w:t>
      </w:r>
    </w:p>
    <w:p w14:paraId="6DAD4E74" w14:textId="3CEFC6DE" w:rsidR="44806013" w:rsidRDefault="739BD80C" w:rsidP="2CCF6BF7">
      <w:pPr>
        <w:ind w:left="720" w:right="-20"/>
        <w:rPr>
          <w:rFonts w:eastAsia="Calibri" w:cs="Calibri"/>
          <w:color w:val="000000" w:themeColor="text1"/>
        </w:rPr>
      </w:pPr>
      <w:r w:rsidRPr="269F7C49">
        <w:rPr>
          <w:rFonts w:eastAsia="Calibri" w:cs="Calibri"/>
          <w:b/>
          <w:bCs/>
          <w:color w:val="000000" w:themeColor="text1"/>
        </w:rPr>
        <w:t>Description:</w:t>
      </w:r>
      <w:r w:rsidRPr="3707F6D0">
        <w:rPr>
          <w:rFonts w:eastAsia="Calibri" w:cs="Calibri"/>
          <w:color w:val="000000" w:themeColor="text1"/>
        </w:rPr>
        <w:t xml:space="preserve"> The PPG houses several grants, including the Indian General Assistance Program (IGAP), the Clean Water Act §106 and §319 grants, and two wetland CWA §104(b)(3) grants—the EPA Region 10 Wetland Program Development Grant and the EPA National Tribal Wetland Program Development Grant. The total award for this five-year grant was $3,185,157, and it was successfully closed out in FY2023.</w:t>
      </w:r>
    </w:p>
    <w:p w14:paraId="4EF60DD1" w14:textId="11350A61" w:rsidR="44806013" w:rsidRDefault="739BD80C" w:rsidP="2CCF6BF7">
      <w:pPr>
        <w:ind w:left="720" w:right="-20"/>
        <w:rPr>
          <w:rFonts w:eastAsia="Calibri" w:cs="Calibri"/>
          <w:color w:val="000000" w:themeColor="text1"/>
        </w:rPr>
      </w:pPr>
      <w:r w:rsidRPr="6B800478">
        <w:rPr>
          <w:rFonts w:eastAsia="Calibri" w:cs="Calibri"/>
          <w:b/>
          <w:bCs/>
          <w:color w:val="000000" w:themeColor="text1"/>
        </w:rPr>
        <w:t>Agency Contact:</w:t>
      </w:r>
      <w:r w:rsidRPr="3707F6D0">
        <w:rPr>
          <w:rFonts w:eastAsia="Calibri" w:cs="Calibri"/>
          <w:color w:val="000000" w:themeColor="text1"/>
        </w:rPr>
        <w:t xml:space="preserve"> Lucas DuSablon; </w:t>
      </w:r>
      <w:hyperlink r:id="rId13">
        <w:r w:rsidRPr="3707F6D0">
          <w:rPr>
            <w:rStyle w:val="Hyperlink"/>
            <w:rFonts w:eastAsia="Calibri" w:cs="Calibri"/>
            <w:color w:val="0563C1"/>
          </w:rPr>
          <w:t>dusablon.lucas@epa.gov</w:t>
        </w:r>
      </w:hyperlink>
      <w:r w:rsidRPr="3707F6D0">
        <w:rPr>
          <w:rFonts w:eastAsia="Calibri" w:cs="Calibri"/>
          <w:color w:val="000000" w:themeColor="text1"/>
        </w:rPr>
        <w:t xml:space="preserve">; 206-553-2570 </w:t>
      </w:r>
    </w:p>
    <w:p w14:paraId="4B147ABD" w14:textId="1368020A" w:rsidR="44806013" w:rsidRDefault="739BD80C" w:rsidP="3707F6D0">
      <w:pPr>
        <w:ind w:left="-20" w:right="-20"/>
        <w:rPr>
          <w:rFonts w:eastAsia="Calibri" w:cs="Calibri"/>
          <w:color w:val="000000" w:themeColor="text1"/>
          <w:sz w:val="16"/>
          <w:szCs w:val="16"/>
        </w:rPr>
      </w:pPr>
      <w:r w:rsidRPr="3707F6D0">
        <w:rPr>
          <w:rFonts w:eastAsia="Calibri" w:cs="Calibri"/>
          <w:color w:val="000000" w:themeColor="text1"/>
        </w:rPr>
        <w:t xml:space="preserve"> </w:t>
      </w:r>
    </w:p>
    <w:p w14:paraId="7918356F" w14:textId="7B5B052C" w:rsidR="44806013" w:rsidRDefault="739BD80C" w:rsidP="2DE347B3">
      <w:pPr>
        <w:pStyle w:val="ListParagraph"/>
        <w:numPr>
          <w:ilvl w:val="0"/>
          <w:numId w:val="57"/>
        </w:numPr>
        <w:ind w:right="-20"/>
        <w:rPr>
          <w:rFonts w:eastAsia="Calibri" w:cs="Calibri"/>
          <w:color w:val="000000" w:themeColor="text1"/>
        </w:rPr>
      </w:pPr>
      <w:r w:rsidRPr="269F7C49">
        <w:rPr>
          <w:rFonts w:eastAsia="Calibri" w:cs="Calibri"/>
          <w:b/>
          <w:bCs/>
          <w:color w:val="000000" w:themeColor="text1"/>
        </w:rPr>
        <w:t>Project Title:</w:t>
      </w:r>
      <w:r w:rsidRPr="510C41BC">
        <w:rPr>
          <w:rFonts w:eastAsia="Calibri" w:cs="Calibri"/>
          <w:color w:val="000000" w:themeColor="text1"/>
        </w:rPr>
        <w:t xml:space="preserve"> Clearwater River (Idaho) Watershed Baseline Monitoring</w:t>
      </w:r>
    </w:p>
    <w:p w14:paraId="0407F45A" w14:textId="7824B7C1" w:rsidR="44806013" w:rsidRDefault="739BD80C" w:rsidP="2DE347B3">
      <w:pPr>
        <w:ind w:left="720" w:right="-20"/>
        <w:rPr>
          <w:rFonts w:eastAsia="Calibri" w:cs="Calibri"/>
          <w:color w:val="000000" w:themeColor="text1"/>
        </w:rPr>
      </w:pPr>
      <w:r w:rsidRPr="6B800478">
        <w:rPr>
          <w:rFonts w:eastAsia="Calibri" w:cs="Calibri"/>
          <w:b/>
          <w:bCs/>
          <w:color w:val="000000" w:themeColor="text1"/>
        </w:rPr>
        <w:t>Assistance Agreement Number:</w:t>
      </w:r>
      <w:r w:rsidRPr="3707F6D0">
        <w:rPr>
          <w:rFonts w:eastAsia="Calibri" w:cs="Calibri"/>
          <w:color w:val="000000" w:themeColor="text1"/>
        </w:rPr>
        <w:t xml:space="preserve"> RB-01J72901</w:t>
      </w:r>
    </w:p>
    <w:p w14:paraId="503A498E" w14:textId="33261BD1" w:rsidR="44806013" w:rsidRDefault="739BD80C" w:rsidP="2DE347B3">
      <w:pPr>
        <w:ind w:left="720" w:right="-20"/>
        <w:rPr>
          <w:rFonts w:eastAsia="Calibri" w:cs="Calibri"/>
          <w:color w:val="000000" w:themeColor="text1"/>
        </w:rPr>
      </w:pPr>
      <w:r w:rsidRPr="269F7C49">
        <w:rPr>
          <w:rFonts w:eastAsia="Calibri" w:cs="Calibri"/>
          <w:b/>
          <w:bCs/>
          <w:color w:val="000000" w:themeColor="text1"/>
        </w:rPr>
        <w:t>Agency and Assistance Listing Number:</w:t>
      </w:r>
      <w:r w:rsidRPr="3707F6D0">
        <w:rPr>
          <w:rFonts w:eastAsia="Calibri" w:cs="Calibri"/>
          <w:color w:val="000000" w:themeColor="text1"/>
        </w:rPr>
        <w:t xml:space="preserve"> Environmental Protection Agency, 66.962</w:t>
      </w:r>
    </w:p>
    <w:p w14:paraId="3DD090C6" w14:textId="318E23DE" w:rsidR="44806013" w:rsidRDefault="739BD80C" w:rsidP="2DE347B3">
      <w:pPr>
        <w:ind w:left="720" w:right="-20"/>
        <w:rPr>
          <w:rFonts w:eastAsia="Calibri" w:cs="Calibri"/>
          <w:color w:val="000000" w:themeColor="text1"/>
        </w:rPr>
      </w:pPr>
      <w:r w:rsidRPr="6B800478">
        <w:rPr>
          <w:rFonts w:eastAsia="Calibri" w:cs="Calibri"/>
          <w:b/>
          <w:bCs/>
          <w:color w:val="000000" w:themeColor="text1"/>
        </w:rPr>
        <w:t>Description:</w:t>
      </w:r>
      <w:r w:rsidRPr="3707F6D0">
        <w:rPr>
          <w:rFonts w:eastAsia="Calibri" w:cs="Calibri"/>
          <w:color w:val="000000" w:themeColor="text1"/>
        </w:rPr>
        <w:t xml:space="preserve"> This project collected and analyzed surface water, sediment, and biotic tissue samples in the Clearwater River Watershed for a variety of toxins </w:t>
      </w:r>
      <w:proofErr w:type="gramStart"/>
      <w:r w:rsidRPr="3707F6D0">
        <w:rPr>
          <w:rFonts w:eastAsia="Calibri" w:cs="Calibri"/>
          <w:color w:val="000000" w:themeColor="text1"/>
        </w:rPr>
        <w:t>in order to</w:t>
      </w:r>
      <w:proofErr w:type="gramEnd"/>
      <w:r w:rsidRPr="3707F6D0">
        <w:rPr>
          <w:rFonts w:eastAsia="Calibri" w:cs="Calibri"/>
          <w:color w:val="000000" w:themeColor="text1"/>
        </w:rPr>
        <w:t xml:space="preserve"> fill existing data gaps. The total award for this grant was $200,000.</w:t>
      </w:r>
    </w:p>
    <w:p w14:paraId="215464BB" w14:textId="11350A61" w:rsidR="44806013" w:rsidRDefault="739BD80C" w:rsidP="2DE347B3">
      <w:pPr>
        <w:ind w:left="720" w:right="-20"/>
        <w:rPr>
          <w:rFonts w:eastAsia="Calibri" w:cs="Calibri"/>
          <w:color w:val="000000" w:themeColor="text1"/>
        </w:rPr>
      </w:pPr>
      <w:r w:rsidRPr="6B800478">
        <w:rPr>
          <w:rFonts w:eastAsia="Calibri" w:cs="Calibri"/>
          <w:b/>
          <w:bCs/>
          <w:color w:val="000000" w:themeColor="text1"/>
        </w:rPr>
        <w:t>Agency Contact:</w:t>
      </w:r>
      <w:r w:rsidRPr="3707F6D0">
        <w:rPr>
          <w:rFonts w:eastAsia="Calibri" w:cs="Calibri"/>
          <w:color w:val="000000" w:themeColor="text1"/>
        </w:rPr>
        <w:t xml:space="preserve"> Krista </w:t>
      </w:r>
      <w:proofErr w:type="spellStart"/>
      <w:r w:rsidRPr="3707F6D0">
        <w:rPr>
          <w:rFonts w:eastAsia="Calibri" w:cs="Calibri"/>
          <w:color w:val="000000" w:themeColor="text1"/>
        </w:rPr>
        <w:t>Mendelman</w:t>
      </w:r>
      <w:proofErr w:type="spellEnd"/>
      <w:r w:rsidRPr="3707F6D0">
        <w:rPr>
          <w:rFonts w:eastAsia="Calibri" w:cs="Calibri"/>
          <w:color w:val="000000" w:themeColor="text1"/>
        </w:rPr>
        <w:t xml:space="preserve">; </w:t>
      </w:r>
      <w:hyperlink r:id="rId14">
        <w:r w:rsidRPr="3707F6D0">
          <w:rPr>
            <w:rStyle w:val="Hyperlink"/>
            <w:rFonts w:eastAsia="Calibri" w:cs="Calibri"/>
            <w:color w:val="0563C1"/>
          </w:rPr>
          <w:t>mendelman.krista@epa.gov</w:t>
        </w:r>
      </w:hyperlink>
      <w:r w:rsidRPr="3707F6D0">
        <w:rPr>
          <w:rFonts w:eastAsia="Calibri" w:cs="Calibri"/>
          <w:color w:val="000000" w:themeColor="text1"/>
        </w:rPr>
        <w:t xml:space="preserve">; 206-553-1571 </w:t>
      </w:r>
    </w:p>
    <w:p w14:paraId="04E06261" w14:textId="4713B61B" w:rsidR="44806013" w:rsidRDefault="739BD80C" w:rsidP="3707F6D0">
      <w:pPr>
        <w:ind w:left="-20" w:right="-20"/>
        <w:rPr>
          <w:rFonts w:eastAsia="Calibri" w:cs="Calibri"/>
          <w:color w:val="000000" w:themeColor="text1"/>
          <w:sz w:val="12"/>
          <w:szCs w:val="12"/>
        </w:rPr>
      </w:pPr>
      <w:r w:rsidRPr="3707F6D0">
        <w:rPr>
          <w:rFonts w:eastAsia="Calibri" w:cs="Calibri"/>
          <w:color w:val="000000" w:themeColor="text1"/>
        </w:rPr>
        <w:t xml:space="preserve"> </w:t>
      </w:r>
    </w:p>
    <w:p w14:paraId="645F6E6E" w14:textId="429D79DC" w:rsidR="44806013" w:rsidRDefault="739BD80C" w:rsidP="343832E5">
      <w:pPr>
        <w:pStyle w:val="ListParagraph"/>
        <w:numPr>
          <w:ilvl w:val="0"/>
          <w:numId w:val="58"/>
        </w:numPr>
        <w:ind w:left="720" w:right="-20"/>
        <w:rPr>
          <w:rFonts w:eastAsia="Calibri" w:cs="Calibri"/>
          <w:b/>
          <w:bCs/>
          <w:color w:val="000000" w:themeColor="text1"/>
        </w:rPr>
      </w:pPr>
      <w:r w:rsidRPr="6B800478">
        <w:rPr>
          <w:rFonts w:eastAsia="Calibri" w:cs="Calibri"/>
          <w:b/>
          <w:bCs/>
          <w:color w:val="000000" w:themeColor="text1"/>
        </w:rPr>
        <w:t>Project Title:</w:t>
      </w:r>
      <w:r w:rsidRPr="5CCA3625">
        <w:rPr>
          <w:rFonts w:eastAsia="Calibri" w:cs="Calibri"/>
          <w:color w:val="000000" w:themeColor="text1"/>
        </w:rPr>
        <w:t xml:space="preserve"> Clearwater River Toxics Assessment and Monitoring Project</w:t>
      </w:r>
      <w:r w:rsidRPr="6B800478">
        <w:rPr>
          <w:rFonts w:eastAsia="Calibri" w:cs="Calibri"/>
          <w:b/>
          <w:bCs/>
          <w:color w:val="000000" w:themeColor="text1"/>
        </w:rPr>
        <w:t xml:space="preserve"> </w:t>
      </w:r>
    </w:p>
    <w:p w14:paraId="64ACEA35" w14:textId="03F2D6F0" w:rsidR="44806013" w:rsidRDefault="739BD80C" w:rsidP="35CED847">
      <w:pPr>
        <w:ind w:left="720" w:right="-20"/>
        <w:rPr>
          <w:rFonts w:eastAsia="Calibri" w:cs="Calibri"/>
          <w:color w:val="000000" w:themeColor="text1"/>
        </w:rPr>
      </w:pPr>
      <w:r w:rsidRPr="6B800478">
        <w:rPr>
          <w:rFonts w:eastAsia="Calibri" w:cs="Calibri"/>
          <w:b/>
          <w:bCs/>
          <w:color w:val="000000" w:themeColor="text1"/>
        </w:rPr>
        <w:t>Assistance Agreement Number:</w:t>
      </w:r>
      <w:r w:rsidRPr="3707F6D0">
        <w:rPr>
          <w:rFonts w:eastAsia="Calibri" w:cs="Calibri"/>
          <w:color w:val="000000" w:themeColor="text1"/>
        </w:rPr>
        <w:t xml:space="preserve"> 44-02J19901</w:t>
      </w:r>
    </w:p>
    <w:p w14:paraId="250A2DA6" w14:textId="7F05CD0B" w:rsidR="44806013" w:rsidRDefault="739BD80C" w:rsidP="35CED847">
      <w:pPr>
        <w:ind w:left="720" w:right="-20"/>
        <w:rPr>
          <w:rFonts w:eastAsia="Calibri" w:cs="Calibri"/>
          <w:color w:val="000000" w:themeColor="text1"/>
        </w:rPr>
      </w:pPr>
      <w:r w:rsidRPr="269F7C49">
        <w:rPr>
          <w:rFonts w:eastAsia="Calibri" w:cs="Calibri"/>
          <w:b/>
          <w:bCs/>
          <w:color w:val="000000" w:themeColor="text1"/>
        </w:rPr>
        <w:t>Agency and Assistance Listing Number:</w:t>
      </w:r>
      <w:r w:rsidRPr="3707F6D0">
        <w:rPr>
          <w:rFonts w:eastAsia="Calibri" w:cs="Calibri"/>
          <w:color w:val="000000" w:themeColor="text1"/>
        </w:rPr>
        <w:t xml:space="preserve"> Environmental Protection Agency, 66.962</w:t>
      </w:r>
    </w:p>
    <w:p w14:paraId="383749B7" w14:textId="5FE8A12C" w:rsidR="44806013" w:rsidRDefault="739BD80C" w:rsidP="35CED847">
      <w:pPr>
        <w:ind w:left="720" w:right="-20"/>
        <w:rPr>
          <w:rFonts w:eastAsia="Calibri" w:cs="Calibri"/>
          <w:color w:val="000000" w:themeColor="text1"/>
        </w:rPr>
      </w:pPr>
      <w:r w:rsidRPr="269F7C49">
        <w:rPr>
          <w:rFonts w:eastAsia="Calibri" w:cs="Calibri"/>
          <w:b/>
          <w:bCs/>
          <w:color w:val="000000" w:themeColor="text1"/>
        </w:rPr>
        <w:t>Description:</w:t>
      </w:r>
      <w:r w:rsidRPr="3707F6D0">
        <w:rPr>
          <w:rFonts w:eastAsia="Calibri" w:cs="Calibri"/>
          <w:color w:val="000000" w:themeColor="text1"/>
        </w:rPr>
        <w:t xml:space="preserve"> This project involves monitoring for total and methyl mercury, PPCPs, PBDEs, and PFAS/PFOS throughout the mainstem Clearwater River and select tributaries. The total award for this grant was $195,692.</w:t>
      </w:r>
    </w:p>
    <w:p w14:paraId="5495DDB0" w14:textId="1D0115C6" w:rsidR="44806013" w:rsidRDefault="739BD80C" w:rsidP="5A3BBA76">
      <w:pPr>
        <w:ind w:left="720" w:right="-20"/>
        <w:rPr>
          <w:rFonts w:eastAsia="Calibri" w:cs="Calibri"/>
          <w:color w:val="000000" w:themeColor="text1"/>
        </w:rPr>
      </w:pPr>
      <w:r w:rsidRPr="6B800478">
        <w:rPr>
          <w:rFonts w:eastAsia="Calibri" w:cs="Calibri"/>
          <w:b/>
          <w:bCs/>
          <w:color w:val="000000" w:themeColor="text1"/>
        </w:rPr>
        <w:t>Agency Contact:</w:t>
      </w:r>
      <w:r w:rsidRPr="3707F6D0">
        <w:rPr>
          <w:rFonts w:eastAsia="Calibri" w:cs="Calibri"/>
          <w:color w:val="000000" w:themeColor="text1"/>
        </w:rPr>
        <w:t xml:space="preserve"> Lauren McDaid; </w:t>
      </w:r>
      <w:hyperlink r:id="rId15">
        <w:r w:rsidRPr="3707F6D0">
          <w:rPr>
            <w:rStyle w:val="Hyperlink"/>
            <w:rFonts w:eastAsia="Calibri" w:cs="Calibri"/>
            <w:color w:val="0563C1"/>
          </w:rPr>
          <w:t>mcdaid.lauren@epa.gov</w:t>
        </w:r>
      </w:hyperlink>
      <w:r w:rsidRPr="3707F6D0">
        <w:rPr>
          <w:rFonts w:eastAsia="Calibri" w:cs="Calibri"/>
          <w:color w:val="000000" w:themeColor="text1"/>
        </w:rPr>
        <w:t>; 206-378-5768</w:t>
      </w:r>
    </w:p>
    <w:p w14:paraId="1D05B90E" w14:textId="537CE907" w:rsidR="44806013" w:rsidRDefault="739BD80C" w:rsidP="3707F6D0">
      <w:pPr>
        <w:ind w:left="45" w:right="-20"/>
        <w:rPr>
          <w:rFonts w:eastAsia="Calibri" w:cs="Calibri"/>
          <w:color w:val="000000" w:themeColor="text1"/>
          <w:sz w:val="16"/>
          <w:szCs w:val="16"/>
        </w:rPr>
      </w:pPr>
      <w:r w:rsidRPr="3707F6D0">
        <w:rPr>
          <w:rFonts w:eastAsia="Calibri" w:cs="Calibri"/>
          <w:color w:val="000000" w:themeColor="text1"/>
        </w:rPr>
        <w:t xml:space="preserve"> </w:t>
      </w:r>
    </w:p>
    <w:p w14:paraId="48E1C688" w14:textId="4840601A" w:rsidR="44806013" w:rsidRDefault="739BD80C" w:rsidP="17FBD839">
      <w:pPr>
        <w:pStyle w:val="ListParagraph"/>
        <w:numPr>
          <w:ilvl w:val="0"/>
          <w:numId w:val="62"/>
        </w:numPr>
        <w:ind w:right="-20"/>
        <w:rPr>
          <w:rFonts w:eastAsia="Calibri" w:cs="Calibri"/>
          <w:color w:val="000000" w:themeColor="text1"/>
        </w:rPr>
      </w:pPr>
      <w:r w:rsidRPr="269F7C49">
        <w:rPr>
          <w:rFonts w:eastAsia="Calibri" w:cs="Calibri"/>
          <w:b/>
          <w:bCs/>
          <w:color w:val="000000" w:themeColor="text1"/>
        </w:rPr>
        <w:t>Project Title:</w:t>
      </w:r>
      <w:r w:rsidRPr="510C41BC">
        <w:rPr>
          <w:rFonts w:eastAsia="Calibri" w:cs="Calibri"/>
          <w:color w:val="000000" w:themeColor="text1"/>
        </w:rPr>
        <w:t xml:space="preserve"> Nez Perce Reservation Surface and Groundwater Pollutant Reduction Project</w:t>
      </w:r>
    </w:p>
    <w:p w14:paraId="1A60DDA3" w14:textId="1BEE9176" w:rsidR="44806013" w:rsidRDefault="739BD80C" w:rsidP="3DD13358">
      <w:pPr>
        <w:ind w:left="720" w:right="-20"/>
        <w:rPr>
          <w:rFonts w:eastAsia="Calibri" w:cs="Calibri"/>
          <w:color w:val="000000" w:themeColor="text1"/>
        </w:rPr>
      </w:pPr>
      <w:r w:rsidRPr="6B800478">
        <w:rPr>
          <w:rFonts w:eastAsia="Calibri" w:cs="Calibri"/>
          <w:b/>
          <w:bCs/>
          <w:color w:val="000000" w:themeColor="text1"/>
        </w:rPr>
        <w:t>Assistance Agreement Number:</w:t>
      </w:r>
      <w:r w:rsidRPr="3707F6D0">
        <w:rPr>
          <w:rFonts w:eastAsia="Calibri" w:cs="Calibri"/>
          <w:color w:val="000000" w:themeColor="text1"/>
        </w:rPr>
        <w:t xml:space="preserve"> 44-02J40301</w:t>
      </w:r>
    </w:p>
    <w:p w14:paraId="0264FC04" w14:textId="66B3FFAD" w:rsidR="44806013" w:rsidRDefault="739BD80C" w:rsidP="3DD13358">
      <w:pPr>
        <w:ind w:left="720" w:right="-20"/>
        <w:rPr>
          <w:rFonts w:eastAsia="Calibri" w:cs="Calibri"/>
          <w:color w:val="000000" w:themeColor="text1"/>
        </w:rPr>
      </w:pPr>
      <w:r w:rsidRPr="269F7C49">
        <w:rPr>
          <w:rFonts w:eastAsia="Calibri" w:cs="Calibri"/>
          <w:b/>
          <w:bCs/>
          <w:color w:val="000000" w:themeColor="text1"/>
        </w:rPr>
        <w:t>Agency and Assistance Listing Number:</w:t>
      </w:r>
      <w:r w:rsidRPr="3707F6D0">
        <w:rPr>
          <w:rFonts w:eastAsia="Calibri" w:cs="Calibri"/>
          <w:color w:val="000000" w:themeColor="text1"/>
        </w:rPr>
        <w:t xml:space="preserve"> Environmental Protection Agency, 66.962</w:t>
      </w:r>
    </w:p>
    <w:p w14:paraId="1981526F" w14:textId="762BD166" w:rsidR="44806013" w:rsidRDefault="739BD80C" w:rsidP="3DD13358">
      <w:pPr>
        <w:ind w:left="720" w:right="-20"/>
        <w:rPr>
          <w:rFonts w:eastAsia="Calibri" w:cs="Calibri"/>
          <w:color w:val="000000" w:themeColor="text1"/>
        </w:rPr>
      </w:pPr>
      <w:r w:rsidRPr="269F7C49">
        <w:rPr>
          <w:rFonts w:eastAsia="Calibri" w:cs="Calibri"/>
          <w:b/>
          <w:bCs/>
          <w:color w:val="000000" w:themeColor="text1"/>
        </w:rPr>
        <w:t>Description:</w:t>
      </w:r>
      <w:r w:rsidRPr="3707F6D0">
        <w:rPr>
          <w:rFonts w:eastAsia="Calibri" w:cs="Calibri"/>
          <w:color w:val="000000" w:themeColor="text1"/>
        </w:rPr>
        <w:t xml:space="preserve"> A project to reduce pollution and improve water quality by implementing agricultural best management practices and promoting citizen knowledge and engagement. The total award for this grant was $1,960,754.</w:t>
      </w:r>
    </w:p>
    <w:p w14:paraId="5EAC2BFD" w14:textId="099325A8" w:rsidR="44806013" w:rsidRDefault="739BD80C" w:rsidP="3DD13358">
      <w:pPr>
        <w:ind w:left="720" w:right="-20"/>
        <w:rPr>
          <w:rFonts w:eastAsia="Calibri" w:cs="Calibri"/>
          <w:color w:val="000000" w:themeColor="text1"/>
        </w:rPr>
      </w:pPr>
      <w:r w:rsidRPr="6B800478">
        <w:rPr>
          <w:rFonts w:eastAsia="Calibri" w:cs="Calibri"/>
          <w:b/>
          <w:bCs/>
          <w:color w:val="000000" w:themeColor="text1"/>
        </w:rPr>
        <w:t>Agency Contact:</w:t>
      </w:r>
      <w:r w:rsidRPr="3707F6D0">
        <w:rPr>
          <w:rFonts w:eastAsia="Calibri" w:cs="Calibri"/>
          <w:color w:val="000000" w:themeColor="text1"/>
        </w:rPr>
        <w:t xml:space="preserve"> Lauren McDaid; </w:t>
      </w:r>
      <w:hyperlink r:id="rId16">
        <w:r w:rsidRPr="3707F6D0">
          <w:rPr>
            <w:rStyle w:val="Hyperlink"/>
            <w:rFonts w:eastAsia="Calibri" w:cs="Calibri"/>
            <w:color w:val="0563C1"/>
          </w:rPr>
          <w:t>mcdaid.lauren@epa.gov</w:t>
        </w:r>
      </w:hyperlink>
      <w:r w:rsidRPr="3707F6D0">
        <w:rPr>
          <w:rFonts w:eastAsia="Calibri" w:cs="Calibri"/>
          <w:color w:val="000000" w:themeColor="text1"/>
        </w:rPr>
        <w:t>; 206-378-5768</w:t>
      </w:r>
    </w:p>
    <w:p w14:paraId="378A1116" w14:textId="0985CDB4" w:rsidR="44806013" w:rsidRDefault="739BD80C" w:rsidP="3707F6D0">
      <w:pPr>
        <w:ind w:left="-20" w:right="-20"/>
        <w:rPr>
          <w:rFonts w:eastAsia="Calibri" w:cs="Calibri"/>
          <w:color w:val="000000" w:themeColor="text1"/>
          <w:sz w:val="16"/>
          <w:szCs w:val="16"/>
        </w:rPr>
      </w:pPr>
      <w:r w:rsidRPr="3707F6D0">
        <w:rPr>
          <w:rFonts w:eastAsia="Calibri" w:cs="Calibri"/>
          <w:color w:val="000000" w:themeColor="text1"/>
        </w:rPr>
        <w:t xml:space="preserve"> </w:t>
      </w:r>
    </w:p>
    <w:p w14:paraId="2895DDB7" w14:textId="6722D114" w:rsidR="44806013" w:rsidRDefault="739BD80C" w:rsidP="152E7133">
      <w:pPr>
        <w:pStyle w:val="ListParagraph"/>
        <w:numPr>
          <w:ilvl w:val="0"/>
          <w:numId w:val="62"/>
        </w:numPr>
        <w:ind w:right="-20"/>
        <w:rPr>
          <w:rFonts w:eastAsia="Calibri" w:cs="Calibri"/>
          <w:color w:val="000000" w:themeColor="text1"/>
        </w:rPr>
      </w:pPr>
      <w:r w:rsidRPr="269F7C49">
        <w:rPr>
          <w:rFonts w:eastAsia="Calibri" w:cs="Calibri"/>
          <w:b/>
          <w:bCs/>
          <w:color w:val="000000" w:themeColor="text1"/>
        </w:rPr>
        <w:t>Project Title:</w:t>
      </w:r>
      <w:r w:rsidRPr="510C41BC">
        <w:rPr>
          <w:rFonts w:eastAsia="Calibri" w:cs="Calibri"/>
          <w:color w:val="000000" w:themeColor="text1"/>
        </w:rPr>
        <w:t xml:space="preserve"> Nez Perce Tribe Brownfield Tribal Response Program 2022-2024</w:t>
      </w:r>
    </w:p>
    <w:p w14:paraId="153831DD" w14:textId="02F3548A" w:rsidR="44806013" w:rsidRDefault="739BD80C" w:rsidP="64BD0481">
      <w:pPr>
        <w:ind w:left="720" w:right="-20"/>
        <w:rPr>
          <w:rFonts w:eastAsia="Calibri" w:cs="Calibri"/>
          <w:color w:val="000000" w:themeColor="text1"/>
        </w:rPr>
      </w:pPr>
      <w:r w:rsidRPr="6B800478">
        <w:rPr>
          <w:rFonts w:eastAsia="Calibri" w:cs="Calibri"/>
          <w:b/>
          <w:bCs/>
          <w:color w:val="000000" w:themeColor="text1"/>
        </w:rPr>
        <w:t>Assistance Agreement Number:</w:t>
      </w:r>
      <w:r w:rsidRPr="3707F6D0">
        <w:rPr>
          <w:rFonts w:eastAsia="Calibri" w:cs="Calibri"/>
          <w:color w:val="000000" w:themeColor="text1"/>
        </w:rPr>
        <w:t xml:space="preserve"> RP-96046314</w:t>
      </w:r>
    </w:p>
    <w:p w14:paraId="0A5E225A" w14:textId="250121CF" w:rsidR="44806013" w:rsidRDefault="739BD80C" w:rsidP="64BD0481">
      <w:pPr>
        <w:ind w:left="720" w:right="-20"/>
        <w:rPr>
          <w:rFonts w:eastAsia="Calibri" w:cs="Calibri"/>
          <w:color w:val="000000" w:themeColor="text1"/>
        </w:rPr>
      </w:pPr>
      <w:r w:rsidRPr="269F7C49">
        <w:rPr>
          <w:rFonts w:eastAsia="Calibri" w:cs="Calibri"/>
          <w:b/>
          <w:bCs/>
          <w:color w:val="000000" w:themeColor="text1"/>
        </w:rPr>
        <w:t>Agency and Assistance Listing Number:</w:t>
      </w:r>
      <w:r w:rsidRPr="3707F6D0">
        <w:rPr>
          <w:rFonts w:eastAsia="Calibri" w:cs="Calibri"/>
          <w:color w:val="000000" w:themeColor="text1"/>
        </w:rPr>
        <w:t xml:space="preserve"> Environmental Protection Agency, 66.817</w:t>
      </w:r>
    </w:p>
    <w:p w14:paraId="06EB89F9" w14:textId="44E1F318" w:rsidR="44806013" w:rsidRDefault="739BD80C" w:rsidP="64BD0481">
      <w:pPr>
        <w:ind w:left="720" w:right="-20"/>
        <w:rPr>
          <w:rFonts w:eastAsia="Calibri" w:cs="Calibri"/>
          <w:color w:val="000000" w:themeColor="text1"/>
        </w:rPr>
      </w:pPr>
      <w:r w:rsidRPr="6B800478">
        <w:rPr>
          <w:rFonts w:eastAsia="Calibri" w:cs="Calibri"/>
          <w:b/>
          <w:bCs/>
          <w:color w:val="000000" w:themeColor="text1"/>
        </w:rPr>
        <w:lastRenderedPageBreak/>
        <w:t>Description:</w:t>
      </w:r>
      <w:r w:rsidRPr="3707F6D0">
        <w:rPr>
          <w:rFonts w:eastAsia="Calibri" w:cs="Calibri"/>
          <w:color w:val="000000" w:themeColor="text1"/>
        </w:rPr>
        <w:t xml:space="preserve"> EPA’s CERCLA Section 128(a) grant program funds activities that establish or enhance the capacity for tribal response programs. The Nez Perce Tribe oversees and performs planning, assessment, and cleanup of brownfields sites throughout the Tribe’s traditional lands. The total award for this grant was $341,360.</w:t>
      </w:r>
    </w:p>
    <w:p w14:paraId="062CAA2F" w14:textId="197772ED" w:rsidR="44806013" w:rsidRDefault="739BD80C" w:rsidP="64BD0481">
      <w:pPr>
        <w:ind w:left="720" w:right="-20"/>
        <w:rPr>
          <w:rFonts w:eastAsia="Calibri" w:cs="Calibri"/>
          <w:color w:val="000000" w:themeColor="text1"/>
        </w:rPr>
      </w:pPr>
      <w:r w:rsidRPr="6B800478">
        <w:rPr>
          <w:rFonts w:eastAsia="Calibri" w:cs="Calibri"/>
          <w:b/>
          <w:bCs/>
          <w:color w:val="000000" w:themeColor="text1"/>
        </w:rPr>
        <w:t>Agency Contact:</w:t>
      </w:r>
      <w:r w:rsidRPr="3707F6D0">
        <w:rPr>
          <w:rFonts w:eastAsia="Calibri" w:cs="Calibri"/>
          <w:color w:val="000000" w:themeColor="text1"/>
        </w:rPr>
        <w:t xml:space="preserve"> Krista Rave-Perkins; </w:t>
      </w:r>
      <w:hyperlink r:id="rId17">
        <w:r w:rsidRPr="3707F6D0">
          <w:rPr>
            <w:rStyle w:val="Hyperlink"/>
            <w:rFonts w:eastAsia="Calibri" w:cs="Calibri"/>
            <w:color w:val="0563C1"/>
          </w:rPr>
          <w:t>rave-perkins.krista@epa.gov</w:t>
        </w:r>
      </w:hyperlink>
      <w:r w:rsidRPr="3707F6D0">
        <w:rPr>
          <w:rFonts w:eastAsia="Calibri" w:cs="Calibri"/>
          <w:color w:val="000000" w:themeColor="text1"/>
        </w:rPr>
        <w:t>; 206-553-6686</w:t>
      </w:r>
    </w:p>
    <w:p w14:paraId="76189FB2" w14:textId="5B4FD3CA" w:rsidR="44806013" w:rsidRDefault="44806013" w:rsidP="44806013">
      <w:pPr>
        <w:rPr>
          <w:sz w:val="16"/>
          <w:szCs w:val="16"/>
          <w:highlight w:val="yellow"/>
        </w:rPr>
      </w:pPr>
    </w:p>
    <w:p w14:paraId="45CF9ED8" w14:textId="050B519F" w:rsidR="6B163247" w:rsidRDefault="00D844F8" w:rsidP="0CF307CD">
      <w:pPr>
        <w:pStyle w:val="Heading2"/>
        <w:numPr>
          <w:ilvl w:val="0"/>
          <w:numId w:val="33"/>
        </w:numPr>
      </w:pPr>
      <w:r w:rsidRPr="006E429B">
        <w:t xml:space="preserve">Reporting Requirements </w:t>
      </w:r>
    </w:p>
    <w:p w14:paraId="6B455C77" w14:textId="71536550" w:rsidR="6B163247" w:rsidRDefault="3F1A61A5" w:rsidP="00901F7B">
      <w:pPr>
        <w:rPr>
          <w:rFonts w:eastAsia="Calibri" w:cs="Calibri"/>
        </w:rPr>
      </w:pPr>
      <w:r w:rsidRPr="150AE049">
        <w:t xml:space="preserve">For each of the assistance agreements listed above, </w:t>
      </w:r>
      <w:r w:rsidR="054128DE" w:rsidRPr="0E0B57F3">
        <w:t xml:space="preserve">performance </w:t>
      </w:r>
      <w:r w:rsidRPr="50E79C6D">
        <w:rPr>
          <w:rFonts w:eastAsia="Calibri" w:cs="Calibri"/>
        </w:rPr>
        <w:t>report</w:t>
      </w:r>
      <w:r w:rsidR="154260D7" w:rsidRPr="50E79C6D">
        <w:rPr>
          <w:rFonts w:eastAsia="Calibri" w:cs="Calibri"/>
        </w:rPr>
        <w:t>s</w:t>
      </w:r>
      <w:r w:rsidR="5E8BB165" w:rsidRPr="50E79C6D">
        <w:rPr>
          <w:rFonts w:eastAsia="Calibri" w:cs="Calibri"/>
        </w:rPr>
        <w:t xml:space="preserve"> </w:t>
      </w:r>
      <w:r w:rsidR="45A5C482" w:rsidRPr="50E79C6D">
        <w:rPr>
          <w:rFonts w:eastAsia="Calibri" w:cs="Calibri"/>
        </w:rPr>
        <w:t>have</w:t>
      </w:r>
      <w:r w:rsidR="45A5C482" w:rsidRPr="17FEEBDD">
        <w:rPr>
          <w:rFonts w:eastAsia="Calibri" w:cs="Calibri"/>
        </w:rPr>
        <w:t xml:space="preserve"> been </w:t>
      </w:r>
      <w:r w:rsidR="45A5C482" w:rsidRPr="4DB7838F">
        <w:rPr>
          <w:rFonts w:eastAsia="Calibri" w:cs="Calibri"/>
        </w:rPr>
        <w:t xml:space="preserve">submitted </w:t>
      </w:r>
      <w:r w:rsidRPr="4DB7838F">
        <w:rPr>
          <w:rFonts w:eastAsia="Calibri" w:cs="Calibri"/>
        </w:rPr>
        <w:t>in</w:t>
      </w:r>
      <w:r w:rsidRPr="3FA36ECE">
        <w:rPr>
          <w:rFonts w:eastAsia="Calibri" w:cs="Calibri"/>
        </w:rPr>
        <w:t xml:space="preserve"> a timely manner</w:t>
      </w:r>
      <w:r w:rsidR="7764CAB2" w:rsidRPr="3C0884BC">
        <w:rPr>
          <w:rFonts w:eastAsia="Calibri" w:cs="Calibri"/>
        </w:rPr>
        <w:t>,</w:t>
      </w:r>
      <w:r w:rsidRPr="3FA36ECE">
        <w:rPr>
          <w:rFonts w:eastAsia="Calibri" w:cs="Calibri"/>
        </w:rPr>
        <w:t xml:space="preserve"> </w:t>
      </w:r>
      <w:r w:rsidR="7764CAB2" w:rsidRPr="0C23A037">
        <w:rPr>
          <w:rFonts w:eastAsia="Calibri" w:cs="Calibri"/>
        </w:rPr>
        <w:t xml:space="preserve">documenting </w:t>
      </w:r>
      <w:r w:rsidR="7764CAB2" w:rsidRPr="4C249CD3">
        <w:rPr>
          <w:rFonts w:eastAsia="Calibri" w:cs="Calibri"/>
        </w:rPr>
        <w:t>accomplished</w:t>
      </w:r>
      <w:r w:rsidRPr="3FA36ECE">
        <w:rPr>
          <w:rFonts w:eastAsia="Calibri" w:cs="Calibri"/>
        </w:rPr>
        <w:t xml:space="preserve"> outputs and outcomes. Progress, modifications, and status changes of WRD projects have been and will continue to be reported quarterly, semi-annually, and annually to EPA</w:t>
      </w:r>
      <w:r w:rsidR="33D40069" w:rsidRPr="2E5C4BD7">
        <w:rPr>
          <w:rFonts w:eastAsia="Calibri" w:cs="Calibri"/>
        </w:rPr>
        <w:t>, according to reporting requirements</w:t>
      </w:r>
      <w:r w:rsidRPr="2E5C4BD7">
        <w:rPr>
          <w:rFonts w:eastAsia="Calibri" w:cs="Calibri"/>
        </w:rPr>
        <w:t>.</w:t>
      </w:r>
      <w:r w:rsidRPr="3FA36ECE">
        <w:rPr>
          <w:rFonts w:eastAsia="Calibri" w:cs="Calibri"/>
        </w:rPr>
        <w:t xml:space="preserve"> These reports discuss accomplishments toward completion of work plan commitments; work performed for all work plan components, and any existing or potential problem areas affecting project completion. Individual project reports </w:t>
      </w:r>
      <w:r w:rsidR="0DEBFDEE" w:rsidRPr="4BDF0E6C">
        <w:rPr>
          <w:rFonts w:eastAsia="Calibri" w:cs="Calibri"/>
        </w:rPr>
        <w:t xml:space="preserve">are </w:t>
      </w:r>
      <w:r w:rsidR="0DEBFDEE" w:rsidRPr="0F912820">
        <w:rPr>
          <w:rFonts w:eastAsia="Calibri" w:cs="Calibri"/>
        </w:rPr>
        <w:t>also</w:t>
      </w:r>
      <w:r w:rsidRPr="3FA36ECE">
        <w:rPr>
          <w:rFonts w:eastAsia="Calibri" w:cs="Calibri"/>
        </w:rPr>
        <w:t xml:space="preserve"> developed, detailing the goals, objectives, implementation, outcomes, and lessons learned for each project to document current projects and help expedite the development of future projects. </w:t>
      </w:r>
    </w:p>
    <w:p w14:paraId="5D08564F" w14:textId="308D0FE3" w:rsidR="00D844F8" w:rsidRPr="00A215AA" w:rsidRDefault="00D844F8" w:rsidP="00901F7B">
      <w:pPr>
        <w:rPr>
          <w:i/>
          <w:iCs/>
          <w:sz w:val="10"/>
          <w:szCs w:val="10"/>
        </w:rPr>
      </w:pPr>
    </w:p>
    <w:p w14:paraId="3EC760CC" w14:textId="77F67ED0" w:rsidR="00D844F8" w:rsidRDefault="00D844F8" w:rsidP="00901F7B">
      <w:pPr>
        <w:pStyle w:val="Heading2"/>
        <w:keepNext w:val="0"/>
        <w:keepLines w:val="0"/>
        <w:numPr>
          <w:ilvl w:val="0"/>
          <w:numId w:val="33"/>
        </w:numPr>
        <w:rPr>
          <w:color w:val="4472C4" w:themeColor="accent1"/>
        </w:rPr>
      </w:pPr>
      <w:r w:rsidRPr="3ECE4F2F">
        <w:rPr>
          <w:color w:val="auto"/>
        </w:rPr>
        <w:t>Staff Expertise</w:t>
      </w:r>
      <w:r w:rsidR="003171A5" w:rsidRPr="3ECE4F2F">
        <w:rPr>
          <w:color w:val="auto"/>
        </w:rPr>
        <w:t xml:space="preserve"> </w:t>
      </w:r>
    </w:p>
    <w:p w14:paraId="04B8CB06" w14:textId="67B87ADE" w:rsidR="390F2136" w:rsidRDefault="5C79A815" w:rsidP="007F4083">
      <w:pPr>
        <w:pStyle w:val="Heading4"/>
        <w:keepNext w:val="0"/>
        <w:keepLines w:val="0"/>
        <w:rPr>
          <w:rFonts w:asciiTheme="minorHAnsi" w:eastAsiaTheme="minorEastAsia" w:hAnsiTheme="minorHAnsi" w:cstheme="minorBidi"/>
          <w:b w:val="0"/>
          <w:i w:val="0"/>
          <w:iCs w:val="0"/>
          <w:sz w:val="22"/>
        </w:rPr>
      </w:pPr>
      <w:r w:rsidRPr="535BE964">
        <w:rPr>
          <w:rFonts w:asciiTheme="minorHAnsi" w:eastAsiaTheme="minorEastAsia" w:hAnsiTheme="minorHAnsi" w:cstheme="minorBidi"/>
          <w:b w:val="0"/>
          <w:i w:val="0"/>
          <w:iCs w:val="0"/>
          <w:sz w:val="22"/>
        </w:rPr>
        <w:t>O</w:t>
      </w:r>
      <w:r w:rsidR="79229A5D" w:rsidRPr="535BE964">
        <w:rPr>
          <w:rFonts w:asciiTheme="minorHAnsi" w:eastAsiaTheme="minorEastAsia" w:hAnsiTheme="minorHAnsi" w:cstheme="minorBidi"/>
          <w:b w:val="0"/>
          <w:i w:val="0"/>
          <w:iCs w:val="0"/>
          <w:sz w:val="22"/>
        </w:rPr>
        <w:t>verall</w:t>
      </w:r>
      <w:r w:rsidR="79229A5D" w:rsidRPr="15098C92">
        <w:rPr>
          <w:rFonts w:asciiTheme="minorHAnsi" w:eastAsiaTheme="minorEastAsia" w:hAnsiTheme="minorHAnsi" w:cstheme="minorBidi"/>
          <w:b w:val="0"/>
          <w:i w:val="0"/>
          <w:iCs w:val="0"/>
          <w:sz w:val="22"/>
        </w:rPr>
        <w:t xml:space="preserve"> </w:t>
      </w:r>
      <w:r w:rsidR="79229A5D" w:rsidRPr="3BF55DBB">
        <w:rPr>
          <w:rFonts w:asciiTheme="minorHAnsi" w:eastAsiaTheme="minorEastAsia" w:hAnsiTheme="minorHAnsi" w:cstheme="minorBidi"/>
          <w:b w:val="0"/>
          <w:i w:val="0"/>
          <w:iCs w:val="0"/>
          <w:sz w:val="22"/>
        </w:rPr>
        <w:t>manageme</w:t>
      </w:r>
      <w:r w:rsidR="666B7349" w:rsidRPr="3BF55DBB">
        <w:rPr>
          <w:rFonts w:asciiTheme="minorHAnsi" w:eastAsiaTheme="minorEastAsia" w:hAnsiTheme="minorHAnsi" w:cstheme="minorBidi"/>
          <w:b w:val="0"/>
          <w:i w:val="0"/>
          <w:iCs w:val="0"/>
          <w:sz w:val="22"/>
        </w:rPr>
        <w:t>n</w:t>
      </w:r>
      <w:r w:rsidR="79229A5D" w:rsidRPr="3BF55DBB">
        <w:rPr>
          <w:rFonts w:asciiTheme="minorHAnsi" w:eastAsiaTheme="minorEastAsia" w:hAnsiTheme="minorHAnsi" w:cstheme="minorBidi"/>
          <w:b w:val="0"/>
          <w:i w:val="0"/>
          <w:iCs w:val="0"/>
          <w:sz w:val="22"/>
        </w:rPr>
        <w:t>t</w:t>
      </w:r>
      <w:r w:rsidR="79229A5D" w:rsidRPr="4E8A0BD8">
        <w:rPr>
          <w:rFonts w:asciiTheme="minorHAnsi" w:eastAsiaTheme="minorEastAsia" w:hAnsiTheme="minorHAnsi" w:cstheme="minorBidi"/>
          <w:b w:val="0"/>
          <w:i w:val="0"/>
          <w:iCs w:val="0"/>
          <w:sz w:val="22"/>
        </w:rPr>
        <w:t xml:space="preserve"> of the </w:t>
      </w:r>
      <w:r w:rsidR="390F2136" w:rsidRPr="4E8A0BD8">
        <w:rPr>
          <w:rFonts w:asciiTheme="minorHAnsi" w:eastAsiaTheme="minorEastAsia" w:hAnsiTheme="minorHAnsi" w:cstheme="minorBidi"/>
          <w:b w:val="0"/>
          <w:i w:val="0"/>
          <w:iCs w:val="0"/>
          <w:sz w:val="22"/>
        </w:rPr>
        <w:t>NPT</w:t>
      </w:r>
      <w:r w:rsidR="390F2136" w:rsidRPr="6B800478">
        <w:rPr>
          <w:rFonts w:asciiTheme="minorHAnsi" w:eastAsiaTheme="minorEastAsia" w:hAnsiTheme="minorHAnsi" w:cstheme="minorBidi"/>
          <w:b w:val="0"/>
          <w:i w:val="0"/>
          <w:iCs w:val="0"/>
          <w:sz w:val="22"/>
        </w:rPr>
        <w:t xml:space="preserve"> Implementation Grant will be </w:t>
      </w:r>
      <w:r w:rsidR="08E2F109" w:rsidRPr="067F2C47">
        <w:rPr>
          <w:rFonts w:asciiTheme="minorHAnsi" w:eastAsiaTheme="minorEastAsia" w:hAnsiTheme="minorHAnsi" w:cstheme="minorBidi"/>
          <w:b w:val="0"/>
          <w:i w:val="0"/>
          <w:iCs w:val="0"/>
          <w:sz w:val="22"/>
        </w:rPr>
        <w:t>conducted</w:t>
      </w:r>
      <w:r w:rsidR="390F2136" w:rsidRPr="067F2C47">
        <w:rPr>
          <w:rFonts w:asciiTheme="minorHAnsi" w:eastAsiaTheme="minorEastAsia" w:hAnsiTheme="minorHAnsi" w:cstheme="minorBidi"/>
          <w:b w:val="0"/>
          <w:i w:val="0"/>
          <w:iCs w:val="0"/>
          <w:sz w:val="22"/>
        </w:rPr>
        <w:t xml:space="preserve"> by</w:t>
      </w:r>
      <w:r w:rsidR="390F2136" w:rsidRPr="6B800478">
        <w:rPr>
          <w:rFonts w:asciiTheme="minorHAnsi" w:eastAsiaTheme="minorEastAsia" w:hAnsiTheme="minorHAnsi" w:cstheme="minorBidi"/>
          <w:b w:val="0"/>
          <w:i w:val="0"/>
          <w:iCs w:val="0"/>
          <w:sz w:val="22"/>
        </w:rPr>
        <w:t xml:space="preserve"> the WRD</w:t>
      </w:r>
      <w:r w:rsidR="3F536CDE" w:rsidRPr="76ABE885">
        <w:rPr>
          <w:rFonts w:asciiTheme="minorHAnsi" w:eastAsiaTheme="minorEastAsia" w:hAnsiTheme="minorHAnsi" w:cstheme="minorBidi"/>
          <w:b w:val="0"/>
          <w:i w:val="0"/>
          <w:iCs w:val="0"/>
          <w:sz w:val="22"/>
        </w:rPr>
        <w:t xml:space="preserve">, whose </w:t>
      </w:r>
      <w:proofErr w:type="gramStart"/>
      <w:r w:rsidR="3F536CDE" w:rsidRPr="76ABE885">
        <w:rPr>
          <w:rFonts w:asciiTheme="minorHAnsi" w:eastAsiaTheme="minorEastAsia" w:hAnsiTheme="minorHAnsi" w:cstheme="minorBidi"/>
          <w:b w:val="0"/>
          <w:i w:val="0"/>
          <w:iCs w:val="0"/>
          <w:sz w:val="22"/>
        </w:rPr>
        <w:t>Director</w:t>
      </w:r>
      <w:proofErr w:type="gramEnd"/>
      <w:r w:rsidR="3F536CDE" w:rsidRPr="76ABE885">
        <w:rPr>
          <w:rFonts w:asciiTheme="minorHAnsi" w:eastAsiaTheme="minorEastAsia" w:hAnsiTheme="minorHAnsi" w:cstheme="minorBidi"/>
          <w:b w:val="0"/>
          <w:i w:val="0"/>
          <w:iCs w:val="0"/>
          <w:sz w:val="22"/>
        </w:rPr>
        <w:t xml:space="preserve"> will serve as Project Manager</w:t>
      </w:r>
      <w:r w:rsidR="5F1873AF" w:rsidRPr="76ABE885">
        <w:rPr>
          <w:rFonts w:asciiTheme="minorHAnsi" w:eastAsiaTheme="minorEastAsia" w:hAnsiTheme="minorHAnsi" w:cstheme="minorBidi"/>
          <w:b w:val="0"/>
          <w:i w:val="0"/>
          <w:iCs w:val="0"/>
          <w:sz w:val="22"/>
        </w:rPr>
        <w:t>.</w:t>
      </w:r>
      <w:r w:rsidR="390F2136" w:rsidRPr="6B800478">
        <w:rPr>
          <w:rFonts w:asciiTheme="minorHAnsi" w:eastAsiaTheme="minorEastAsia" w:hAnsiTheme="minorHAnsi" w:cstheme="minorBidi"/>
          <w:b w:val="0"/>
          <w:i w:val="0"/>
          <w:iCs w:val="0"/>
          <w:sz w:val="22"/>
        </w:rPr>
        <w:t xml:space="preserve"> </w:t>
      </w:r>
      <w:r w:rsidR="395245D9" w:rsidRPr="6BFB1047">
        <w:rPr>
          <w:rFonts w:asciiTheme="minorHAnsi" w:eastAsiaTheme="minorEastAsia" w:hAnsiTheme="minorHAnsi" w:cstheme="minorBidi"/>
          <w:b w:val="0"/>
          <w:i w:val="0"/>
          <w:iCs w:val="0"/>
          <w:sz w:val="22"/>
        </w:rPr>
        <w:t xml:space="preserve">The WRD will play a </w:t>
      </w:r>
      <w:r w:rsidR="395245D9" w:rsidRPr="394B556D">
        <w:rPr>
          <w:rFonts w:asciiTheme="minorHAnsi" w:eastAsiaTheme="minorEastAsia" w:hAnsiTheme="minorHAnsi" w:cstheme="minorBidi"/>
          <w:b w:val="0"/>
          <w:i w:val="0"/>
          <w:iCs w:val="0"/>
          <w:sz w:val="22"/>
        </w:rPr>
        <w:t xml:space="preserve">pivotal role, </w:t>
      </w:r>
      <w:r w:rsidR="395245D9" w:rsidRPr="17117ADD">
        <w:rPr>
          <w:rFonts w:asciiTheme="minorHAnsi" w:eastAsiaTheme="minorEastAsia" w:hAnsiTheme="minorHAnsi" w:cstheme="minorBidi"/>
          <w:b w:val="0"/>
          <w:i w:val="0"/>
          <w:iCs w:val="0"/>
          <w:sz w:val="22"/>
        </w:rPr>
        <w:t xml:space="preserve">serving as the central hub for project coordination and administration. </w:t>
      </w:r>
      <w:r w:rsidR="395245D9" w:rsidRPr="33EE8DE4">
        <w:rPr>
          <w:rFonts w:asciiTheme="minorHAnsi" w:eastAsiaTheme="minorEastAsia" w:hAnsiTheme="minorHAnsi" w:cstheme="minorBidi"/>
          <w:b w:val="0"/>
          <w:i w:val="0"/>
          <w:iCs w:val="0"/>
          <w:sz w:val="22"/>
        </w:rPr>
        <w:t xml:space="preserve">Within the WRD, the NPT Climate Change </w:t>
      </w:r>
      <w:r w:rsidR="395245D9" w:rsidRPr="145D6F05">
        <w:rPr>
          <w:rFonts w:asciiTheme="minorHAnsi" w:eastAsiaTheme="minorEastAsia" w:hAnsiTheme="minorHAnsi" w:cstheme="minorBidi"/>
          <w:b w:val="0"/>
          <w:i w:val="0"/>
          <w:iCs w:val="0"/>
          <w:sz w:val="22"/>
        </w:rPr>
        <w:t xml:space="preserve">Program staff will provide </w:t>
      </w:r>
      <w:r w:rsidR="395245D9" w:rsidRPr="322B817D">
        <w:rPr>
          <w:rFonts w:asciiTheme="minorHAnsi" w:eastAsiaTheme="minorEastAsia" w:hAnsiTheme="minorHAnsi" w:cstheme="minorBidi"/>
          <w:b w:val="0"/>
          <w:i w:val="0"/>
          <w:iCs w:val="0"/>
          <w:sz w:val="22"/>
        </w:rPr>
        <w:t>valuable adv</w:t>
      </w:r>
      <w:r w:rsidR="1FCB89BF" w:rsidRPr="322B817D">
        <w:rPr>
          <w:rFonts w:asciiTheme="minorHAnsi" w:eastAsiaTheme="minorEastAsia" w:hAnsiTheme="minorHAnsi" w:cstheme="minorBidi"/>
          <w:b w:val="0"/>
          <w:i w:val="0"/>
          <w:iCs w:val="0"/>
          <w:sz w:val="22"/>
        </w:rPr>
        <w:t xml:space="preserve">isory support to ensure alignment with climate resilience goals. </w:t>
      </w:r>
      <w:r w:rsidR="01F806BC" w:rsidRPr="37F0FD04">
        <w:rPr>
          <w:rFonts w:asciiTheme="minorHAnsi" w:eastAsiaTheme="minorEastAsia" w:hAnsiTheme="minorHAnsi" w:cstheme="minorBidi"/>
          <w:b w:val="0"/>
          <w:i w:val="0"/>
          <w:iCs w:val="0"/>
          <w:sz w:val="22"/>
        </w:rPr>
        <w:t xml:space="preserve">NPT Grants and Contracts </w:t>
      </w:r>
      <w:r w:rsidR="01F806BC" w:rsidRPr="31071608">
        <w:rPr>
          <w:rFonts w:asciiTheme="minorHAnsi" w:eastAsiaTheme="minorEastAsia" w:hAnsiTheme="minorHAnsi" w:cstheme="minorBidi"/>
          <w:b w:val="0"/>
          <w:i w:val="0"/>
          <w:iCs w:val="0"/>
          <w:sz w:val="22"/>
        </w:rPr>
        <w:t xml:space="preserve">will </w:t>
      </w:r>
      <w:r w:rsidR="25920D81" w:rsidRPr="76ABE885">
        <w:rPr>
          <w:rFonts w:asciiTheme="minorHAnsi" w:eastAsiaTheme="minorEastAsia" w:hAnsiTheme="minorHAnsi" w:cstheme="minorBidi"/>
          <w:b w:val="0"/>
          <w:i w:val="0"/>
          <w:iCs w:val="0"/>
          <w:sz w:val="22"/>
        </w:rPr>
        <w:t>offer essential</w:t>
      </w:r>
      <w:r w:rsidR="01F806BC" w:rsidRPr="31071608">
        <w:rPr>
          <w:rFonts w:asciiTheme="minorHAnsi" w:eastAsiaTheme="minorEastAsia" w:hAnsiTheme="minorHAnsi" w:cstheme="minorBidi"/>
          <w:b w:val="0"/>
          <w:i w:val="0"/>
          <w:iCs w:val="0"/>
          <w:sz w:val="22"/>
        </w:rPr>
        <w:t xml:space="preserve"> </w:t>
      </w:r>
      <w:r w:rsidR="01F806BC" w:rsidRPr="5D6D69A3">
        <w:rPr>
          <w:rFonts w:asciiTheme="minorHAnsi" w:eastAsiaTheme="minorEastAsia" w:hAnsiTheme="minorHAnsi" w:cstheme="minorBidi"/>
          <w:b w:val="0"/>
          <w:i w:val="0"/>
          <w:iCs w:val="0"/>
          <w:sz w:val="22"/>
        </w:rPr>
        <w:t>oversight assistance</w:t>
      </w:r>
      <w:r w:rsidR="25920D81" w:rsidRPr="76ABE885">
        <w:rPr>
          <w:rFonts w:asciiTheme="minorHAnsi" w:eastAsiaTheme="minorEastAsia" w:hAnsiTheme="minorHAnsi" w:cstheme="minorBidi"/>
          <w:b w:val="0"/>
          <w:i w:val="0"/>
          <w:iCs w:val="0"/>
          <w:sz w:val="22"/>
        </w:rPr>
        <w:t xml:space="preserve">, ensuring compliance with funding requirements and </w:t>
      </w:r>
      <w:r w:rsidR="25920D81" w:rsidRPr="734DA335">
        <w:rPr>
          <w:rFonts w:asciiTheme="minorHAnsi" w:eastAsiaTheme="minorEastAsia" w:hAnsiTheme="minorHAnsi" w:cstheme="minorBidi"/>
          <w:b w:val="0"/>
          <w:i w:val="0"/>
          <w:iCs w:val="0"/>
          <w:sz w:val="22"/>
        </w:rPr>
        <w:t xml:space="preserve">facilitating </w:t>
      </w:r>
      <w:r w:rsidR="25920D81" w:rsidRPr="52C5FEDC">
        <w:rPr>
          <w:rFonts w:asciiTheme="minorHAnsi" w:eastAsiaTheme="minorEastAsia" w:hAnsiTheme="minorHAnsi" w:cstheme="minorBidi"/>
          <w:b w:val="0"/>
          <w:i w:val="0"/>
          <w:iCs w:val="0"/>
          <w:sz w:val="22"/>
        </w:rPr>
        <w:t>efficien</w:t>
      </w:r>
      <w:r w:rsidR="3A7FBC46" w:rsidRPr="52C5FEDC">
        <w:rPr>
          <w:rFonts w:asciiTheme="minorHAnsi" w:eastAsiaTheme="minorEastAsia" w:hAnsiTheme="minorHAnsi" w:cstheme="minorBidi"/>
          <w:b w:val="0"/>
          <w:i w:val="0"/>
          <w:iCs w:val="0"/>
          <w:sz w:val="22"/>
        </w:rPr>
        <w:t>t</w:t>
      </w:r>
      <w:r w:rsidR="25920D81" w:rsidRPr="734DA335">
        <w:rPr>
          <w:rFonts w:asciiTheme="minorHAnsi" w:eastAsiaTheme="minorEastAsia" w:hAnsiTheme="minorHAnsi" w:cstheme="minorBidi"/>
          <w:b w:val="0"/>
          <w:i w:val="0"/>
          <w:iCs w:val="0"/>
          <w:sz w:val="22"/>
        </w:rPr>
        <w:t xml:space="preserve"> grant management </w:t>
      </w:r>
      <w:r w:rsidR="38FFA35F" w:rsidRPr="52C5FEDC">
        <w:rPr>
          <w:rFonts w:asciiTheme="minorHAnsi" w:eastAsiaTheme="minorEastAsia" w:hAnsiTheme="minorHAnsi" w:cstheme="minorBidi"/>
          <w:b w:val="0"/>
          <w:i w:val="0"/>
          <w:iCs w:val="0"/>
          <w:sz w:val="22"/>
        </w:rPr>
        <w:t xml:space="preserve">processes. For Measure 1, </w:t>
      </w:r>
      <w:r w:rsidR="5F1873AF" w:rsidRPr="734DA335">
        <w:rPr>
          <w:rFonts w:asciiTheme="minorHAnsi" w:eastAsiaTheme="minorEastAsia" w:hAnsiTheme="minorHAnsi" w:cstheme="minorBidi"/>
          <w:b w:val="0"/>
          <w:i w:val="0"/>
          <w:iCs w:val="0"/>
          <w:sz w:val="22"/>
        </w:rPr>
        <w:t>NPT</w:t>
      </w:r>
      <w:r w:rsidR="390F2136" w:rsidRPr="6B800478">
        <w:rPr>
          <w:rFonts w:asciiTheme="minorHAnsi" w:eastAsiaTheme="minorEastAsia" w:hAnsiTheme="minorHAnsi" w:cstheme="minorBidi"/>
          <w:b w:val="0"/>
          <w:i w:val="0"/>
          <w:iCs w:val="0"/>
          <w:sz w:val="22"/>
        </w:rPr>
        <w:t xml:space="preserve"> Housing will lead </w:t>
      </w:r>
      <w:r w:rsidR="54D7DF0D" w:rsidRPr="6A7476CC">
        <w:rPr>
          <w:rFonts w:asciiTheme="minorHAnsi" w:eastAsiaTheme="minorEastAsia" w:hAnsiTheme="minorHAnsi" w:cstheme="minorBidi"/>
          <w:b w:val="0"/>
          <w:i w:val="0"/>
          <w:iCs w:val="0"/>
          <w:sz w:val="22"/>
        </w:rPr>
        <w:t>as the primary</w:t>
      </w:r>
      <w:r w:rsidR="390F2136" w:rsidRPr="6A7476CC">
        <w:rPr>
          <w:rFonts w:asciiTheme="minorHAnsi" w:eastAsiaTheme="minorEastAsia" w:hAnsiTheme="minorHAnsi" w:cstheme="minorBidi"/>
          <w:b w:val="0"/>
          <w:i w:val="0"/>
          <w:iCs w:val="0"/>
          <w:sz w:val="22"/>
        </w:rPr>
        <w:t xml:space="preserve"> </w:t>
      </w:r>
      <w:r w:rsidR="390F2136" w:rsidRPr="6B800478">
        <w:rPr>
          <w:rFonts w:asciiTheme="minorHAnsi" w:eastAsiaTheme="minorEastAsia" w:hAnsiTheme="minorHAnsi" w:cstheme="minorBidi"/>
          <w:b w:val="0"/>
          <w:i w:val="0"/>
          <w:iCs w:val="0"/>
          <w:sz w:val="22"/>
        </w:rPr>
        <w:t xml:space="preserve">administrator, with advisory </w:t>
      </w:r>
      <w:r w:rsidR="3178AFD4" w:rsidRPr="08071373">
        <w:rPr>
          <w:rFonts w:asciiTheme="minorHAnsi" w:eastAsiaTheme="minorEastAsia" w:hAnsiTheme="minorHAnsi" w:cstheme="minorBidi"/>
          <w:b w:val="0"/>
          <w:i w:val="0"/>
          <w:iCs w:val="0"/>
          <w:sz w:val="22"/>
        </w:rPr>
        <w:t>support</w:t>
      </w:r>
      <w:r w:rsidR="390F2136" w:rsidRPr="6B800478">
        <w:rPr>
          <w:rFonts w:asciiTheme="minorHAnsi" w:eastAsiaTheme="minorEastAsia" w:hAnsiTheme="minorHAnsi" w:cstheme="minorBidi"/>
          <w:b w:val="0"/>
          <w:i w:val="0"/>
          <w:iCs w:val="0"/>
          <w:sz w:val="22"/>
        </w:rPr>
        <w:t xml:space="preserve"> from the NPT Air Quality Program. </w:t>
      </w:r>
      <w:r w:rsidR="7941E77B" w:rsidRPr="328C9FBE">
        <w:rPr>
          <w:rFonts w:asciiTheme="minorHAnsi" w:eastAsiaTheme="minorEastAsia" w:hAnsiTheme="minorHAnsi" w:cstheme="minorBidi"/>
          <w:b w:val="0"/>
          <w:i w:val="0"/>
          <w:iCs w:val="0"/>
          <w:sz w:val="22"/>
        </w:rPr>
        <w:t>Administration for Measures 2 and 3 will be handled by</w:t>
      </w:r>
      <w:r w:rsidR="7941E77B" w:rsidRPr="0B26BAC8">
        <w:rPr>
          <w:rFonts w:asciiTheme="minorHAnsi" w:eastAsiaTheme="minorEastAsia" w:hAnsiTheme="minorHAnsi" w:cstheme="minorBidi"/>
          <w:b w:val="0"/>
          <w:i w:val="0"/>
          <w:iCs w:val="0"/>
          <w:sz w:val="22"/>
        </w:rPr>
        <w:t xml:space="preserve"> the</w:t>
      </w:r>
      <w:r w:rsidR="7941E77B" w:rsidRPr="328C9FBE">
        <w:rPr>
          <w:rFonts w:asciiTheme="minorHAnsi" w:eastAsiaTheme="minorEastAsia" w:hAnsiTheme="minorHAnsi" w:cstheme="minorBidi"/>
          <w:b w:val="0"/>
          <w:i w:val="0"/>
          <w:iCs w:val="0"/>
          <w:sz w:val="22"/>
        </w:rPr>
        <w:t xml:space="preserve"> </w:t>
      </w:r>
      <w:r w:rsidR="390F2136" w:rsidRPr="6B800478">
        <w:rPr>
          <w:rFonts w:asciiTheme="minorHAnsi" w:eastAsiaTheme="minorEastAsia" w:hAnsiTheme="minorHAnsi" w:cstheme="minorBidi"/>
          <w:b w:val="0"/>
          <w:i w:val="0"/>
          <w:iCs w:val="0"/>
          <w:sz w:val="22"/>
        </w:rPr>
        <w:t>NPT Executive Direction</w:t>
      </w:r>
      <w:r w:rsidR="6C9A97F1" w:rsidRPr="66BAE8C7">
        <w:rPr>
          <w:rFonts w:asciiTheme="minorHAnsi" w:eastAsiaTheme="minorEastAsia" w:hAnsiTheme="minorHAnsi" w:cstheme="minorBidi"/>
          <w:b w:val="0"/>
          <w:i w:val="0"/>
          <w:iCs w:val="0"/>
          <w:sz w:val="22"/>
        </w:rPr>
        <w:t xml:space="preserve"> </w:t>
      </w:r>
      <w:r w:rsidR="390F2136" w:rsidRPr="66BAE8C7">
        <w:rPr>
          <w:rFonts w:asciiTheme="minorHAnsi" w:eastAsiaTheme="minorEastAsia" w:hAnsiTheme="minorHAnsi" w:cstheme="minorBidi"/>
          <w:b w:val="0"/>
          <w:i w:val="0"/>
          <w:iCs w:val="0"/>
          <w:sz w:val="22"/>
        </w:rPr>
        <w:t xml:space="preserve">and </w:t>
      </w:r>
      <w:r w:rsidR="0056E56E" w:rsidRPr="66BAE8C7">
        <w:rPr>
          <w:rFonts w:asciiTheme="minorHAnsi" w:eastAsiaTheme="minorEastAsia" w:hAnsiTheme="minorHAnsi" w:cstheme="minorBidi"/>
          <w:b w:val="0"/>
          <w:i w:val="0"/>
          <w:iCs w:val="0"/>
          <w:sz w:val="22"/>
        </w:rPr>
        <w:t xml:space="preserve">Nez Perce Tribal </w:t>
      </w:r>
      <w:r w:rsidR="390F2136" w:rsidRPr="6B800478">
        <w:rPr>
          <w:rFonts w:asciiTheme="minorHAnsi" w:eastAsiaTheme="minorEastAsia" w:hAnsiTheme="minorHAnsi" w:cstheme="minorBidi"/>
          <w:b w:val="0"/>
          <w:i w:val="0"/>
          <w:iCs w:val="0"/>
          <w:sz w:val="22"/>
        </w:rPr>
        <w:t>Enterprises</w:t>
      </w:r>
      <w:r w:rsidR="339FA87C" w:rsidRPr="0B26BAC8">
        <w:rPr>
          <w:rFonts w:asciiTheme="minorHAnsi" w:eastAsiaTheme="minorEastAsia" w:hAnsiTheme="minorHAnsi" w:cstheme="minorBidi"/>
          <w:b w:val="0"/>
          <w:i w:val="0"/>
          <w:iCs w:val="0"/>
          <w:sz w:val="22"/>
        </w:rPr>
        <w:t>, respectively.</w:t>
      </w:r>
      <w:r w:rsidR="390F2136" w:rsidRPr="6B800478">
        <w:rPr>
          <w:rFonts w:asciiTheme="minorHAnsi" w:eastAsiaTheme="minorEastAsia" w:hAnsiTheme="minorHAnsi" w:cstheme="minorBidi"/>
          <w:b w:val="0"/>
          <w:i w:val="0"/>
          <w:iCs w:val="0"/>
          <w:sz w:val="22"/>
        </w:rPr>
        <w:t xml:space="preserve"> </w:t>
      </w:r>
      <w:r w:rsidR="390F2136" w:rsidRPr="61FFA3E2">
        <w:rPr>
          <w:rFonts w:asciiTheme="minorHAnsi" w:eastAsiaTheme="minorEastAsia" w:hAnsiTheme="minorHAnsi" w:cstheme="minorBidi"/>
          <w:b w:val="0"/>
          <w:i w:val="0"/>
          <w:iCs w:val="0"/>
          <w:sz w:val="22"/>
        </w:rPr>
        <w:t xml:space="preserve">NPT </w:t>
      </w:r>
      <w:r w:rsidR="5292076B" w:rsidRPr="61FFA3E2">
        <w:rPr>
          <w:rFonts w:asciiTheme="minorHAnsi" w:eastAsiaTheme="minorEastAsia" w:hAnsiTheme="minorHAnsi" w:cstheme="minorBidi"/>
          <w:b w:val="0"/>
          <w:i w:val="0"/>
          <w:iCs w:val="0"/>
          <w:sz w:val="22"/>
        </w:rPr>
        <w:t>Department of</w:t>
      </w:r>
      <w:r w:rsidR="390F2136" w:rsidRPr="61FFA3E2">
        <w:rPr>
          <w:rFonts w:asciiTheme="minorHAnsi" w:eastAsiaTheme="minorEastAsia" w:hAnsiTheme="minorHAnsi" w:cstheme="minorBidi"/>
          <w:b w:val="0"/>
          <w:i w:val="0"/>
          <w:iCs w:val="0"/>
          <w:sz w:val="22"/>
        </w:rPr>
        <w:t xml:space="preserve"> </w:t>
      </w:r>
      <w:r w:rsidR="390F2136" w:rsidRPr="6B800478">
        <w:rPr>
          <w:rFonts w:asciiTheme="minorHAnsi" w:eastAsiaTheme="minorEastAsia" w:hAnsiTheme="minorHAnsi" w:cstheme="minorBidi"/>
          <w:b w:val="0"/>
          <w:i w:val="0"/>
          <w:iCs w:val="0"/>
          <w:sz w:val="22"/>
        </w:rPr>
        <w:t xml:space="preserve">Fisheries </w:t>
      </w:r>
      <w:r w:rsidR="5292076B" w:rsidRPr="61FFA3E2">
        <w:rPr>
          <w:rFonts w:asciiTheme="minorHAnsi" w:eastAsiaTheme="minorEastAsia" w:hAnsiTheme="minorHAnsi" w:cstheme="minorBidi"/>
          <w:b w:val="0"/>
          <w:i w:val="0"/>
          <w:iCs w:val="0"/>
          <w:sz w:val="22"/>
        </w:rPr>
        <w:t>Resources Management</w:t>
      </w:r>
      <w:r w:rsidR="54FDEAC0" w:rsidRPr="3768771E">
        <w:rPr>
          <w:rFonts w:asciiTheme="minorHAnsi" w:eastAsiaTheme="minorEastAsia" w:hAnsiTheme="minorHAnsi" w:cstheme="minorBidi"/>
          <w:b w:val="0"/>
          <w:i w:val="0"/>
          <w:iCs w:val="0"/>
          <w:sz w:val="22"/>
        </w:rPr>
        <w:t xml:space="preserve"> (DFRM)</w:t>
      </w:r>
      <w:r w:rsidR="5292076B" w:rsidRPr="3768771E">
        <w:rPr>
          <w:rFonts w:asciiTheme="minorHAnsi" w:eastAsiaTheme="minorEastAsia" w:hAnsiTheme="minorHAnsi" w:cstheme="minorBidi"/>
          <w:b w:val="0"/>
          <w:i w:val="0"/>
          <w:iCs w:val="0"/>
          <w:sz w:val="22"/>
        </w:rPr>
        <w:t>,</w:t>
      </w:r>
      <w:r w:rsidR="5292076B" w:rsidRPr="61FFA3E2">
        <w:rPr>
          <w:rFonts w:asciiTheme="minorHAnsi" w:eastAsiaTheme="minorEastAsia" w:hAnsiTheme="minorHAnsi" w:cstheme="minorBidi"/>
          <w:b w:val="0"/>
          <w:i w:val="0"/>
          <w:iCs w:val="0"/>
          <w:sz w:val="22"/>
        </w:rPr>
        <w:t xml:space="preserve"> Joseph Fisheries Office, </w:t>
      </w:r>
      <w:r w:rsidR="390F2136" w:rsidRPr="6B800478">
        <w:rPr>
          <w:rFonts w:asciiTheme="minorHAnsi" w:eastAsiaTheme="minorEastAsia" w:hAnsiTheme="minorHAnsi" w:cstheme="minorBidi"/>
          <w:b w:val="0"/>
          <w:i w:val="0"/>
          <w:iCs w:val="0"/>
          <w:sz w:val="22"/>
        </w:rPr>
        <w:t xml:space="preserve">will assist with </w:t>
      </w:r>
      <w:r w:rsidR="18C0BCB7" w:rsidRPr="18C0BCB7">
        <w:rPr>
          <w:rFonts w:asciiTheme="minorHAnsi" w:eastAsiaTheme="minorEastAsia" w:hAnsiTheme="minorHAnsi" w:cstheme="minorBidi"/>
          <w:b w:val="0"/>
          <w:i w:val="0"/>
          <w:iCs w:val="0"/>
          <w:sz w:val="22"/>
        </w:rPr>
        <w:t xml:space="preserve">the </w:t>
      </w:r>
      <w:r w:rsidR="390F2136" w:rsidRPr="6B800478">
        <w:rPr>
          <w:rFonts w:asciiTheme="minorHAnsi" w:eastAsiaTheme="minorEastAsia" w:hAnsiTheme="minorHAnsi" w:cstheme="minorBidi"/>
          <w:b w:val="0"/>
          <w:i w:val="0"/>
          <w:iCs w:val="0"/>
          <w:sz w:val="22"/>
        </w:rPr>
        <w:t xml:space="preserve">administration </w:t>
      </w:r>
      <w:r w:rsidR="7B82D24F" w:rsidRPr="39657B13">
        <w:rPr>
          <w:rFonts w:asciiTheme="minorHAnsi" w:eastAsiaTheme="minorEastAsia" w:hAnsiTheme="minorHAnsi" w:cstheme="minorBidi"/>
          <w:b w:val="0"/>
          <w:i w:val="0"/>
          <w:iCs w:val="0"/>
          <w:sz w:val="22"/>
        </w:rPr>
        <w:t>of</w:t>
      </w:r>
      <w:r w:rsidR="390F2136" w:rsidRPr="6B800478">
        <w:rPr>
          <w:rFonts w:asciiTheme="minorHAnsi" w:eastAsiaTheme="minorEastAsia" w:hAnsiTheme="minorHAnsi" w:cstheme="minorBidi"/>
          <w:b w:val="0"/>
          <w:i w:val="0"/>
          <w:iCs w:val="0"/>
          <w:sz w:val="22"/>
        </w:rPr>
        <w:t xml:space="preserve"> Measure 3. </w:t>
      </w:r>
      <w:r w:rsidR="4EB4147C" w:rsidRPr="095CBDF5">
        <w:rPr>
          <w:rFonts w:asciiTheme="minorHAnsi" w:eastAsiaTheme="minorEastAsia" w:hAnsiTheme="minorHAnsi" w:cstheme="minorBidi"/>
          <w:b w:val="0"/>
          <w:i w:val="0"/>
          <w:iCs w:val="0"/>
          <w:sz w:val="22"/>
        </w:rPr>
        <w:t xml:space="preserve">The collective expertise and resources of these </w:t>
      </w:r>
      <w:r w:rsidR="4EB4147C" w:rsidRPr="71089676">
        <w:rPr>
          <w:rFonts w:asciiTheme="minorHAnsi" w:eastAsiaTheme="minorEastAsia" w:hAnsiTheme="minorHAnsi" w:cstheme="minorBidi"/>
          <w:b w:val="0"/>
          <w:i w:val="0"/>
          <w:iCs w:val="0"/>
          <w:sz w:val="22"/>
        </w:rPr>
        <w:t>Departments</w:t>
      </w:r>
      <w:r w:rsidR="4EB4147C" w:rsidRPr="095CBDF5">
        <w:rPr>
          <w:rFonts w:asciiTheme="minorHAnsi" w:eastAsiaTheme="minorEastAsia" w:hAnsiTheme="minorHAnsi" w:cstheme="minorBidi"/>
          <w:b w:val="0"/>
          <w:i w:val="0"/>
          <w:iCs w:val="0"/>
          <w:sz w:val="22"/>
        </w:rPr>
        <w:t xml:space="preserve"> underscore the Nez Perce Tribe’s commitment to </w:t>
      </w:r>
      <w:r w:rsidR="4EB4147C" w:rsidRPr="71089676">
        <w:rPr>
          <w:rFonts w:asciiTheme="minorHAnsi" w:eastAsiaTheme="minorEastAsia" w:hAnsiTheme="minorHAnsi" w:cstheme="minorBidi"/>
          <w:b w:val="0"/>
          <w:i w:val="0"/>
          <w:iCs w:val="0"/>
          <w:sz w:val="22"/>
        </w:rPr>
        <w:t xml:space="preserve">effective grant management and the successful implementation of sustainable initiatives. </w:t>
      </w:r>
      <w:r w:rsidR="390F2136" w:rsidRPr="71089676">
        <w:rPr>
          <w:rFonts w:asciiTheme="minorHAnsi" w:eastAsiaTheme="minorEastAsia" w:hAnsiTheme="minorHAnsi" w:cstheme="minorBidi"/>
          <w:b w:val="0"/>
          <w:i w:val="0"/>
          <w:iCs w:val="0"/>
          <w:sz w:val="22"/>
        </w:rPr>
        <w:t>Staff</w:t>
      </w:r>
      <w:r w:rsidR="390F2136" w:rsidRPr="095CBDF5">
        <w:rPr>
          <w:rFonts w:asciiTheme="minorHAnsi" w:eastAsiaTheme="minorEastAsia" w:hAnsiTheme="minorHAnsi" w:cstheme="minorBidi"/>
          <w:b w:val="0"/>
          <w:i w:val="0"/>
          <w:iCs w:val="0"/>
          <w:sz w:val="22"/>
        </w:rPr>
        <w:t xml:space="preserve"> expertise is listed below.</w:t>
      </w:r>
      <w:r w:rsidR="4930E232" w:rsidRPr="095CBDF5">
        <w:rPr>
          <w:rFonts w:asciiTheme="minorHAnsi" w:eastAsiaTheme="minorEastAsia" w:hAnsiTheme="minorHAnsi" w:cstheme="minorBidi"/>
          <w:b w:val="0"/>
          <w:i w:val="0"/>
          <w:iCs w:val="0"/>
          <w:sz w:val="22"/>
        </w:rPr>
        <w:t xml:space="preserve"> </w:t>
      </w:r>
      <w:r w:rsidR="4930E232" w:rsidRPr="6FE0A611">
        <w:rPr>
          <w:rFonts w:asciiTheme="minorHAnsi" w:eastAsiaTheme="minorEastAsia" w:hAnsiTheme="minorHAnsi" w:cstheme="minorBidi"/>
          <w:b w:val="0"/>
          <w:i w:val="0"/>
          <w:iCs w:val="0"/>
          <w:sz w:val="22"/>
        </w:rPr>
        <w:t xml:space="preserve">Resumes of key personnel are included </w:t>
      </w:r>
      <w:r w:rsidR="64D14ADB" w:rsidRPr="448F0218">
        <w:rPr>
          <w:rFonts w:asciiTheme="minorHAnsi" w:eastAsiaTheme="minorEastAsia" w:hAnsiTheme="minorHAnsi" w:cstheme="minorBidi"/>
          <w:b w:val="0"/>
          <w:i w:val="0"/>
          <w:iCs w:val="0"/>
          <w:sz w:val="22"/>
        </w:rPr>
        <w:t xml:space="preserve">with this application </w:t>
      </w:r>
      <w:r w:rsidR="4930E232" w:rsidRPr="448F0218">
        <w:rPr>
          <w:rFonts w:asciiTheme="minorHAnsi" w:eastAsiaTheme="minorEastAsia" w:hAnsiTheme="minorHAnsi" w:cstheme="minorBidi"/>
          <w:b w:val="0"/>
          <w:i w:val="0"/>
          <w:iCs w:val="0"/>
          <w:sz w:val="22"/>
        </w:rPr>
        <w:t>as</w:t>
      </w:r>
      <w:r w:rsidR="4930E232" w:rsidRPr="6FE0A611">
        <w:rPr>
          <w:rFonts w:asciiTheme="minorHAnsi" w:eastAsiaTheme="minorEastAsia" w:hAnsiTheme="minorHAnsi" w:cstheme="minorBidi"/>
          <w:b w:val="0"/>
          <w:i w:val="0"/>
          <w:iCs w:val="0"/>
          <w:sz w:val="22"/>
        </w:rPr>
        <w:t xml:space="preserve"> Other Attachments.</w:t>
      </w:r>
    </w:p>
    <w:p w14:paraId="58AA9C35" w14:textId="655E6A92" w:rsidR="594F5829" w:rsidRPr="00A215AA" w:rsidRDefault="594F5829" w:rsidP="007F4083">
      <w:pPr>
        <w:rPr>
          <w:sz w:val="10"/>
          <w:szCs w:val="10"/>
        </w:rPr>
      </w:pPr>
    </w:p>
    <w:p w14:paraId="0A350B57" w14:textId="726F75B7" w:rsidR="3D188D23" w:rsidRPr="00A215AA" w:rsidRDefault="3E8047DD" w:rsidP="007F4083">
      <w:pPr>
        <w:pStyle w:val="Heading4"/>
        <w:keepNext w:val="0"/>
        <w:keepLines w:val="0"/>
        <w:rPr>
          <w:rFonts w:asciiTheme="minorHAnsi" w:eastAsiaTheme="minorEastAsia" w:hAnsiTheme="minorHAnsi" w:cstheme="minorBidi"/>
          <w:b w:val="0"/>
          <w:i w:val="0"/>
          <w:iCs w:val="0"/>
          <w:sz w:val="22"/>
        </w:rPr>
      </w:pPr>
      <w:r w:rsidRPr="0B61AE2D">
        <w:rPr>
          <w:rFonts w:asciiTheme="minorHAnsi" w:eastAsiaTheme="minorEastAsia" w:hAnsiTheme="minorHAnsi" w:cstheme="minorBidi"/>
          <w:i w:val="0"/>
          <w:iCs w:val="0"/>
          <w:sz w:val="22"/>
          <w:u w:val="single"/>
        </w:rPr>
        <w:t>Ken Clark</w:t>
      </w:r>
      <w:r w:rsidRPr="5310CC52">
        <w:rPr>
          <w:rFonts w:asciiTheme="minorHAnsi" w:eastAsiaTheme="minorEastAsia" w:hAnsiTheme="minorHAnsi" w:cstheme="minorBidi"/>
          <w:i w:val="0"/>
          <w:iCs w:val="0"/>
          <w:sz w:val="22"/>
          <w:u w:val="single"/>
        </w:rPr>
        <w:t xml:space="preserve">, </w:t>
      </w:r>
      <w:r w:rsidR="12E07454" w:rsidRPr="45EE814B">
        <w:rPr>
          <w:rFonts w:asciiTheme="minorHAnsi" w:eastAsiaTheme="minorEastAsia" w:hAnsiTheme="minorHAnsi" w:cstheme="minorBidi"/>
          <w:i w:val="0"/>
          <w:iCs w:val="0"/>
          <w:sz w:val="22"/>
          <w:u w:val="single"/>
        </w:rPr>
        <w:t xml:space="preserve">Director, </w:t>
      </w:r>
      <w:r w:rsidR="512A5179" w:rsidRPr="358488A0">
        <w:rPr>
          <w:rFonts w:asciiTheme="minorHAnsi" w:eastAsiaTheme="minorEastAsia" w:hAnsiTheme="minorHAnsi" w:cstheme="minorBidi"/>
          <w:i w:val="0"/>
          <w:iCs w:val="0"/>
          <w:sz w:val="22"/>
          <w:u w:val="single"/>
        </w:rPr>
        <w:t>W</w:t>
      </w:r>
      <w:r w:rsidR="47361824" w:rsidRPr="358488A0">
        <w:rPr>
          <w:rFonts w:asciiTheme="minorHAnsi" w:eastAsiaTheme="minorEastAsia" w:hAnsiTheme="minorHAnsi" w:cstheme="minorBidi"/>
          <w:i w:val="0"/>
          <w:iCs w:val="0"/>
          <w:sz w:val="22"/>
          <w:u w:val="single"/>
        </w:rPr>
        <w:t xml:space="preserve">ater </w:t>
      </w:r>
      <w:r w:rsidR="47361824" w:rsidRPr="3CD1F18A">
        <w:rPr>
          <w:rFonts w:asciiTheme="minorHAnsi" w:eastAsiaTheme="minorEastAsia" w:hAnsiTheme="minorHAnsi" w:cstheme="minorBidi"/>
          <w:i w:val="0"/>
          <w:iCs w:val="0"/>
          <w:sz w:val="22"/>
          <w:u w:val="single"/>
        </w:rPr>
        <w:t>Resources Division</w:t>
      </w:r>
      <w:r w:rsidR="7496F3C3" w:rsidRPr="6B800478">
        <w:rPr>
          <w:rFonts w:asciiTheme="minorHAnsi" w:eastAsiaTheme="minorEastAsia" w:hAnsiTheme="minorHAnsi" w:cstheme="minorBidi"/>
          <w:b w:val="0"/>
          <w:i w:val="0"/>
          <w:iCs w:val="0"/>
          <w:sz w:val="22"/>
        </w:rPr>
        <w:t xml:space="preserve">: </w:t>
      </w:r>
      <w:r w:rsidRPr="6B800478">
        <w:rPr>
          <w:rFonts w:asciiTheme="minorHAnsi" w:eastAsiaTheme="minorEastAsia" w:hAnsiTheme="minorHAnsi" w:cstheme="minorBidi"/>
          <w:b w:val="0"/>
          <w:i w:val="0"/>
          <w:iCs w:val="0"/>
          <w:sz w:val="22"/>
        </w:rPr>
        <w:t xml:space="preserve">Ken Clark, Director of the WRD, </w:t>
      </w:r>
      <w:r w:rsidR="18C0BCB7" w:rsidRPr="18C0BCB7">
        <w:rPr>
          <w:rFonts w:asciiTheme="minorHAnsi" w:eastAsiaTheme="minorEastAsia" w:hAnsiTheme="minorHAnsi" w:cstheme="minorBidi"/>
          <w:b w:val="0"/>
          <w:i w:val="0"/>
          <w:iCs w:val="0"/>
          <w:sz w:val="22"/>
        </w:rPr>
        <w:t>oversees</w:t>
      </w:r>
      <w:r w:rsidRPr="6B800478">
        <w:rPr>
          <w:rFonts w:asciiTheme="minorHAnsi" w:eastAsiaTheme="minorEastAsia" w:hAnsiTheme="minorHAnsi" w:cstheme="minorBidi"/>
          <w:b w:val="0"/>
          <w:i w:val="0"/>
          <w:iCs w:val="0"/>
          <w:sz w:val="22"/>
        </w:rPr>
        <w:t xml:space="preserve"> all programs within the Division</w:t>
      </w:r>
      <w:r w:rsidR="3EF65CAF" w:rsidRPr="3CD1F18A">
        <w:rPr>
          <w:rFonts w:asciiTheme="minorHAnsi" w:eastAsiaTheme="minorEastAsia" w:hAnsiTheme="minorHAnsi" w:cstheme="minorBidi"/>
          <w:b w:val="0"/>
          <w:i w:val="0"/>
          <w:iCs w:val="0"/>
          <w:sz w:val="22"/>
        </w:rPr>
        <w:t xml:space="preserve"> and will serve as Project </w:t>
      </w:r>
      <w:r w:rsidR="3EF65CAF" w:rsidRPr="6EE74CFD">
        <w:rPr>
          <w:rFonts w:asciiTheme="minorHAnsi" w:eastAsiaTheme="minorEastAsia" w:hAnsiTheme="minorHAnsi" w:cstheme="minorBidi"/>
          <w:b w:val="0"/>
          <w:i w:val="0"/>
          <w:iCs w:val="0"/>
          <w:sz w:val="22"/>
        </w:rPr>
        <w:t xml:space="preserve">Manager for </w:t>
      </w:r>
      <w:r w:rsidR="78F89FA3" w:rsidRPr="358488A0">
        <w:rPr>
          <w:rFonts w:asciiTheme="minorHAnsi" w:eastAsiaTheme="minorEastAsia" w:hAnsiTheme="minorHAnsi" w:cstheme="minorBidi"/>
          <w:b w:val="0"/>
          <w:i w:val="0"/>
          <w:iCs w:val="0"/>
          <w:sz w:val="22"/>
        </w:rPr>
        <w:t xml:space="preserve">the </w:t>
      </w:r>
      <w:r w:rsidR="78F89FA3" w:rsidRPr="7E5BBC4D">
        <w:rPr>
          <w:rFonts w:asciiTheme="minorHAnsi" w:eastAsiaTheme="minorEastAsia" w:hAnsiTheme="minorHAnsi" w:cstheme="minorBidi"/>
          <w:b w:val="0"/>
          <w:i w:val="0"/>
          <w:iCs w:val="0"/>
          <w:sz w:val="22"/>
        </w:rPr>
        <w:t>Implementation Grant</w:t>
      </w:r>
      <w:r w:rsidRPr="7E5BBC4D">
        <w:rPr>
          <w:rFonts w:asciiTheme="minorHAnsi" w:eastAsiaTheme="minorEastAsia" w:hAnsiTheme="minorHAnsi" w:cstheme="minorBidi"/>
          <w:b w:val="0"/>
          <w:i w:val="0"/>
          <w:iCs w:val="0"/>
          <w:sz w:val="22"/>
        </w:rPr>
        <w:t>.</w:t>
      </w:r>
      <w:r w:rsidRPr="6B800478">
        <w:rPr>
          <w:rFonts w:asciiTheme="minorHAnsi" w:eastAsiaTheme="minorEastAsia" w:hAnsiTheme="minorHAnsi" w:cstheme="minorBidi"/>
          <w:b w:val="0"/>
          <w:i w:val="0"/>
          <w:iCs w:val="0"/>
          <w:sz w:val="22"/>
        </w:rPr>
        <w:t xml:space="preserve"> </w:t>
      </w:r>
      <w:r w:rsidR="28E2B95B" w:rsidRPr="26FBDAAD">
        <w:rPr>
          <w:rFonts w:asciiTheme="minorHAnsi" w:eastAsiaTheme="minorEastAsia" w:hAnsiTheme="minorHAnsi" w:cstheme="minorBidi"/>
          <w:b w:val="0"/>
          <w:i w:val="0"/>
          <w:iCs w:val="0"/>
          <w:sz w:val="22"/>
        </w:rPr>
        <w:t>Mr. Clark</w:t>
      </w:r>
      <w:r w:rsidR="5598C2B7" w:rsidRPr="2B85C255">
        <w:rPr>
          <w:rFonts w:asciiTheme="minorHAnsi" w:eastAsiaTheme="minorEastAsia" w:hAnsiTheme="minorHAnsi" w:cstheme="minorBidi"/>
          <w:b w:val="0"/>
          <w:i w:val="0"/>
          <w:iCs w:val="0"/>
          <w:sz w:val="22"/>
        </w:rPr>
        <w:t xml:space="preserve"> brings a wealth of experience and expertise to the role of Project Manager, having honed his project management skills over the </w:t>
      </w:r>
      <w:r w:rsidR="5598C2B7" w:rsidRPr="6ED20207">
        <w:rPr>
          <w:rFonts w:asciiTheme="minorHAnsi" w:eastAsiaTheme="minorEastAsia" w:hAnsiTheme="minorHAnsi" w:cstheme="minorBidi"/>
          <w:b w:val="0"/>
          <w:i w:val="0"/>
          <w:iCs w:val="0"/>
          <w:sz w:val="22"/>
        </w:rPr>
        <w:t xml:space="preserve">years by overseeing a diversity of programs within the Division, including </w:t>
      </w:r>
      <w:r w:rsidR="37A2C9CB" w:rsidRPr="6ED20207">
        <w:rPr>
          <w:rFonts w:asciiTheme="minorHAnsi" w:eastAsiaTheme="minorEastAsia" w:hAnsiTheme="minorHAnsi" w:cstheme="minorBidi"/>
          <w:b w:val="0"/>
          <w:i w:val="0"/>
          <w:iCs w:val="0"/>
          <w:sz w:val="22"/>
        </w:rPr>
        <w:t xml:space="preserve">the Surface Water Quality Program, Brownfields Tribal Response </w:t>
      </w:r>
      <w:r w:rsidR="37A2C9CB" w:rsidRPr="06EA1C3C">
        <w:rPr>
          <w:rFonts w:asciiTheme="minorHAnsi" w:eastAsiaTheme="minorEastAsia" w:hAnsiTheme="minorHAnsi" w:cstheme="minorBidi"/>
          <w:b w:val="0"/>
          <w:i w:val="0"/>
          <w:iCs w:val="0"/>
          <w:sz w:val="22"/>
        </w:rPr>
        <w:t>Program, Climate Change Prog</w:t>
      </w:r>
      <w:r w:rsidR="18AB4D88" w:rsidRPr="06EA1C3C">
        <w:rPr>
          <w:rFonts w:asciiTheme="minorHAnsi" w:eastAsiaTheme="minorEastAsia" w:hAnsiTheme="minorHAnsi" w:cstheme="minorBidi"/>
          <w:b w:val="0"/>
          <w:i w:val="0"/>
          <w:iCs w:val="0"/>
          <w:sz w:val="22"/>
        </w:rPr>
        <w:t xml:space="preserve">ram, </w:t>
      </w:r>
      <w:r w:rsidR="18AB4D88" w:rsidRPr="293AC149">
        <w:rPr>
          <w:rFonts w:asciiTheme="minorHAnsi" w:eastAsiaTheme="minorEastAsia" w:hAnsiTheme="minorHAnsi" w:cstheme="minorBidi"/>
          <w:b w:val="0"/>
          <w:i w:val="0"/>
          <w:iCs w:val="0"/>
          <w:sz w:val="22"/>
        </w:rPr>
        <w:t xml:space="preserve">Utilities Program, and </w:t>
      </w:r>
      <w:r w:rsidR="18AB4D88" w:rsidRPr="510C41BC">
        <w:rPr>
          <w:rFonts w:asciiTheme="minorHAnsi" w:eastAsiaTheme="minorEastAsia" w:hAnsiTheme="minorHAnsi" w:cstheme="minorBidi"/>
          <w:b w:val="0"/>
          <w:i w:val="0"/>
          <w:iCs w:val="0"/>
          <w:sz w:val="22"/>
        </w:rPr>
        <w:t xml:space="preserve">Water Rights Administration Program, to name several of the </w:t>
      </w:r>
      <w:r w:rsidR="289538CC" w:rsidRPr="1BC966BE">
        <w:rPr>
          <w:rFonts w:asciiTheme="minorHAnsi" w:eastAsiaTheme="minorEastAsia" w:hAnsiTheme="minorHAnsi" w:cstheme="minorBidi"/>
          <w:b w:val="0"/>
          <w:i w:val="0"/>
          <w:iCs w:val="0"/>
          <w:sz w:val="22"/>
        </w:rPr>
        <w:t>ten</w:t>
      </w:r>
      <w:r w:rsidR="18AB4D88" w:rsidRPr="510C41BC">
        <w:rPr>
          <w:rFonts w:asciiTheme="minorHAnsi" w:eastAsiaTheme="minorEastAsia" w:hAnsiTheme="minorHAnsi" w:cstheme="minorBidi"/>
          <w:b w:val="0"/>
          <w:i w:val="0"/>
          <w:iCs w:val="0"/>
          <w:sz w:val="22"/>
        </w:rPr>
        <w:t xml:space="preserve"> Divisional Programs.</w:t>
      </w:r>
      <w:r w:rsidR="18AB4D88" w:rsidRPr="06EA1C3C">
        <w:rPr>
          <w:rFonts w:asciiTheme="minorHAnsi" w:eastAsiaTheme="minorEastAsia" w:hAnsiTheme="minorHAnsi" w:cstheme="minorBidi"/>
          <w:b w:val="0"/>
          <w:i w:val="0"/>
          <w:iCs w:val="0"/>
          <w:sz w:val="22"/>
        </w:rPr>
        <w:t xml:space="preserve"> </w:t>
      </w:r>
      <w:r w:rsidR="06A3E749" w:rsidRPr="26FBDAAD">
        <w:rPr>
          <w:rFonts w:asciiTheme="minorHAnsi" w:eastAsiaTheme="minorEastAsia" w:hAnsiTheme="minorHAnsi" w:cstheme="minorBidi"/>
          <w:b w:val="0"/>
          <w:i w:val="0"/>
          <w:iCs w:val="0"/>
          <w:sz w:val="22"/>
        </w:rPr>
        <w:t xml:space="preserve">Mr. </w:t>
      </w:r>
      <w:r w:rsidR="06A3E749" w:rsidRPr="4BA6C35F">
        <w:rPr>
          <w:rFonts w:asciiTheme="minorHAnsi" w:eastAsiaTheme="minorEastAsia" w:hAnsiTheme="minorHAnsi" w:cstheme="minorBidi"/>
          <w:b w:val="0"/>
          <w:i w:val="0"/>
          <w:iCs w:val="0"/>
          <w:sz w:val="22"/>
        </w:rPr>
        <w:t>Clark began</w:t>
      </w:r>
      <w:r w:rsidR="3E90BC68" w:rsidRPr="4BA6C35F">
        <w:rPr>
          <w:rFonts w:asciiTheme="minorHAnsi" w:eastAsiaTheme="minorEastAsia" w:hAnsiTheme="minorHAnsi" w:cstheme="minorBidi"/>
          <w:b w:val="0"/>
          <w:i w:val="0"/>
          <w:iCs w:val="0"/>
          <w:sz w:val="22"/>
        </w:rPr>
        <w:t xml:space="preserve"> work</w:t>
      </w:r>
      <w:r w:rsidR="3B711CC4" w:rsidRPr="4BA6C35F">
        <w:rPr>
          <w:rFonts w:asciiTheme="minorHAnsi" w:eastAsiaTheme="minorEastAsia" w:hAnsiTheme="minorHAnsi" w:cstheme="minorBidi"/>
          <w:b w:val="0"/>
          <w:i w:val="0"/>
          <w:iCs w:val="0"/>
          <w:sz w:val="22"/>
        </w:rPr>
        <w:t xml:space="preserve">ing for the Tribe in 2010, initially serving as the Water Quality </w:t>
      </w:r>
      <w:r w:rsidRPr="6B800478">
        <w:rPr>
          <w:rFonts w:asciiTheme="minorHAnsi" w:eastAsiaTheme="minorEastAsia" w:hAnsiTheme="minorHAnsi" w:cstheme="minorBidi"/>
          <w:b w:val="0"/>
          <w:i w:val="0"/>
          <w:iCs w:val="0"/>
          <w:sz w:val="22"/>
        </w:rPr>
        <w:t xml:space="preserve">Program Coordinator </w:t>
      </w:r>
      <w:r w:rsidR="4AC17996" w:rsidRPr="3AAD1B5A">
        <w:rPr>
          <w:rFonts w:asciiTheme="minorHAnsi" w:eastAsiaTheme="minorEastAsia" w:hAnsiTheme="minorHAnsi" w:cstheme="minorBidi"/>
          <w:b w:val="0"/>
          <w:i w:val="0"/>
          <w:iCs w:val="0"/>
          <w:sz w:val="22"/>
        </w:rPr>
        <w:t xml:space="preserve">before advancing to the position of Director. </w:t>
      </w:r>
      <w:r w:rsidR="4AC17996" w:rsidRPr="0EB06A03">
        <w:rPr>
          <w:rFonts w:asciiTheme="minorHAnsi" w:eastAsiaTheme="minorEastAsia" w:hAnsiTheme="minorHAnsi" w:cstheme="minorBidi"/>
          <w:b w:val="0"/>
          <w:i w:val="0"/>
          <w:iCs w:val="0"/>
          <w:sz w:val="22"/>
        </w:rPr>
        <w:t>His academic credentials include</w:t>
      </w:r>
      <w:r w:rsidRPr="6B800478">
        <w:rPr>
          <w:rFonts w:asciiTheme="minorHAnsi" w:eastAsiaTheme="minorEastAsia" w:hAnsiTheme="minorHAnsi" w:cstheme="minorBidi"/>
          <w:b w:val="0"/>
          <w:i w:val="0"/>
          <w:iCs w:val="0"/>
          <w:sz w:val="22"/>
        </w:rPr>
        <w:t xml:space="preserve"> a Master of Science degree in Natural Resources and Environmental Science from the University of Idaho, </w:t>
      </w:r>
      <w:r w:rsidRPr="61FB9E5B">
        <w:rPr>
          <w:rFonts w:asciiTheme="minorHAnsi" w:eastAsiaTheme="minorEastAsia" w:hAnsiTheme="minorHAnsi" w:cstheme="minorBidi"/>
          <w:b w:val="0"/>
          <w:i w:val="0"/>
          <w:iCs w:val="0"/>
          <w:sz w:val="22"/>
        </w:rPr>
        <w:t>s</w:t>
      </w:r>
      <w:r w:rsidR="6B6F06FD" w:rsidRPr="61FB9E5B">
        <w:rPr>
          <w:rFonts w:asciiTheme="minorHAnsi" w:eastAsiaTheme="minorEastAsia" w:hAnsiTheme="minorHAnsi" w:cstheme="minorBidi"/>
          <w:b w:val="0"/>
          <w:i w:val="0"/>
          <w:iCs w:val="0"/>
          <w:sz w:val="22"/>
        </w:rPr>
        <w:t>pecializing</w:t>
      </w:r>
      <w:r w:rsidRPr="6B800478">
        <w:rPr>
          <w:rFonts w:asciiTheme="minorHAnsi" w:eastAsiaTheme="minorEastAsia" w:hAnsiTheme="minorHAnsi" w:cstheme="minorBidi"/>
          <w:b w:val="0"/>
          <w:i w:val="0"/>
          <w:iCs w:val="0"/>
          <w:sz w:val="22"/>
        </w:rPr>
        <w:t xml:space="preserve"> in Water Resources Management, and a Bachelor of Science </w:t>
      </w:r>
      <w:r w:rsidR="3E90BC68" w:rsidRPr="3FCD3E21">
        <w:rPr>
          <w:rFonts w:asciiTheme="minorHAnsi" w:eastAsiaTheme="minorEastAsia" w:hAnsiTheme="minorHAnsi" w:cstheme="minorBidi"/>
          <w:b w:val="0"/>
          <w:i w:val="0"/>
          <w:iCs w:val="0"/>
          <w:sz w:val="22"/>
        </w:rPr>
        <w:t>in Environmental Science</w:t>
      </w:r>
      <w:r w:rsidR="1332A06C" w:rsidRPr="3FCD3E21">
        <w:rPr>
          <w:rFonts w:asciiTheme="minorHAnsi" w:eastAsiaTheme="minorEastAsia" w:hAnsiTheme="minorHAnsi" w:cstheme="minorBidi"/>
          <w:b w:val="0"/>
          <w:i w:val="0"/>
          <w:iCs w:val="0"/>
          <w:sz w:val="22"/>
        </w:rPr>
        <w:t xml:space="preserve"> from the same institution</w:t>
      </w:r>
      <w:r w:rsidR="3E90BC68" w:rsidRPr="3FCD3E21">
        <w:rPr>
          <w:rFonts w:asciiTheme="minorHAnsi" w:eastAsiaTheme="minorEastAsia" w:hAnsiTheme="minorHAnsi" w:cstheme="minorBidi"/>
          <w:b w:val="0"/>
          <w:i w:val="0"/>
          <w:iCs w:val="0"/>
          <w:sz w:val="22"/>
        </w:rPr>
        <w:t xml:space="preserve">. </w:t>
      </w:r>
      <w:r w:rsidR="7BB4704D" w:rsidRPr="3F135D69">
        <w:rPr>
          <w:rFonts w:asciiTheme="minorHAnsi" w:eastAsiaTheme="minorEastAsia" w:hAnsiTheme="minorHAnsi" w:cstheme="minorBidi"/>
          <w:b w:val="0"/>
          <w:i w:val="0"/>
          <w:iCs w:val="0"/>
          <w:sz w:val="22"/>
        </w:rPr>
        <w:t>Mr. Clark</w:t>
      </w:r>
      <w:r w:rsidR="17516498" w:rsidRPr="3F135D69">
        <w:rPr>
          <w:rFonts w:asciiTheme="minorHAnsi" w:eastAsiaTheme="minorEastAsia" w:hAnsiTheme="minorHAnsi" w:cstheme="minorBidi"/>
          <w:b w:val="0"/>
          <w:i w:val="0"/>
          <w:iCs w:val="0"/>
          <w:sz w:val="22"/>
        </w:rPr>
        <w:t>’s</w:t>
      </w:r>
      <w:r w:rsidR="7B60229F" w:rsidRPr="3FCD3E21">
        <w:rPr>
          <w:rFonts w:asciiTheme="minorHAnsi" w:eastAsiaTheme="minorEastAsia" w:hAnsiTheme="minorHAnsi" w:cstheme="minorBidi"/>
          <w:b w:val="0"/>
          <w:i w:val="0"/>
          <w:iCs w:val="0"/>
          <w:sz w:val="22"/>
        </w:rPr>
        <w:t xml:space="preserve"> tenure within t</w:t>
      </w:r>
      <w:r w:rsidR="3E90BC68" w:rsidRPr="3FCD3E21">
        <w:rPr>
          <w:rFonts w:asciiTheme="minorHAnsi" w:eastAsiaTheme="minorEastAsia" w:hAnsiTheme="minorHAnsi" w:cstheme="minorBidi"/>
          <w:b w:val="0"/>
          <w:i w:val="0"/>
          <w:iCs w:val="0"/>
          <w:sz w:val="22"/>
        </w:rPr>
        <w:t xml:space="preserve">he WRD has </w:t>
      </w:r>
      <w:r w:rsidR="2EAF5E0E" w:rsidRPr="3FCD3E21">
        <w:rPr>
          <w:rFonts w:asciiTheme="minorHAnsi" w:eastAsiaTheme="minorEastAsia" w:hAnsiTheme="minorHAnsi" w:cstheme="minorBidi"/>
          <w:b w:val="0"/>
          <w:i w:val="0"/>
          <w:iCs w:val="0"/>
          <w:sz w:val="22"/>
        </w:rPr>
        <w:t xml:space="preserve">been marked by successful collaborations with internal and external stakeholders, fostering strong relationships </w:t>
      </w:r>
      <w:r w:rsidR="2EAF5E0E" w:rsidRPr="086F54F1">
        <w:rPr>
          <w:rFonts w:asciiTheme="minorHAnsi" w:eastAsiaTheme="minorEastAsia" w:hAnsiTheme="minorHAnsi" w:cstheme="minorBidi"/>
          <w:b w:val="0"/>
          <w:i w:val="0"/>
          <w:iCs w:val="0"/>
          <w:sz w:val="22"/>
        </w:rPr>
        <w:t>crucial for effective project execution. His comprehensive understanding of environmental regulations</w:t>
      </w:r>
      <w:r w:rsidR="5E70C12B" w:rsidRPr="5E70C12B">
        <w:rPr>
          <w:rFonts w:asciiTheme="minorHAnsi" w:eastAsiaTheme="minorEastAsia" w:hAnsiTheme="minorHAnsi" w:cstheme="minorBidi"/>
          <w:b w:val="0"/>
          <w:i w:val="0"/>
          <w:iCs w:val="0"/>
          <w:sz w:val="22"/>
        </w:rPr>
        <w:t xml:space="preserve"> and</w:t>
      </w:r>
      <w:r w:rsidR="2EAF5E0E" w:rsidRPr="086F54F1">
        <w:rPr>
          <w:rFonts w:asciiTheme="minorHAnsi" w:eastAsiaTheme="minorEastAsia" w:hAnsiTheme="minorHAnsi" w:cstheme="minorBidi"/>
          <w:b w:val="0"/>
          <w:i w:val="0"/>
          <w:iCs w:val="0"/>
          <w:sz w:val="22"/>
        </w:rPr>
        <w:t xml:space="preserve"> his adeptness in project management and report writing</w:t>
      </w:r>
      <w:r w:rsidR="5E70C12B" w:rsidRPr="5E70C12B">
        <w:rPr>
          <w:rFonts w:asciiTheme="minorHAnsi" w:eastAsiaTheme="minorEastAsia" w:hAnsiTheme="minorHAnsi" w:cstheme="minorBidi"/>
          <w:b w:val="0"/>
          <w:i w:val="0"/>
          <w:iCs w:val="0"/>
          <w:sz w:val="22"/>
        </w:rPr>
        <w:t xml:space="preserve"> position</w:t>
      </w:r>
      <w:r w:rsidR="4075999B" w:rsidRPr="086F54F1">
        <w:rPr>
          <w:rFonts w:asciiTheme="minorHAnsi" w:eastAsiaTheme="minorEastAsia" w:hAnsiTheme="minorHAnsi" w:cstheme="minorBidi"/>
          <w:b w:val="0"/>
          <w:i w:val="0"/>
          <w:iCs w:val="0"/>
          <w:sz w:val="22"/>
        </w:rPr>
        <w:t xml:space="preserve"> him as a qualified and capable leader for overseeing the</w:t>
      </w:r>
      <w:r w:rsidR="4075999B" w:rsidRPr="1BC966BE">
        <w:rPr>
          <w:rFonts w:asciiTheme="minorHAnsi" w:eastAsiaTheme="minorEastAsia" w:hAnsiTheme="minorHAnsi" w:cstheme="minorBidi"/>
          <w:b w:val="0"/>
          <w:i w:val="0"/>
          <w:iCs w:val="0"/>
          <w:sz w:val="22"/>
        </w:rPr>
        <w:t xml:space="preserve"> Implementation Grant. </w:t>
      </w:r>
    </w:p>
    <w:p w14:paraId="0E960507" w14:textId="7AB7CB01" w:rsidR="1BC966BE" w:rsidRDefault="1BC966BE" w:rsidP="1BC966BE"/>
    <w:p w14:paraId="48E4D865" w14:textId="6699CA48" w:rsidR="49138BF0" w:rsidRDefault="492B2A42" w:rsidP="49138BF0">
      <w:r w:rsidRPr="48795F5A">
        <w:rPr>
          <w:rStyle w:val="Heading5Char"/>
          <w:rFonts w:asciiTheme="minorHAnsi" w:eastAsiaTheme="minorEastAsia" w:hAnsiTheme="minorHAnsi" w:cstheme="minorBidi"/>
          <w:i w:val="0"/>
          <w:sz w:val="22"/>
        </w:rPr>
        <w:t>Stefanie Krantz</w:t>
      </w:r>
      <w:r w:rsidR="6C7CB215" w:rsidRPr="48795F5A">
        <w:rPr>
          <w:rStyle w:val="Heading5Char"/>
          <w:rFonts w:asciiTheme="minorHAnsi" w:eastAsiaTheme="minorEastAsia" w:hAnsiTheme="minorHAnsi" w:cstheme="minorBidi"/>
          <w:i w:val="0"/>
          <w:sz w:val="22"/>
        </w:rPr>
        <w:t>,</w:t>
      </w:r>
      <w:r w:rsidRPr="48795F5A">
        <w:rPr>
          <w:rStyle w:val="Heading5Char"/>
          <w:rFonts w:asciiTheme="minorHAnsi" w:eastAsiaTheme="minorEastAsia" w:hAnsiTheme="minorHAnsi" w:cstheme="minorBidi"/>
          <w:i w:val="0"/>
          <w:sz w:val="22"/>
        </w:rPr>
        <w:t xml:space="preserve"> Climate Change </w:t>
      </w:r>
      <w:r w:rsidR="1862F953" w:rsidRPr="48795F5A">
        <w:rPr>
          <w:rStyle w:val="Heading5Char"/>
          <w:rFonts w:asciiTheme="minorHAnsi" w:eastAsiaTheme="minorEastAsia" w:hAnsiTheme="minorHAnsi" w:cstheme="minorBidi"/>
          <w:i w:val="0"/>
          <w:sz w:val="22"/>
        </w:rPr>
        <w:t xml:space="preserve">Program </w:t>
      </w:r>
      <w:r w:rsidRPr="48795F5A">
        <w:rPr>
          <w:rStyle w:val="Heading5Char"/>
          <w:rFonts w:asciiTheme="minorHAnsi" w:eastAsiaTheme="minorEastAsia" w:hAnsiTheme="minorHAnsi" w:cstheme="minorBidi"/>
          <w:i w:val="0"/>
          <w:sz w:val="22"/>
        </w:rPr>
        <w:t>Coordinator</w:t>
      </w:r>
      <w:r w:rsidR="5267F49B" w:rsidRPr="45EE814B">
        <w:rPr>
          <w:rStyle w:val="Heading5Char"/>
          <w:rFonts w:asciiTheme="minorHAnsi" w:eastAsiaTheme="minorEastAsia" w:hAnsiTheme="minorHAnsi" w:cstheme="minorBidi"/>
          <w:i w:val="0"/>
          <w:sz w:val="22"/>
        </w:rPr>
        <w:t>, Water</w:t>
      </w:r>
      <w:r w:rsidR="2C832070" w:rsidRPr="45EE814B">
        <w:rPr>
          <w:rStyle w:val="Heading5Char"/>
          <w:rFonts w:asciiTheme="minorHAnsi" w:eastAsiaTheme="minorEastAsia" w:hAnsiTheme="minorHAnsi" w:cstheme="minorBidi"/>
          <w:i w:val="0"/>
          <w:sz w:val="22"/>
        </w:rPr>
        <w:t xml:space="preserve"> Resources Division</w:t>
      </w:r>
      <w:r w:rsidR="50901C5C" w:rsidRPr="48795F5A">
        <w:rPr>
          <w:rStyle w:val="Heading5Char"/>
          <w:rFonts w:asciiTheme="minorHAnsi" w:eastAsiaTheme="minorEastAsia" w:hAnsiTheme="minorHAnsi" w:cstheme="minorBidi"/>
          <w:b w:val="0"/>
          <w:i w:val="0"/>
          <w:sz w:val="22"/>
          <w:u w:val="none"/>
        </w:rPr>
        <w:t>:</w:t>
      </w:r>
      <w:r w:rsidRPr="48795F5A">
        <w:rPr>
          <w:rStyle w:val="Heading5Char"/>
          <w:rFonts w:asciiTheme="minorHAnsi" w:eastAsiaTheme="minorEastAsia" w:hAnsiTheme="minorHAnsi" w:cstheme="minorBidi"/>
          <w:b w:val="0"/>
          <w:i w:val="0"/>
          <w:sz w:val="22"/>
          <w:u w:val="none"/>
        </w:rPr>
        <w:t xml:space="preserve"> </w:t>
      </w:r>
      <w:r w:rsidR="49DBABAC" w:rsidRPr="28354017">
        <w:rPr>
          <w:rStyle w:val="Heading5Char"/>
          <w:rFonts w:asciiTheme="minorHAnsi" w:eastAsiaTheme="minorEastAsia" w:hAnsiTheme="minorHAnsi" w:cstheme="minorBidi"/>
          <w:b w:val="0"/>
          <w:i w:val="0"/>
          <w:sz w:val="22"/>
          <w:u w:val="none"/>
        </w:rPr>
        <w:t xml:space="preserve">Stefanie Krantz </w:t>
      </w:r>
      <w:r w:rsidR="49DBABAC" w:rsidRPr="0051777E">
        <w:rPr>
          <w:rStyle w:val="Heading5Char"/>
          <w:rFonts w:asciiTheme="minorHAnsi" w:eastAsiaTheme="minorEastAsia" w:hAnsiTheme="minorHAnsi" w:cstheme="minorBidi"/>
          <w:b w:val="0"/>
          <w:i w:val="0"/>
          <w:sz w:val="22"/>
          <w:u w:val="none"/>
        </w:rPr>
        <w:t>has o</w:t>
      </w:r>
      <w:r>
        <w:t>ver 20 years of experience as an ecologist and planner</w:t>
      </w:r>
      <w:r w:rsidR="43F786F6">
        <w:t>, with e</w:t>
      </w:r>
      <w:r>
        <w:t xml:space="preserve">xpertise in climate change vulnerability assessments and adaptation planning, community engagement, workshop planning, climate education, permitting, environmental impact and biological assessments, compliance monitoring for endangered species, habitats, and </w:t>
      </w:r>
      <w:r w:rsidR="18C0BCB7">
        <w:t>stormwater</w:t>
      </w:r>
      <w:r>
        <w:t xml:space="preserve">. </w:t>
      </w:r>
      <w:r w:rsidR="35487B56">
        <w:t>Ms. Krantz has e</w:t>
      </w:r>
      <w:r>
        <w:t>ight years of experience conducting surveys, compliance, and permitting for infrastructure projects</w:t>
      </w:r>
      <w:r w:rsidR="5E70C12B">
        <w:t>,</w:t>
      </w:r>
      <w:r>
        <w:t xml:space="preserve"> including solar, wind, transmission, desalinization plants, roads, bridges, and tunnels.</w:t>
      </w:r>
    </w:p>
    <w:p w14:paraId="6ACB10A6" w14:textId="14703A37" w:rsidR="35041A7A" w:rsidRPr="000B23D0" w:rsidRDefault="35041A7A" w:rsidP="35041A7A">
      <w:pPr>
        <w:rPr>
          <w:sz w:val="10"/>
          <w:szCs w:val="10"/>
        </w:rPr>
      </w:pPr>
    </w:p>
    <w:p w14:paraId="30338263" w14:textId="50B19BD5" w:rsidR="06285185" w:rsidRDefault="06285185" w:rsidP="35041A7A">
      <w:pPr>
        <w:pStyle w:val="Heading6"/>
        <w:keepNext w:val="0"/>
        <w:keepLines w:val="0"/>
        <w:widowControl/>
        <w:rPr>
          <w:rFonts w:asciiTheme="minorHAnsi" w:eastAsiaTheme="minorEastAsia" w:hAnsiTheme="minorHAnsi" w:cstheme="minorBidi"/>
          <w:b w:val="0"/>
          <w:i w:val="0"/>
          <w:u w:val="none"/>
        </w:rPr>
      </w:pPr>
      <w:r w:rsidRPr="35041A7A">
        <w:rPr>
          <w:rFonts w:asciiTheme="minorHAnsi" w:eastAsiaTheme="minorEastAsia" w:hAnsiTheme="minorHAnsi" w:cstheme="minorBidi"/>
          <w:i w:val="0"/>
        </w:rPr>
        <w:lastRenderedPageBreak/>
        <w:t>Anthony Broncheau, Senior Grants &amp; Contracts Coordinator</w:t>
      </w:r>
      <w:r w:rsidRPr="35041A7A">
        <w:rPr>
          <w:rFonts w:asciiTheme="minorHAnsi" w:eastAsiaTheme="minorEastAsia" w:hAnsiTheme="minorHAnsi" w:cstheme="minorBidi"/>
          <w:b w:val="0"/>
          <w:i w:val="0"/>
          <w:u w:val="none"/>
        </w:rPr>
        <w:t xml:space="preserve">: Mr. Broncheau is an enrolled member of the Nez Perce Tribe and has been working with the Tribe for over 22 years, with over 15 years of tribal grant management experience. Mr. Broncheau has an Associates and </w:t>
      </w:r>
      <w:proofErr w:type="gramStart"/>
      <w:r w:rsidRPr="35041A7A">
        <w:rPr>
          <w:rFonts w:asciiTheme="minorHAnsi" w:eastAsiaTheme="minorEastAsia" w:hAnsiTheme="minorHAnsi" w:cstheme="minorBidi"/>
          <w:b w:val="0"/>
          <w:i w:val="0"/>
          <w:u w:val="none"/>
        </w:rPr>
        <w:t>Bachelor’s degree in Information Systems</w:t>
      </w:r>
      <w:proofErr w:type="gramEnd"/>
      <w:r w:rsidRPr="35041A7A">
        <w:rPr>
          <w:rFonts w:asciiTheme="minorHAnsi" w:eastAsiaTheme="minorEastAsia" w:hAnsiTheme="minorHAnsi" w:cstheme="minorBidi"/>
          <w:b w:val="0"/>
          <w:i w:val="0"/>
          <w:u w:val="none"/>
        </w:rPr>
        <w:t xml:space="preserve"> Analysis and has 15 years working in Finance, Accounting, Payroll, Financial Management, Auditing, Indirect Cost Rates, Project Management, Databases, Spreadsheets, Budgeting, Organizational and Time Management, Strategic Planning, and institutional knowledge and experience with the Nez Perce Tribe. Mr. Broncheau has managed grants for the Tribe, including the development of the Tribal Justice Strategic Action Plan, AmeriCorps VISTA Project, 2010/2020 Census, and Department of Energy Grants.</w:t>
      </w:r>
    </w:p>
    <w:p w14:paraId="51F678C3" w14:textId="7BF4F8E3" w:rsidR="49138BF0" w:rsidRPr="00A215AA" w:rsidRDefault="49138BF0" w:rsidP="49138BF0">
      <w:pPr>
        <w:rPr>
          <w:sz w:val="10"/>
          <w:szCs w:val="10"/>
        </w:rPr>
      </w:pPr>
    </w:p>
    <w:p w14:paraId="4A94EF0C" w14:textId="2B00AED3" w:rsidR="000B551F" w:rsidRPr="00A5278A" w:rsidRDefault="000B551F" w:rsidP="000B551F">
      <w:r w:rsidRPr="6B800478">
        <w:rPr>
          <w:b/>
          <w:bCs/>
          <w:u w:val="single"/>
        </w:rPr>
        <w:t>Anna Lawrence, Interim Director and Housing Manager, NPT Housing Authority:</w:t>
      </w:r>
      <w:r>
        <w:t xml:space="preserve"> Over 25 years of experience in tribal housing administration with a </w:t>
      </w:r>
      <w:proofErr w:type="gramStart"/>
      <w:r>
        <w:t>Bachelor’s degree in Business Administration</w:t>
      </w:r>
      <w:proofErr w:type="gramEnd"/>
      <w:r>
        <w:t>. Currently Interim Director and Pathways Certification Trainer for the National American Indian Housing Council. Administers and monitors all aspects of housing management</w:t>
      </w:r>
      <w:r w:rsidR="6D7AF6BF">
        <w:t>,</w:t>
      </w:r>
      <w:r>
        <w:t xml:space="preserve"> including planning and development of housing assistance programs, comprehensive housing counseling, resident relations, lease compliance, </w:t>
      </w:r>
      <w:r w:rsidR="48A7475C">
        <w:t xml:space="preserve">and </w:t>
      </w:r>
      <w:r>
        <w:t>crime prevention and safety</w:t>
      </w:r>
      <w:r w:rsidR="19C1DDBE">
        <w:t>,</w:t>
      </w:r>
      <w:r>
        <w:t xml:space="preserve"> to ensure consistent and optimal rental income stream and applicant and resident satisfaction. Assists with management of IHBG, ROSS, ICDBG, LIHTC, Treasury Funds, Bonneville Power Administration funding</w:t>
      </w:r>
      <w:r w:rsidR="6D7AF6BF">
        <w:t>,</w:t>
      </w:r>
      <w:r>
        <w:t xml:space="preserve"> and other private funding.</w:t>
      </w:r>
      <w:r w:rsidR="004D7E3E">
        <w:t xml:space="preserve"> </w:t>
      </w:r>
      <w:r>
        <w:t>NPTHA has a five-person Board of Commissioners elected by the NPT General Council. NPTHA manages 140 rentals and a six</w:t>
      </w:r>
      <w:r w:rsidR="5AD8C735">
        <w:t>-</w:t>
      </w:r>
      <w:r>
        <w:t>million-dollar budget</w:t>
      </w:r>
      <w:r w:rsidR="6D7AF6BF">
        <w:t>,</w:t>
      </w:r>
      <w:r>
        <w:t xml:space="preserve"> including costs for new construction</w:t>
      </w:r>
      <w:r w:rsidR="001243E3">
        <w:t>.</w:t>
      </w:r>
    </w:p>
    <w:p w14:paraId="05EEF8F5" w14:textId="51D5C8F7" w:rsidR="00D03358" w:rsidRPr="00A215AA" w:rsidRDefault="00D03358" w:rsidP="51C2D0F2">
      <w:pPr>
        <w:rPr>
          <w:sz w:val="10"/>
          <w:szCs w:val="10"/>
        </w:rPr>
      </w:pPr>
    </w:p>
    <w:p w14:paraId="6CCDF4F1" w14:textId="11350A61" w:rsidR="00D03358" w:rsidRDefault="70BA981C" w:rsidP="66BAE8C7">
      <w:pPr>
        <w:rPr>
          <w:b/>
          <w:bCs/>
          <w:u w:val="single"/>
        </w:rPr>
      </w:pPr>
      <w:r w:rsidRPr="2BB89563">
        <w:rPr>
          <w:b/>
          <w:bCs/>
          <w:u w:val="single"/>
        </w:rPr>
        <w:t xml:space="preserve">Julie Simpson, </w:t>
      </w:r>
      <w:r w:rsidRPr="77393F47">
        <w:rPr>
          <w:b/>
          <w:bCs/>
          <w:u w:val="single"/>
        </w:rPr>
        <w:t xml:space="preserve">Air Quality </w:t>
      </w:r>
      <w:r w:rsidRPr="2BB89563">
        <w:rPr>
          <w:b/>
          <w:bCs/>
          <w:u w:val="single"/>
        </w:rPr>
        <w:t xml:space="preserve">Program Coordinator, and Johna Boulafentis, </w:t>
      </w:r>
      <w:r w:rsidRPr="77393F47">
        <w:rPr>
          <w:b/>
          <w:bCs/>
          <w:u w:val="single"/>
        </w:rPr>
        <w:t xml:space="preserve">Air Quality Program Environmental </w:t>
      </w:r>
      <w:r w:rsidRPr="65BC121B">
        <w:rPr>
          <w:b/>
          <w:bCs/>
          <w:u w:val="single"/>
        </w:rPr>
        <w:t>Specialist</w:t>
      </w:r>
      <w:r w:rsidR="73E91D63" w:rsidRPr="6DBD710D">
        <w:rPr>
          <w:b/>
          <w:bCs/>
          <w:u w:val="single"/>
        </w:rPr>
        <w:t>, Environmental Restoration and Waste Management Division</w:t>
      </w:r>
      <w:r w:rsidR="6A09E823">
        <w:t xml:space="preserve">: </w:t>
      </w:r>
      <w:r w:rsidR="4139E187">
        <w:t xml:space="preserve">Staff from the Air Quality Program will assist NPT Housing </w:t>
      </w:r>
      <w:r w:rsidR="550B63B1">
        <w:t xml:space="preserve">Authority </w:t>
      </w:r>
      <w:r w:rsidR="7A4929AF">
        <w:t>in an advisory capacity</w:t>
      </w:r>
      <w:r w:rsidR="4B5C6811">
        <w:t xml:space="preserve"> for </w:t>
      </w:r>
      <w:r w:rsidR="4DA4E0F1">
        <w:t xml:space="preserve">the </w:t>
      </w:r>
      <w:r w:rsidR="4B5C6811">
        <w:t>implementation of Measure 1</w:t>
      </w:r>
      <w:r w:rsidR="7A4929AF">
        <w:t xml:space="preserve">. </w:t>
      </w:r>
      <w:r w:rsidR="51E79C79">
        <w:t xml:space="preserve"> Julie Simpson, Air Quality Program Coordinator, </w:t>
      </w:r>
      <w:r w:rsidR="2A009C16" w:rsidRPr="66BAE8C7">
        <w:rPr>
          <w:rFonts w:eastAsia="Calibri" w:cs="Calibri"/>
        </w:rPr>
        <w:t xml:space="preserve">has a </w:t>
      </w:r>
      <w:proofErr w:type="gramStart"/>
      <w:r w:rsidR="2A009C16" w:rsidRPr="66BAE8C7">
        <w:rPr>
          <w:rFonts w:eastAsia="Calibri" w:cs="Calibri"/>
        </w:rPr>
        <w:t>Master’s Degree in Environmental Science</w:t>
      </w:r>
      <w:proofErr w:type="gramEnd"/>
      <w:r w:rsidR="2A009C16" w:rsidRPr="66BAE8C7">
        <w:rPr>
          <w:rFonts w:eastAsia="Calibri" w:cs="Calibri"/>
        </w:rPr>
        <w:t xml:space="preserve"> and has worked for the Nez Perce Tribe since 1995.</w:t>
      </w:r>
      <w:r w:rsidR="51E79C79">
        <w:t xml:space="preserve"> </w:t>
      </w:r>
      <w:r w:rsidR="00D03358">
        <w:t>Johna B</w:t>
      </w:r>
      <w:r w:rsidR="49F966B9">
        <w:t xml:space="preserve">oulafentis, </w:t>
      </w:r>
      <w:r w:rsidR="567D113B">
        <w:t>an</w:t>
      </w:r>
      <w:r w:rsidR="49F966B9">
        <w:t xml:space="preserve"> Environmental Specialist, has a </w:t>
      </w:r>
      <w:proofErr w:type="gramStart"/>
      <w:r w:rsidR="49F966B9">
        <w:t>Master’s Degree</w:t>
      </w:r>
      <w:proofErr w:type="gramEnd"/>
      <w:r w:rsidR="49F966B9">
        <w:t xml:space="preserve"> in Conservation Biology and has worked for the Air Quality Program since 2005. </w:t>
      </w:r>
      <w:r w:rsidR="5C7BEB7F">
        <w:t xml:space="preserve">Ms. </w:t>
      </w:r>
      <w:proofErr w:type="spellStart"/>
      <w:r w:rsidR="5C7BEB7F">
        <w:t>Boulafentis’s</w:t>
      </w:r>
      <w:proofErr w:type="spellEnd"/>
      <w:r w:rsidR="5C7BEB7F">
        <w:t xml:space="preserve"> expertise includes</w:t>
      </w:r>
      <w:r w:rsidR="00D03358">
        <w:t xml:space="preserve"> participation in the National Residential Wood Heat Task Force and Identifying Clean Burning Appliances Workgroup</w:t>
      </w:r>
      <w:r w:rsidR="77207F68">
        <w:t>,</w:t>
      </w:r>
      <w:r w:rsidR="00D03358">
        <w:t xml:space="preserve"> </w:t>
      </w:r>
      <w:r w:rsidR="4E2C093D">
        <w:t xml:space="preserve">participation in the Residential Wood Heat Working Group for States, Locals, and Tribes, </w:t>
      </w:r>
      <w:r w:rsidR="77207F68">
        <w:t>administration of the</w:t>
      </w:r>
      <w:r w:rsidR="00D03358">
        <w:t xml:space="preserve"> </w:t>
      </w:r>
      <w:r w:rsidR="00D03358" w:rsidRPr="00172773">
        <w:t>Northwest Tribal Residential Wood Heater Donation Program</w:t>
      </w:r>
      <w:r w:rsidR="00D03358">
        <w:t xml:space="preserve"> in partnership with the National Tribal Air Association, </w:t>
      </w:r>
      <w:r w:rsidR="38808419">
        <w:t xml:space="preserve">participation on the 2023 </w:t>
      </w:r>
      <w:r w:rsidR="00D03358">
        <w:t>Residential Wood Smoke Workshop Planning Committee</w:t>
      </w:r>
      <w:r w:rsidR="7F263052">
        <w:t>, and project</w:t>
      </w:r>
      <w:r w:rsidR="00D03358">
        <w:t xml:space="preserve"> lead for </w:t>
      </w:r>
      <w:r w:rsidR="1D659CC1">
        <w:t>four</w:t>
      </w:r>
      <w:r w:rsidR="00D03358">
        <w:t xml:space="preserve"> wood heat and health</w:t>
      </w:r>
      <w:r w:rsidR="1D659CC1">
        <w:t>-</w:t>
      </w:r>
      <w:r w:rsidR="00D03358">
        <w:t>related research projects on the NP Reservation</w:t>
      </w:r>
      <w:r w:rsidR="2CE2A6E8">
        <w:t>.</w:t>
      </w:r>
    </w:p>
    <w:p w14:paraId="7115BB97" w14:textId="2ABE7297" w:rsidR="00D03358" w:rsidRPr="00A215AA" w:rsidRDefault="00D03358" w:rsidP="003D3CE3">
      <w:pPr>
        <w:rPr>
          <w:sz w:val="10"/>
          <w:szCs w:val="10"/>
        </w:rPr>
      </w:pPr>
    </w:p>
    <w:p w14:paraId="6B8A0861" w14:textId="2BC5DF0C" w:rsidR="00A519CE" w:rsidRPr="00B77948" w:rsidRDefault="00A519CE" w:rsidP="66BAE8C7">
      <w:pPr>
        <w:pStyle w:val="Heading5"/>
        <w:rPr>
          <w:rFonts w:asciiTheme="minorHAnsi" w:eastAsiaTheme="minorEastAsia" w:hAnsiTheme="minorHAnsi" w:cstheme="minorBidi"/>
          <w:b w:val="0"/>
          <w:i w:val="0"/>
          <w:color w:val="222222"/>
          <w:sz w:val="22"/>
          <w:u w:val="none"/>
        </w:rPr>
      </w:pPr>
      <w:r w:rsidRPr="657AE400">
        <w:rPr>
          <w:rFonts w:asciiTheme="minorHAnsi" w:eastAsiaTheme="minorEastAsia" w:hAnsiTheme="minorHAnsi" w:cstheme="minorBidi"/>
          <w:i w:val="0"/>
          <w:sz w:val="22"/>
        </w:rPr>
        <w:t>Janet Poitra, Deputy Executive Director, Nez Perce Tribe</w:t>
      </w:r>
      <w:r w:rsidR="7A3CC02B" w:rsidRPr="657AE400">
        <w:rPr>
          <w:rFonts w:asciiTheme="minorHAnsi" w:eastAsiaTheme="minorEastAsia" w:hAnsiTheme="minorHAnsi" w:cstheme="minorBidi"/>
          <w:b w:val="0"/>
          <w:i w:val="0"/>
          <w:sz w:val="22"/>
          <w:u w:val="none"/>
        </w:rPr>
        <w:t xml:space="preserve">: </w:t>
      </w:r>
      <w:r w:rsidRPr="657AE400">
        <w:rPr>
          <w:rFonts w:asciiTheme="minorHAnsi" w:eastAsiaTheme="minorEastAsia" w:hAnsiTheme="minorHAnsi" w:cstheme="minorBidi"/>
          <w:b w:val="0"/>
          <w:i w:val="0"/>
          <w:sz w:val="22"/>
          <w:u w:val="none"/>
        </w:rPr>
        <w:t xml:space="preserve">Janet Poitra </w:t>
      </w:r>
      <w:r w:rsidR="4F06FDFE" w:rsidRPr="657AE400">
        <w:rPr>
          <w:rFonts w:asciiTheme="minorHAnsi" w:eastAsiaTheme="minorEastAsia" w:hAnsiTheme="minorHAnsi" w:cstheme="minorBidi"/>
          <w:b w:val="0"/>
          <w:i w:val="0"/>
          <w:sz w:val="22"/>
          <w:u w:val="none"/>
        </w:rPr>
        <w:t>has</w:t>
      </w:r>
      <w:r w:rsidRPr="657AE400">
        <w:rPr>
          <w:rFonts w:asciiTheme="minorHAnsi" w:eastAsiaTheme="minorEastAsia" w:hAnsiTheme="minorHAnsi" w:cstheme="minorBidi"/>
          <w:b w:val="0"/>
          <w:i w:val="0"/>
          <w:sz w:val="22"/>
          <w:u w:val="none"/>
        </w:rPr>
        <w:t xml:space="preserve"> an extensive background in building business strategy, training and development, human resources, public relations, corporate communications</w:t>
      </w:r>
      <w:r w:rsidR="1D659CC1" w:rsidRPr="1D659CC1">
        <w:rPr>
          <w:rFonts w:asciiTheme="minorHAnsi" w:eastAsiaTheme="minorEastAsia" w:hAnsiTheme="minorHAnsi" w:cstheme="minorBidi"/>
          <w:b w:val="0"/>
          <w:i w:val="0"/>
          <w:sz w:val="22"/>
          <w:u w:val="none"/>
        </w:rPr>
        <w:t>,</w:t>
      </w:r>
      <w:r w:rsidRPr="657AE400">
        <w:rPr>
          <w:rFonts w:asciiTheme="minorHAnsi" w:eastAsiaTheme="minorEastAsia" w:hAnsiTheme="minorHAnsi" w:cstheme="minorBidi"/>
          <w:b w:val="0"/>
          <w:i w:val="0"/>
          <w:sz w:val="22"/>
          <w:u w:val="none"/>
        </w:rPr>
        <w:t xml:space="preserve"> and leadership development</w:t>
      </w:r>
      <w:r w:rsidR="511DFFE2" w:rsidRPr="657AE400">
        <w:rPr>
          <w:rFonts w:asciiTheme="minorHAnsi" w:eastAsiaTheme="minorEastAsia" w:hAnsiTheme="minorHAnsi" w:cstheme="minorBidi"/>
          <w:b w:val="0"/>
          <w:i w:val="0"/>
          <w:sz w:val="22"/>
          <w:u w:val="none"/>
        </w:rPr>
        <w:t>, and with assistance from the Grants and Contracts Coordinator and Nez Perce Tribal Enterprises, will provide administration for Measures 2 and 3</w:t>
      </w:r>
      <w:r w:rsidRPr="657AE400">
        <w:rPr>
          <w:rFonts w:asciiTheme="minorHAnsi" w:eastAsiaTheme="minorEastAsia" w:hAnsiTheme="minorHAnsi" w:cstheme="minorBidi"/>
          <w:b w:val="0"/>
          <w:i w:val="0"/>
          <w:sz w:val="22"/>
          <w:u w:val="none"/>
        </w:rPr>
        <w:t xml:space="preserve">. Prior to joining the Nez Perce Tribe in 2022, Ms. Poitra served in various roles over a 24-year span with Schweitzer Engineering Labs, helping grow the company worldwide from 250 employees to almost 6,000. As the Director of International Human Resources, she directed and supported the creation and development of business operations in 23 countries. Ms. Poitra has extensive experience in recruiting and building high-performing teams, with a focus on electrical engineers in the power systems field. She holds a Bachelor of Arts in Business Administration (with a concentration in Management and Human Resource Management) from Washington State University and a Master of Science in Strategic Communications Management </w:t>
      </w:r>
      <w:r w:rsidRPr="657AE400">
        <w:rPr>
          <w:rFonts w:asciiTheme="minorHAnsi" w:eastAsiaTheme="minorEastAsia" w:hAnsiTheme="minorHAnsi" w:cstheme="minorBidi"/>
          <w:b w:val="0"/>
          <w:i w:val="0"/>
          <w:color w:val="222222"/>
          <w:sz w:val="22"/>
          <w:u w:val="none"/>
        </w:rPr>
        <w:t>from Purdue University.</w:t>
      </w:r>
    </w:p>
    <w:p w14:paraId="4A7C62CE" w14:textId="45749E11" w:rsidR="00A519CE" w:rsidRPr="00A215AA" w:rsidRDefault="00A519CE" w:rsidP="00A519CE">
      <w:pPr>
        <w:rPr>
          <w:sz w:val="10"/>
          <w:szCs w:val="10"/>
        </w:rPr>
      </w:pPr>
    </w:p>
    <w:p w14:paraId="00A3362C" w14:textId="11350A61" w:rsidR="00A215AA" w:rsidRDefault="7B435BAC" w:rsidP="00A215AA">
      <w:pPr>
        <w:rPr>
          <w:rFonts w:eastAsia="Calibri" w:cs="Calibri"/>
        </w:rPr>
      </w:pPr>
      <w:proofErr w:type="spellStart"/>
      <w:r w:rsidRPr="6B800478">
        <w:rPr>
          <w:b/>
          <w:bCs/>
          <w:u w:val="single"/>
        </w:rPr>
        <w:t>Nikoli</w:t>
      </w:r>
      <w:proofErr w:type="spellEnd"/>
      <w:r w:rsidRPr="6B800478">
        <w:rPr>
          <w:b/>
          <w:bCs/>
          <w:u w:val="single"/>
        </w:rPr>
        <w:t xml:space="preserve"> Greene</w:t>
      </w:r>
      <w:r w:rsidRPr="66BAE8C7">
        <w:rPr>
          <w:b/>
          <w:bCs/>
          <w:u w:val="single"/>
        </w:rPr>
        <w:t>, Executive Officer, Nez Perce Tribal Enterprises</w:t>
      </w:r>
      <w:r>
        <w:t xml:space="preserve">: </w:t>
      </w:r>
      <w:proofErr w:type="spellStart"/>
      <w:r w:rsidR="0AC9A9E9" w:rsidRPr="66BAE8C7">
        <w:rPr>
          <w:rFonts w:eastAsia="Calibri" w:cs="Calibri"/>
        </w:rPr>
        <w:t>Nikoli</w:t>
      </w:r>
      <w:proofErr w:type="spellEnd"/>
      <w:r w:rsidR="0AC9A9E9" w:rsidRPr="66BAE8C7">
        <w:rPr>
          <w:rFonts w:eastAsia="Calibri" w:cs="Calibri"/>
        </w:rPr>
        <w:t xml:space="preserve"> Greene, an enrolled member of the Nez Perce Tribe, has served as the Executive Officer of the Nez Perce Tribal Enterprises since October 2021. Greene grew up in the region, graduating from Lapwai High School</w:t>
      </w:r>
      <w:r w:rsidR="21BDCB27" w:rsidRPr="21BDCB27">
        <w:rPr>
          <w:rFonts w:eastAsia="Calibri" w:cs="Calibri"/>
        </w:rPr>
        <w:t>,</w:t>
      </w:r>
      <w:r w:rsidR="0AC9A9E9" w:rsidRPr="66BAE8C7">
        <w:rPr>
          <w:rFonts w:eastAsia="Calibri" w:cs="Calibri"/>
        </w:rPr>
        <w:t xml:space="preserve"> and subsequently obtained his bachelor’s degree in accounting from Lewis Clark State College. He has worked in various positions for the Nez Perce Tribe Enterprises over the last 12 years.</w:t>
      </w:r>
      <w:r w:rsidR="6420A99A" w:rsidRPr="66BAE8C7">
        <w:rPr>
          <w:rFonts w:eastAsia="Calibri" w:cs="Calibri"/>
        </w:rPr>
        <w:t xml:space="preserve"> As </w:t>
      </w:r>
      <w:r w:rsidR="0AC9A9E9" w:rsidRPr="66BAE8C7">
        <w:rPr>
          <w:rFonts w:eastAsia="Calibri" w:cs="Calibri"/>
        </w:rPr>
        <w:t>Executive Officer</w:t>
      </w:r>
      <w:r w:rsidR="23BC0DF6" w:rsidRPr="66BAE8C7">
        <w:rPr>
          <w:rFonts w:eastAsia="Calibri" w:cs="Calibri"/>
        </w:rPr>
        <w:t xml:space="preserve">, Mr. Greene </w:t>
      </w:r>
      <w:r w:rsidR="6F646E43" w:rsidRPr="66BAE8C7">
        <w:rPr>
          <w:rFonts w:eastAsia="Calibri" w:cs="Calibri"/>
        </w:rPr>
        <w:t xml:space="preserve">manages </w:t>
      </w:r>
      <w:r w:rsidR="23BC0DF6" w:rsidRPr="66BAE8C7">
        <w:rPr>
          <w:rFonts w:eastAsia="Calibri" w:cs="Calibri"/>
        </w:rPr>
        <w:t xml:space="preserve">the </w:t>
      </w:r>
      <w:r w:rsidR="0AC9A9E9" w:rsidRPr="66BAE8C7">
        <w:rPr>
          <w:rFonts w:eastAsia="Calibri" w:cs="Calibri"/>
        </w:rPr>
        <w:t>develop</w:t>
      </w:r>
      <w:r w:rsidR="5702B382" w:rsidRPr="66BAE8C7">
        <w:rPr>
          <w:rFonts w:eastAsia="Calibri" w:cs="Calibri"/>
        </w:rPr>
        <w:t>ment of</w:t>
      </w:r>
      <w:r w:rsidR="0AC9A9E9" w:rsidRPr="66BAE8C7">
        <w:rPr>
          <w:rFonts w:eastAsia="Calibri" w:cs="Calibri"/>
        </w:rPr>
        <w:t xml:space="preserve"> new business enterprises and economic opportunities for the Nez Perce Tribe</w:t>
      </w:r>
      <w:r w:rsidR="4FEDB6E8" w:rsidRPr="66BAE8C7">
        <w:rPr>
          <w:rFonts w:eastAsia="Calibri" w:cs="Calibri"/>
        </w:rPr>
        <w:t xml:space="preserve"> and </w:t>
      </w:r>
      <w:r w:rsidR="0AC9A9E9" w:rsidRPr="66BAE8C7">
        <w:rPr>
          <w:rFonts w:eastAsia="Calibri" w:cs="Calibri"/>
        </w:rPr>
        <w:t xml:space="preserve">oversees the tribe’s existing enterprises – Clearwater River Casino &amp; Lodge, </w:t>
      </w:r>
      <w:proofErr w:type="spellStart"/>
      <w:r w:rsidR="0AC9A9E9" w:rsidRPr="66BAE8C7">
        <w:rPr>
          <w:rFonts w:eastAsia="Calibri" w:cs="Calibri"/>
        </w:rPr>
        <w:t>It’se</w:t>
      </w:r>
      <w:proofErr w:type="spellEnd"/>
      <w:r w:rsidR="0AC9A9E9" w:rsidRPr="66BAE8C7">
        <w:rPr>
          <w:rFonts w:eastAsia="Calibri" w:cs="Calibri"/>
        </w:rPr>
        <w:t xml:space="preserve"> Ye </w:t>
      </w:r>
      <w:proofErr w:type="spellStart"/>
      <w:r w:rsidR="0AC9A9E9" w:rsidRPr="66BAE8C7">
        <w:rPr>
          <w:rFonts w:eastAsia="Calibri" w:cs="Calibri"/>
        </w:rPr>
        <w:t>Ye</w:t>
      </w:r>
      <w:proofErr w:type="spellEnd"/>
      <w:r w:rsidR="0AC9A9E9" w:rsidRPr="66BAE8C7">
        <w:rPr>
          <w:rFonts w:eastAsia="Calibri" w:cs="Calibri"/>
        </w:rPr>
        <w:t xml:space="preserve"> Casino, Nez Perce Express, Camas Express, Red Wolf Golf Course and Zim’s Hot Springs.</w:t>
      </w:r>
    </w:p>
    <w:p w14:paraId="0E6D7149" w14:textId="5C6D6365" w:rsidR="00A215AA" w:rsidRPr="00A215AA" w:rsidRDefault="00A215AA" w:rsidP="00A215AA">
      <w:pPr>
        <w:rPr>
          <w:rFonts w:eastAsia="Calibri" w:cs="Calibri"/>
          <w:sz w:val="10"/>
          <w:szCs w:val="10"/>
        </w:rPr>
      </w:pPr>
    </w:p>
    <w:p w14:paraId="1C097C76" w14:textId="11350A61" w:rsidR="00CC72FA" w:rsidRPr="00A215AA" w:rsidRDefault="00535F59" w:rsidP="00A215AA">
      <w:pPr>
        <w:rPr>
          <w:rFonts w:eastAsia="Calibri" w:cs="Calibri"/>
        </w:rPr>
      </w:pPr>
      <w:r w:rsidRPr="6B800478">
        <w:rPr>
          <w:rFonts w:asciiTheme="minorHAnsi" w:eastAsiaTheme="minorEastAsia" w:hAnsiTheme="minorHAnsi"/>
          <w:b/>
          <w:bCs/>
          <w:u w:val="single"/>
        </w:rPr>
        <w:t>Shelby Leighton</w:t>
      </w:r>
      <w:r w:rsidR="63D9DBB0" w:rsidRPr="5254B5F3">
        <w:rPr>
          <w:rFonts w:asciiTheme="minorHAnsi" w:eastAsiaTheme="minorEastAsia" w:hAnsiTheme="minorHAnsi"/>
          <w:b/>
          <w:bCs/>
          <w:u w:val="single"/>
        </w:rPr>
        <w:t>, Business Operations Director, Nez Perce Tribal Enterprises</w:t>
      </w:r>
      <w:r w:rsidR="63D9DBB0" w:rsidRPr="5254B5F3">
        <w:rPr>
          <w:rFonts w:asciiTheme="minorHAnsi" w:eastAsiaTheme="minorEastAsia" w:hAnsiTheme="minorHAnsi"/>
        </w:rPr>
        <w:t>:</w:t>
      </w:r>
      <w:r w:rsidR="63D9DBB0" w:rsidRPr="66BAE8C7">
        <w:rPr>
          <w:rFonts w:asciiTheme="minorHAnsi" w:eastAsiaTheme="minorEastAsia" w:hAnsiTheme="minorHAnsi"/>
          <w:i/>
          <w:iCs/>
        </w:rPr>
        <w:t xml:space="preserve"> </w:t>
      </w:r>
      <w:r w:rsidR="00CC72FA" w:rsidRPr="1593AC46">
        <w:rPr>
          <w:rFonts w:asciiTheme="minorHAnsi" w:eastAsiaTheme="minorEastAsia" w:hAnsiTheme="minorHAnsi"/>
        </w:rPr>
        <w:t xml:space="preserve">Shelby Leighton </w:t>
      </w:r>
      <w:r w:rsidR="31610138" w:rsidRPr="5254B5F3">
        <w:rPr>
          <w:rFonts w:asciiTheme="minorHAnsi" w:eastAsiaTheme="minorEastAsia" w:hAnsiTheme="minorHAnsi"/>
        </w:rPr>
        <w:t xml:space="preserve">has </w:t>
      </w:r>
      <w:r w:rsidR="21B2B169" w:rsidRPr="5254B5F3">
        <w:rPr>
          <w:rFonts w:asciiTheme="minorHAnsi" w:eastAsiaTheme="minorEastAsia" w:hAnsiTheme="minorHAnsi"/>
        </w:rPr>
        <w:t xml:space="preserve">worked in the Business Operations Department for over </w:t>
      </w:r>
      <w:r w:rsidR="71616385" w:rsidRPr="71616385">
        <w:rPr>
          <w:rFonts w:asciiTheme="minorHAnsi" w:eastAsiaTheme="minorEastAsia" w:hAnsiTheme="minorHAnsi"/>
        </w:rPr>
        <w:t>four</w:t>
      </w:r>
      <w:r w:rsidR="21B2B169" w:rsidRPr="5254B5F3">
        <w:rPr>
          <w:rFonts w:asciiTheme="minorHAnsi" w:eastAsiaTheme="minorEastAsia" w:hAnsiTheme="minorHAnsi"/>
        </w:rPr>
        <w:t xml:space="preserve"> years</w:t>
      </w:r>
      <w:r w:rsidR="6EF929F7" w:rsidRPr="3808FCA8">
        <w:rPr>
          <w:rFonts w:asciiTheme="minorHAnsi" w:eastAsiaTheme="minorEastAsia" w:hAnsiTheme="minorHAnsi"/>
        </w:rPr>
        <w:t xml:space="preserve"> </w:t>
      </w:r>
      <w:r w:rsidR="6EF929F7" w:rsidRPr="61FFA3E2">
        <w:rPr>
          <w:rFonts w:asciiTheme="minorHAnsi" w:eastAsiaTheme="minorEastAsia" w:hAnsiTheme="minorHAnsi"/>
        </w:rPr>
        <w:t xml:space="preserve">and </w:t>
      </w:r>
      <w:r w:rsidR="00CC72FA" w:rsidRPr="3808FCA8">
        <w:rPr>
          <w:rFonts w:asciiTheme="minorHAnsi" w:eastAsiaTheme="minorEastAsia" w:hAnsiTheme="minorHAnsi"/>
        </w:rPr>
        <w:t>is a Nez Perce Tribal Member</w:t>
      </w:r>
      <w:r w:rsidR="21B2B169" w:rsidRPr="61FFA3E2">
        <w:rPr>
          <w:rFonts w:asciiTheme="minorHAnsi" w:eastAsiaTheme="minorEastAsia" w:hAnsiTheme="minorHAnsi"/>
        </w:rPr>
        <w:t>.</w:t>
      </w:r>
      <w:r w:rsidR="00CC72FA" w:rsidRPr="5254B5F3">
        <w:rPr>
          <w:rFonts w:asciiTheme="minorHAnsi" w:eastAsiaTheme="minorEastAsia" w:hAnsiTheme="minorHAnsi"/>
        </w:rPr>
        <w:t xml:space="preserve"> </w:t>
      </w:r>
      <w:r w:rsidR="00CC72FA" w:rsidRPr="6FAEC8A7">
        <w:rPr>
          <w:rFonts w:asciiTheme="minorHAnsi" w:eastAsiaTheme="minorEastAsia" w:hAnsiTheme="minorHAnsi"/>
        </w:rPr>
        <w:t>He has</w:t>
      </w:r>
      <w:r w:rsidR="00CC72FA" w:rsidRPr="5254B5F3">
        <w:rPr>
          <w:rFonts w:asciiTheme="minorHAnsi" w:eastAsiaTheme="minorEastAsia" w:hAnsiTheme="minorHAnsi"/>
        </w:rPr>
        <w:t xml:space="preserve"> lived in Lapwai, </w:t>
      </w:r>
      <w:r w:rsidR="00CC72FA" w:rsidRPr="5254B5F3">
        <w:rPr>
          <w:rFonts w:asciiTheme="minorHAnsi" w:eastAsiaTheme="minorEastAsia" w:hAnsiTheme="minorHAnsi"/>
        </w:rPr>
        <w:lastRenderedPageBreak/>
        <w:t>ID</w:t>
      </w:r>
      <w:r w:rsidR="75A9B7DA" w:rsidRPr="75A9B7DA">
        <w:rPr>
          <w:rFonts w:asciiTheme="minorHAnsi" w:eastAsiaTheme="minorEastAsia" w:hAnsiTheme="minorHAnsi"/>
        </w:rPr>
        <w:t>,</w:t>
      </w:r>
      <w:r w:rsidR="00CC72FA" w:rsidRPr="5254B5F3">
        <w:rPr>
          <w:rFonts w:asciiTheme="minorHAnsi" w:eastAsiaTheme="minorEastAsia" w:hAnsiTheme="minorHAnsi"/>
        </w:rPr>
        <w:t xml:space="preserve"> for much of his life and has primarily worked for the Nez Perce Tribe. He received his undergraduate business degree from Washington State University and his Master of Business Administration (MBA) from Arizona State University. </w:t>
      </w:r>
      <w:r w:rsidR="00CC72FA" w:rsidRPr="1FF24ECD">
        <w:rPr>
          <w:rFonts w:asciiTheme="minorHAnsi" w:eastAsiaTheme="minorEastAsia" w:hAnsiTheme="minorHAnsi"/>
        </w:rPr>
        <w:t>M</w:t>
      </w:r>
      <w:r w:rsidR="0CB68119" w:rsidRPr="1FF24ECD">
        <w:rPr>
          <w:rFonts w:asciiTheme="minorHAnsi" w:eastAsiaTheme="minorEastAsia" w:hAnsiTheme="minorHAnsi"/>
        </w:rPr>
        <w:t>r. Leighton’s</w:t>
      </w:r>
      <w:r w:rsidR="00CC72FA" w:rsidRPr="5254B5F3">
        <w:rPr>
          <w:rFonts w:asciiTheme="minorHAnsi" w:eastAsiaTheme="minorEastAsia" w:hAnsiTheme="minorHAnsi"/>
        </w:rPr>
        <w:t xml:space="preserve"> work </w:t>
      </w:r>
      <w:r w:rsidR="62920F28" w:rsidRPr="1FF24ECD">
        <w:rPr>
          <w:rFonts w:asciiTheme="minorHAnsi" w:eastAsiaTheme="minorEastAsia" w:hAnsiTheme="minorHAnsi"/>
        </w:rPr>
        <w:t>includes</w:t>
      </w:r>
      <w:r w:rsidR="00CC72FA" w:rsidRPr="5254B5F3">
        <w:rPr>
          <w:rFonts w:asciiTheme="minorHAnsi" w:eastAsiaTheme="minorEastAsia" w:hAnsiTheme="minorHAnsi"/>
        </w:rPr>
        <w:t xml:space="preserve"> management and project development surrounding Tribal acquisitions </w:t>
      </w:r>
      <w:r w:rsidR="35FC7317" w:rsidRPr="61FFA3E2">
        <w:rPr>
          <w:rFonts w:asciiTheme="minorHAnsi" w:eastAsiaTheme="minorEastAsia" w:hAnsiTheme="minorHAnsi"/>
        </w:rPr>
        <w:t>(</w:t>
      </w:r>
      <w:r w:rsidR="00CC72FA" w:rsidRPr="5254B5F3">
        <w:rPr>
          <w:rFonts w:asciiTheme="minorHAnsi" w:eastAsiaTheme="minorEastAsia" w:hAnsiTheme="minorHAnsi"/>
        </w:rPr>
        <w:t>Zims Hot Springs and Red Wolf Golf Club</w:t>
      </w:r>
      <w:r w:rsidR="153CAA7F" w:rsidRPr="61FFA3E2">
        <w:rPr>
          <w:rFonts w:asciiTheme="minorHAnsi" w:eastAsiaTheme="minorEastAsia" w:hAnsiTheme="minorHAnsi"/>
        </w:rPr>
        <w:t>)</w:t>
      </w:r>
      <w:r w:rsidR="00CC72FA" w:rsidRPr="61FFA3E2">
        <w:rPr>
          <w:rFonts w:asciiTheme="minorHAnsi" w:eastAsiaTheme="minorEastAsia" w:hAnsiTheme="minorHAnsi"/>
        </w:rPr>
        <w:t>,</w:t>
      </w:r>
      <w:r w:rsidR="00CC72FA" w:rsidRPr="5254B5F3">
        <w:rPr>
          <w:rFonts w:asciiTheme="minorHAnsi" w:eastAsiaTheme="minorEastAsia" w:hAnsiTheme="minorHAnsi"/>
        </w:rPr>
        <w:t xml:space="preserve"> economic development projects, and various projects with the surrounding community and economic partners. </w:t>
      </w:r>
      <w:r w:rsidR="00CC72FA" w:rsidRPr="12FD65EF">
        <w:rPr>
          <w:rFonts w:asciiTheme="minorHAnsi" w:eastAsiaTheme="minorEastAsia" w:hAnsiTheme="minorHAnsi"/>
        </w:rPr>
        <w:t>M</w:t>
      </w:r>
      <w:r w:rsidR="0E9CCCC8" w:rsidRPr="12FD65EF">
        <w:rPr>
          <w:rFonts w:asciiTheme="minorHAnsi" w:eastAsiaTheme="minorEastAsia" w:hAnsiTheme="minorHAnsi"/>
        </w:rPr>
        <w:t>r. Leighton’s</w:t>
      </w:r>
      <w:r w:rsidR="00CC72FA" w:rsidRPr="5254B5F3">
        <w:rPr>
          <w:rFonts w:asciiTheme="minorHAnsi" w:eastAsiaTheme="minorEastAsia" w:hAnsiTheme="minorHAnsi"/>
        </w:rPr>
        <w:t xml:space="preserve"> work revolves around providing the Nez Perce Tribe with economic success to </w:t>
      </w:r>
      <w:r w:rsidR="00A215AA">
        <w:rPr>
          <w:rFonts w:asciiTheme="minorHAnsi" w:eastAsiaTheme="minorEastAsia" w:hAnsiTheme="minorHAnsi"/>
        </w:rPr>
        <w:t>f</w:t>
      </w:r>
      <w:r w:rsidR="00CC72FA" w:rsidRPr="5254B5F3">
        <w:rPr>
          <w:rFonts w:asciiTheme="minorHAnsi" w:eastAsiaTheme="minorEastAsia" w:hAnsiTheme="minorHAnsi"/>
        </w:rPr>
        <w:t xml:space="preserve">oster </w:t>
      </w:r>
      <w:r w:rsidR="56BFAA4A" w:rsidRPr="56BFAA4A">
        <w:rPr>
          <w:rFonts w:asciiTheme="minorHAnsi" w:eastAsiaTheme="minorEastAsia" w:hAnsiTheme="minorHAnsi"/>
        </w:rPr>
        <w:t xml:space="preserve">the </w:t>
      </w:r>
      <w:r w:rsidR="00CC72FA" w:rsidRPr="5254B5F3">
        <w:rPr>
          <w:rFonts w:asciiTheme="minorHAnsi" w:eastAsiaTheme="minorEastAsia" w:hAnsiTheme="minorHAnsi"/>
        </w:rPr>
        <w:t xml:space="preserve">strengthening </w:t>
      </w:r>
      <w:r w:rsidR="18DD7B81" w:rsidRPr="18DD7B81">
        <w:rPr>
          <w:rFonts w:asciiTheme="minorHAnsi" w:eastAsiaTheme="minorEastAsia" w:hAnsiTheme="minorHAnsi"/>
        </w:rPr>
        <w:t xml:space="preserve">of sovereignty </w:t>
      </w:r>
      <w:r w:rsidR="00CC72FA" w:rsidRPr="5254B5F3">
        <w:rPr>
          <w:rFonts w:asciiTheme="minorHAnsi" w:eastAsiaTheme="minorEastAsia" w:hAnsiTheme="minorHAnsi"/>
        </w:rPr>
        <w:t>and community investment.</w:t>
      </w:r>
    </w:p>
    <w:p w14:paraId="19695633" w14:textId="09ECAA79" w:rsidR="00A215AA" w:rsidRPr="00A215AA" w:rsidRDefault="00A215AA" w:rsidP="1D6CA13D">
      <w:pPr>
        <w:pStyle w:val="xmsonormal"/>
        <w:shd w:val="clear" w:color="auto" w:fill="FFFFFF" w:themeFill="background1"/>
        <w:spacing w:before="0" w:beforeAutospacing="0" w:after="0" w:afterAutospacing="0"/>
        <w:jc w:val="both"/>
        <w:rPr>
          <w:rFonts w:asciiTheme="minorHAnsi" w:eastAsiaTheme="minorEastAsia" w:hAnsiTheme="minorHAnsi" w:cstheme="minorBidi"/>
          <w:b/>
          <w:bCs/>
          <w:sz w:val="10"/>
          <w:szCs w:val="10"/>
          <w:u w:val="single"/>
        </w:rPr>
      </w:pPr>
    </w:p>
    <w:p w14:paraId="199030CA" w14:textId="11324868" w:rsidR="00A666BC" w:rsidRPr="009B717F" w:rsidRDefault="00A666BC" w:rsidP="1D6CA13D">
      <w:pPr>
        <w:pStyle w:val="xmsonormal"/>
        <w:shd w:val="clear" w:color="auto" w:fill="FFFFFF" w:themeFill="background1"/>
        <w:spacing w:before="0" w:beforeAutospacing="0" w:after="0" w:afterAutospacing="0"/>
        <w:jc w:val="both"/>
        <w:rPr>
          <w:rFonts w:asciiTheme="minorHAnsi" w:eastAsiaTheme="minorEastAsia" w:hAnsiTheme="minorHAnsi" w:cstheme="minorBidi"/>
          <w:sz w:val="22"/>
          <w:szCs w:val="22"/>
        </w:rPr>
      </w:pPr>
      <w:r w:rsidRPr="6B800478">
        <w:rPr>
          <w:rFonts w:asciiTheme="minorHAnsi" w:eastAsiaTheme="minorEastAsia" w:hAnsiTheme="minorHAnsi" w:cstheme="minorBidi"/>
          <w:b/>
          <w:bCs/>
          <w:sz w:val="22"/>
          <w:szCs w:val="22"/>
          <w:u w:val="single"/>
        </w:rPr>
        <w:t>Jim Harbeck, Field Office Supervisor/Research Project Leader &amp; Shane Vatland, Research Project Leader</w:t>
      </w:r>
      <w:r w:rsidR="2200DCED" w:rsidRPr="343BC2D7">
        <w:rPr>
          <w:rFonts w:asciiTheme="minorHAnsi" w:eastAsiaTheme="minorEastAsia" w:hAnsiTheme="minorHAnsi" w:cstheme="minorBidi"/>
          <w:b/>
          <w:bCs/>
          <w:sz w:val="22"/>
          <w:szCs w:val="22"/>
          <w:u w:val="single"/>
        </w:rPr>
        <w:t xml:space="preserve">, DFRM, </w:t>
      </w:r>
      <w:r w:rsidR="2200DCED" w:rsidRPr="3DD9EE49">
        <w:rPr>
          <w:rFonts w:asciiTheme="minorHAnsi" w:eastAsiaTheme="minorEastAsia" w:hAnsiTheme="minorHAnsi" w:cstheme="minorBidi"/>
          <w:b/>
          <w:bCs/>
          <w:sz w:val="22"/>
          <w:szCs w:val="22"/>
          <w:u w:val="single"/>
        </w:rPr>
        <w:t>Joseph Field Office</w:t>
      </w:r>
      <w:r w:rsidRPr="6B800478">
        <w:rPr>
          <w:rFonts w:asciiTheme="minorHAnsi" w:eastAsiaTheme="minorEastAsia" w:hAnsiTheme="minorHAnsi" w:cstheme="minorBidi"/>
          <w:b/>
          <w:bCs/>
          <w:sz w:val="22"/>
          <w:szCs w:val="22"/>
        </w:rPr>
        <w:t>:</w:t>
      </w:r>
      <w:r w:rsidR="00BF628C" w:rsidRPr="6B800478">
        <w:rPr>
          <w:rFonts w:asciiTheme="minorHAnsi" w:eastAsiaTheme="minorEastAsia" w:hAnsiTheme="minorHAnsi" w:cstheme="minorBidi"/>
          <w:b/>
          <w:bCs/>
          <w:sz w:val="22"/>
          <w:szCs w:val="22"/>
        </w:rPr>
        <w:t xml:space="preserve"> </w:t>
      </w:r>
      <w:r w:rsidRPr="00A666BC">
        <w:rPr>
          <w:rFonts w:asciiTheme="minorHAnsi" w:eastAsiaTheme="minorEastAsia" w:hAnsiTheme="minorHAnsi" w:cstheme="minorBidi"/>
          <w:sz w:val="22"/>
          <w:szCs w:val="22"/>
        </w:rPr>
        <w:t xml:space="preserve">Jim Harbeck has been the </w:t>
      </w:r>
      <w:r w:rsidR="0A53C6BE" w:rsidRPr="037C11E6">
        <w:rPr>
          <w:rFonts w:asciiTheme="minorHAnsi" w:eastAsiaTheme="minorEastAsia" w:hAnsiTheme="minorHAnsi" w:cstheme="minorBidi"/>
          <w:sz w:val="22"/>
          <w:szCs w:val="22"/>
        </w:rPr>
        <w:t xml:space="preserve">DFRM </w:t>
      </w:r>
      <w:r w:rsidR="0A53C6BE" w:rsidRPr="2EDE63D6">
        <w:rPr>
          <w:rFonts w:asciiTheme="minorHAnsi" w:eastAsiaTheme="minorEastAsia" w:hAnsiTheme="minorHAnsi" w:cstheme="minorBidi"/>
          <w:sz w:val="22"/>
          <w:szCs w:val="22"/>
        </w:rPr>
        <w:t xml:space="preserve">Joseph </w:t>
      </w:r>
      <w:r w:rsidRPr="00A666BC">
        <w:rPr>
          <w:rFonts w:asciiTheme="minorHAnsi" w:eastAsiaTheme="minorEastAsia" w:hAnsiTheme="minorHAnsi" w:cstheme="minorBidi"/>
          <w:sz w:val="22"/>
          <w:szCs w:val="22"/>
        </w:rPr>
        <w:t xml:space="preserve">Field Office Supervisor for </w:t>
      </w:r>
      <w:r w:rsidRPr="422C3C8B">
        <w:rPr>
          <w:rFonts w:asciiTheme="minorHAnsi" w:eastAsiaTheme="minorEastAsia" w:hAnsiTheme="minorHAnsi" w:cstheme="minorBidi"/>
          <w:sz w:val="22"/>
          <w:szCs w:val="22"/>
        </w:rPr>
        <w:t>over a decade. He has a distinguished career as</w:t>
      </w:r>
      <w:r w:rsidRPr="18DD7B81">
        <w:rPr>
          <w:rFonts w:asciiTheme="minorHAnsi" w:eastAsiaTheme="minorEastAsia" w:hAnsiTheme="minorHAnsi" w:cstheme="minorBidi"/>
          <w:sz w:val="22"/>
          <w:szCs w:val="22"/>
        </w:rPr>
        <w:t xml:space="preserve"> </w:t>
      </w:r>
      <w:r w:rsidR="18DD7B81" w:rsidRPr="18DD7B81">
        <w:rPr>
          <w:rFonts w:asciiTheme="minorHAnsi" w:eastAsiaTheme="minorEastAsia" w:hAnsiTheme="minorHAnsi" w:cstheme="minorBidi"/>
          <w:sz w:val="22"/>
          <w:szCs w:val="22"/>
        </w:rPr>
        <w:t>a</w:t>
      </w:r>
      <w:r w:rsidRPr="422C3C8B">
        <w:rPr>
          <w:rFonts w:asciiTheme="minorHAnsi" w:eastAsiaTheme="minorEastAsia" w:hAnsiTheme="minorHAnsi" w:cstheme="minorBidi"/>
          <w:sz w:val="22"/>
          <w:szCs w:val="22"/>
        </w:rPr>
        <w:t xml:space="preserve"> fisheries scientist and researcher and is passionate about ending the climate crisis. </w:t>
      </w:r>
      <w:r w:rsidR="00729D96" w:rsidRPr="422C3C8B">
        <w:rPr>
          <w:rFonts w:asciiTheme="minorHAnsi" w:eastAsiaTheme="minorEastAsia" w:hAnsiTheme="minorHAnsi" w:cstheme="minorBidi"/>
          <w:sz w:val="22"/>
          <w:szCs w:val="22"/>
        </w:rPr>
        <w:t xml:space="preserve">Mr. Harbeck </w:t>
      </w:r>
      <w:r w:rsidRPr="422C3C8B">
        <w:rPr>
          <w:rFonts w:asciiTheme="minorHAnsi" w:eastAsiaTheme="minorEastAsia" w:hAnsiTheme="minorHAnsi" w:cstheme="minorBidi"/>
          <w:sz w:val="22"/>
          <w:szCs w:val="22"/>
        </w:rPr>
        <w:t xml:space="preserve">has prepared three proposals to add solar arrays to the Joseph Field Office buildings and has led the office in other structural upgrades and building contracting projects. </w:t>
      </w:r>
      <w:r w:rsidR="453CF2C0" w:rsidRPr="422C3C8B">
        <w:rPr>
          <w:rFonts w:asciiTheme="minorHAnsi" w:eastAsiaTheme="minorEastAsia" w:hAnsiTheme="minorHAnsi" w:cstheme="minorBidi"/>
          <w:sz w:val="22"/>
          <w:szCs w:val="22"/>
        </w:rPr>
        <w:t>He</w:t>
      </w:r>
      <w:r w:rsidRPr="422C3C8B">
        <w:rPr>
          <w:rFonts w:asciiTheme="minorHAnsi" w:eastAsiaTheme="minorEastAsia" w:hAnsiTheme="minorHAnsi" w:cstheme="minorBidi"/>
          <w:sz w:val="22"/>
          <w:szCs w:val="22"/>
        </w:rPr>
        <w:t xml:space="preserve"> will lead the </w:t>
      </w:r>
      <w:r w:rsidR="3F7688F3" w:rsidRPr="422C3C8B">
        <w:rPr>
          <w:rFonts w:asciiTheme="minorHAnsi" w:eastAsiaTheme="minorEastAsia" w:hAnsiTheme="minorHAnsi" w:cstheme="minorBidi"/>
          <w:sz w:val="22"/>
          <w:szCs w:val="22"/>
        </w:rPr>
        <w:t>Measure 3</w:t>
      </w:r>
      <w:r w:rsidRPr="422C3C8B">
        <w:rPr>
          <w:rFonts w:asciiTheme="minorHAnsi" w:eastAsiaTheme="minorEastAsia" w:hAnsiTheme="minorHAnsi" w:cstheme="minorBidi"/>
          <w:sz w:val="22"/>
          <w:szCs w:val="22"/>
        </w:rPr>
        <w:t xml:space="preserve"> subcontracting effort with the assistance of the Energy Coordinator. Shane Vatland, a fisheries </w:t>
      </w:r>
      <w:r w:rsidR="005024DE" w:rsidRPr="422C3C8B">
        <w:rPr>
          <w:rFonts w:asciiTheme="minorHAnsi" w:eastAsiaTheme="minorEastAsia" w:hAnsiTheme="minorHAnsi" w:cstheme="minorBidi"/>
          <w:sz w:val="22"/>
          <w:szCs w:val="22"/>
        </w:rPr>
        <w:t>researcher,</w:t>
      </w:r>
      <w:r w:rsidRPr="422C3C8B">
        <w:rPr>
          <w:rFonts w:asciiTheme="minorHAnsi" w:eastAsiaTheme="minorEastAsia" w:hAnsiTheme="minorHAnsi" w:cstheme="minorBidi"/>
          <w:sz w:val="22"/>
          <w:szCs w:val="22"/>
        </w:rPr>
        <w:t xml:space="preserve"> and a member of the Nez Perce Tribe’s Climate Change Task Force, will assist </w:t>
      </w:r>
      <w:r w:rsidR="003E053E" w:rsidRPr="422C3C8B">
        <w:rPr>
          <w:rFonts w:asciiTheme="minorHAnsi" w:eastAsiaTheme="minorEastAsia" w:hAnsiTheme="minorHAnsi" w:cstheme="minorBidi"/>
          <w:sz w:val="22"/>
          <w:szCs w:val="22"/>
        </w:rPr>
        <w:t>Mr. Harbeck</w:t>
      </w:r>
      <w:r w:rsidRPr="422C3C8B">
        <w:rPr>
          <w:rFonts w:asciiTheme="minorHAnsi" w:eastAsiaTheme="minorEastAsia" w:hAnsiTheme="minorHAnsi" w:cstheme="minorBidi"/>
          <w:sz w:val="22"/>
          <w:szCs w:val="22"/>
        </w:rPr>
        <w:t xml:space="preserve"> in preparing and soliciting bids, interviewing contractors, and contracting.</w:t>
      </w:r>
    </w:p>
    <w:p w14:paraId="5A7E7EC0" w14:textId="64E8D006" w:rsidR="00874375" w:rsidRDefault="00874375" w:rsidP="00874375"/>
    <w:p w14:paraId="06818965" w14:textId="78FAAC54" w:rsidR="00B60D13" w:rsidRPr="00874375" w:rsidRDefault="387D7623" w:rsidP="37766A04">
      <w:pPr>
        <w:pStyle w:val="Heading1"/>
        <w:numPr>
          <w:ilvl w:val="0"/>
          <w:numId w:val="64"/>
        </w:numPr>
      </w:pPr>
      <w:r>
        <w:t>Budget</w:t>
      </w:r>
    </w:p>
    <w:p w14:paraId="0E423612" w14:textId="32118957" w:rsidR="00B60D13" w:rsidRDefault="18EF4492" w:rsidP="7A76C25B">
      <w:r>
        <w:t xml:space="preserve">The total budget for </w:t>
      </w:r>
      <w:r w:rsidR="716D6789">
        <w:t>implementation of these three priority GHG reduction measures</w:t>
      </w:r>
      <w:r>
        <w:t xml:space="preserve"> is $37,346,490. </w:t>
      </w:r>
      <w:r w:rsidR="593A2BDB">
        <w:t xml:space="preserve">The consolidated total budget by year and by project are shown in the tables below. A separate budget narrative </w:t>
      </w:r>
      <w:r w:rsidR="26A0A406">
        <w:t>and budget spreadsheet are</w:t>
      </w:r>
      <w:r w:rsidR="593A2BDB">
        <w:t xml:space="preserve"> included with this application </w:t>
      </w:r>
      <w:r w:rsidR="2B02EB01">
        <w:t>as Project Narrative Attachment</w:t>
      </w:r>
      <w:r w:rsidR="66CFCD14">
        <w:t>s</w:t>
      </w:r>
      <w:r w:rsidR="2B02EB01">
        <w:t>.</w:t>
      </w:r>
    </w:p>
    <w:p w14:paraId="146260A8" w14:textId="70FC945B" w:rsidR="000E466A" w:rsidRDefault="000E466A" w:rsidP="7A76C25B">
      <w:r w:rsidRPr="000E466A">
        <w:rPr>
          <w:noProof/>
        </w:rPr>
        <w:drawing>
          <wp:inline distT="0" distB="0" distL="0" distR="0" wp14:anchorId="3263CB97" wp14:editId="23B19213">
            <wp:extent cx="6309360" cy="25558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09360" cy="2555875"/>
                    </a:xfrm>
                    <a:prstGeom prst="rect">
                      <a:avLst/>
                    </a:prstGeom>
                    <a:noFill/>
                    <a:ln>
                      <a:noFill/>
                    </a:ln>
                  </pic:spPr>
                </pic:pic>
              </a:graphicData>
            </a:graphic>
          </wp:inline>
        </w:drawing>
      </w:r>
    </w:p>
    <w:p w14:paraId="6B58497F" w14:textId="77777777" w:rsidR="000E466A" w:rsidRDefault="000E466A" w:rsidP="7A76C25B"/>
    <w:p w14:paraId="1E7D332C" w14:textId="4E714B08" w:rsidR="0062790C" w:rsidRDefault="00EC1666" w:rsidP="007B62A7">
      <w:pPr>
        <w:rPr>
          <w:b/>
        </w:rPr>
      </w:pPr>
      <w:r>
        <w:rPr>
          <w:b/>
        </w:rPr>
        <w:t>Budget by Project</w:t>
      </w:r>
    </w:p>
    <w:p w14:paraId="2153D36E" w14:textId="77777777" w:rsidR="004A206D" w:rsidRDefault="004A206D" w:rsidP="007B62A7">
      <w:pPr>
        <w:rPr>
          <w:b/>
        </w:rPr>
      </w:pPr>
    </w:p>
    <w:tbl>
      <w:tblPr>
        <w:tblStyle w:val="GridTable4-Accent5"/>
        <w:tblW w:w="8815" w:type="dxa"/>
        <w:jc w:val="center"/>
        <w:tblLook w:val="04A0" w:firstRow="1" w:lastRow="0" w:firstColumn="1" w:lastColumn="0" w:noHBand="0" w:noVBand="1"/>
      </w:tblPr>
      <w:tblGrid>
        <w:gridCol w:w="1830"/>
        <w:gridCol w:w="4105"/>
        <w:gridCol w:w="1440"/>
        <w:gridCol w:w="1440"/>
      </w:tblGrid>
      <w:tr w:rsidR="00EC1666" w:rsidRPr="0062790C" w14:paraId="44CBA7AE" w14:textId="77777777" w:rsidTr="004A206D">
        <w:trPr>
          <w:cnfStyle w:val="100000000000" w:firstRow="1" w:lastRow="0" w:firstColumn="0" w:lastColumn="0" w:oddVBand="0" w:evenVBand="0" w:oddHBand="0" w:evenHBand="0" w:firstRowFirstColumn="0" w:firstRowLastColumn="0" w:lastRowFirstColumn="0" w:lastRowLastColumn="0"/>
          <w:trHeight w:val="170"/>
          <w:jc w:val="center"/>
        </w:trPr>
        <w:tc>
          <w:tcPr>
            <w:cnfStyle w:val="001000000000" w:firstRow="0" w:lastRow="0" w:firstColumn="1" w:lastColumn="0" w:oddVBand="0" w:evenVBand="0" w:oddHBand="0" w:evenHBand="0" w:firstRowFirstColumn="0" w:firstRowLastColumn="0" w:lastRowFirstColumn="0" w:lastRowLastColumn="0"/>
            <w:tcW w:w="1830" w:type="dxa"/>
            <w:noWrap/>
            <w:hideMark/>
          </w:tcPr>
          <w:p w14:paraId="52B0E94D" w14:textId="77777777" w:rsidR="0062790C" w:rsidRPr="0062790C" w:rsidRDefault="00EC1666" w:rsidP="0062790C">
            <w:pPr>
              <w:widowControl/>
              <w:jc w:val="left"/>
              <w:rPr>
                <w:rFonts w:eastAsia="Times New Roman" w:cs="Calibri"/>
                <w:color w:val="000000"/>
              </w:rPr>
            </w:pPr>
            <w:r w:rsidRPr="1AF22A44">
              <w:rPr>
                <w:rFonts w:eastAsia="Times New Roman" w:cs="Calibri"/>
                <w:color w:val="000000" w:themeColor="text1"/>
              </w:rPr>
              <w:t>P</w:t>
            </w:r>
            <w:r w:rsidR="0062790C" w:rsidRPr="0062790C">
              <w:rPr>
                <w:rFonts w:eastAsia="Times New Roman" w:cs="Calibri"/>
                <w:color w:val="000000" w:themeColor="text1"/>
              </w:rPr>
              <w:t>roject Number</w:t>
            </w:r>
          </w:p>
        </w:tc>
        <w:tc>
          <w:tcPr>
            <w:tcW w:w="4105" w:type="dxa"/>
            <w:noWrap/>
            <w:hideMark/>
          </w:tcPr>
          <w:p w14:paraId="67F30EBB" w14:textId="77777777" w:rsidR="0062790C" w:rsidRPr="0062790C" w:rsidRDefault="0062790C" w:rsidP="0062790C">
            <w:pPr>
              <w:widowControl/>
              <w:jc w:val="left"/>
              <w:cnfStyle w:val="100000000000" w:firstRow="1"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Project Name</w:t>
            </w:r>
          </w:p>
        </w:tc>
        <w:tc>
          <w:tcPr>
            <w:tcW w:w="1440" w:type="dxa"/>
            <w:noWrap/>
            <w:hideMark/>
          </w:tcPr>
          <w:p w14:paraId="7288FB04" w14:textId="77777777" w:rsidR="0062790C" w:rsidRPr="0062790C" w:rsidRDefault="0062790C" w:rsidP="0062790C">
            <w:pPr>
              <w:widowControl/>
              <w:jc w:val="left"/>
              <w:cnfStyle w:val="100000000000" w:firstRow="1"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Total Cost</w:t>
            </w:r>
          </w:p>
        </w:tc>
        <w:tc>
          <w:tcPr>
            <w:tcW w:w="1440" w:type="dxa"/>
            <w:noWrap/>
            <w:hideMark/>
          </w:tcPr>
          <w:p w14:paraId="0C12B58D" w14:textId="77777777" w:rsidR="0062790C" w:rsidRPr="0062790C" w:rsidRDefault="0062790C" w:rsidP="0062790C">
            <w:pPr>
              <w:widowControl/>
              <w:jc w:val="center"/>
              <w:cnfStyle w:val="100000000000" w:firstRow="1"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 of Total</w:t>
            </w:r>
          </w:p>
        </w:tc>
      </w:tr>
      <w:tr w:rsidR="00EC1666" w:rsidRPr="0062790C" w14:paraId="224DB944" w14:textId="77777777" w:rsidTr="004A206D">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1830" w:type="dxa"/>
            <w:noWrap/>
            <w:hideMark/>
          </w:tcPr>
          <w:p w14:paraId="53ECA6A9" w14:textId="77777777" w:rsidR="0062790C" w:rsidRPr="0062790C" w:rsidRDefault="0062790C" w:rsidP="0062790C">
            <w:pPr>
              <w:widowControl/>
              <w:jc w:val="right"/>
              <w:rPr>
                <w:rFonts w:eastAsia="Times New Roman" w:cs="Calibri"/>
                <w:color w:val="000000"/>
              </w:rPr>
            </w:pPr>
            <w:r w:rsidRPr="0062790C">
              <w:rPr>
                <w:rFonts w:eastAsia="Times New Roman" w:cs="Calibri"/>
                <w:color w:val="000000" w:themeColor="text1"/>
              </w:rPr>
              <w:t>1</w:t>
            </w:r>
          </w:p>
        </w:tc>
        <w:tc>
          <w:tcPr>
            <w:tcW w:w="4105" w:type="dxa"/>
            <w:noWrap/>
            <w:hideMark/>
          </w:tcPr>
          <w:p w14:paraId="38C2832D" w14:textId="77777777" w:rsidR="0062790C" w:rsidRPr="0062790C" w:rsidRDefault="0062790C" w:rsidP="0062790C">
            <w:pPr>
              <w:widowControl/>
              <w:jc w:val="lef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Project Administration and Coordination</w:t>
            </w:r>
          </w:p>
        </w:tc>
        <w:tc>
          <w:tcPr>
            <w:tcW w:w="1440" w:type="dxa"/>
            <w:noWrap/>
            <w:hideMark/>
          </w:tcPr>
          <w:p w14:paraId="192F30C3" w14:textId="77777777" w:rsidR="0062790C" w:rsidRPr="0062790C" w:rsidRDefault="0062790C" w:rsidP="0062790C">
            <w:pPr>
              <w:widowControl/>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$202,100</w:t>
            </w:r>
          </w:p>
        </w:tc>
        <w:tc>
          <w:tcPr>
            <w:tcW w:w="1440" w:type="dxa"/>
            <w:noWrap/>
            <w:hideMark/>
          </w:tcPr>
          <w:p w14:paraId="426E7365" w14:textId="77777777" w:rsidR="0062790C" w:rsidRPr="0062790C" w:rsidRDefault="0062790C" w:rsidP="0062790C">
            <w:pPr>
              <w:widowControl/>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0.54%</w:t>
            </w:r>
          </w:p>
        </w:tc>
      </w:tr>
      <w:tr w:rsidR="00EC1666" w:rsidRPr="0062790C" w14:paraId="6AA80BBA" w14:textId="77777777" w:rsidTr="004A206D">
        <w:trPr>
          <w:trHeight w:val="300"/>
          <w:jc w:val="center"/>
        </w:trPr>
        <w:tc>
          <w:tcPr>
            <w:cnfStyle w:val="001000000000" w:firstRow="0" w:lastRow="0" w:firstColumn="1" w:lastColumn="0" w:oddVBand="0" w:evenVBand="0" w:oddHBand="0" w:evenHBand="0" w:firstRowFirstColumn="0" w:firstRowLastColumn="0" w:lastRowFirstColumn="0" w:lastRowLastColumn="0"/>
            <w:tcW w:w="1830" w:type="dxa"/>
            <w:noWrap/>
            <w:hideMark/>
          </w:tcPr>
          <w:p w14:paraId="1AC93BCC" w14:textId="77777777" w:rsidR="0062790C" w:rsidRPr="0062790C" w:rsidRDefault="0062790C" w:rsidP="0062790C">
            <w:pPr>
              <w:widowControl/>
              <w:jc w:val="right"/>
              <w:rPr>
                <w:rFonts w:eastAsia="Times New Roman" w:cs="Calibri"/>
                <w:color w:val="000000"/>
              </w:rPr>
            </w:pPr>
            <w:r w:rsidRPr="0062790C">
              <w:rPr>
                <w:rFonts w:eastAsia="Times New Roman" w:cs="Calibri"/>
                <w:color w:val="000000" w:themeColor="text1"/>
              </w:rPr>
              <w:t>2</w:t>
            </w:r>
          </w:p>
        </w:tc>
        <w:tc>
          <w:tcPr>
            <w:tcW w:w="4105" w:type="dxa"/>
            <w:noWrap/>
            <w:hideMark/>
          </w:tcPr>
          <w:p w14:paraId="3507CFA3" w14:textId="77777777" w:rsidR="0062790C" w:rsidRPr="0062790C" w:rsidRDefault="0062790C" w:rsidP="0062790C">
            <w:pPr>
              <w:widowControl/>
              <w:jc w:val="left"/>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Measure 1 Built Environment</w:t>
            </w:r>
          </w:p>
        </w:tc>
        <w:tc>
          <w:tcPr>
            <w:tcW w:w="1440" w:type="dxa"/>
            <w:noWrap/>
            <w:hideMark/>
          </w:tcPr>
          <w:p w14:paraId="07B5617B" w14:textId="77777777" w:rsidR="0062790C" w:rsidRPr="0062790C" w:rsidRDefault="0062790C" w:rsidP="0062790C">
            <w:pPr>
              <w:widowControl/>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$18,591,016</w:t>
            </w:r>
          </w:p>
        </w:tc>
        <w:tc>
          <w:tcPr>
            <w:tcW w:w="1440" w:type="dxa"/>
            <w:noWrap/>
            <w:hideMark/>
          </w:tcPr>
          <w:p w14:paraId="5469672D" w14:textId="77777777" w:rsidR="0062790C" w:rsidRPr="0062790C" w:rsidRDefault="0062790C" w:rsidP="0062790C">
            <w:pPr>
              <w:widowControl/>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49.78%</w:t>
            </w:r>
          </w:p>
        </w:tc>
      </w:tr>
      <w:tr w:rsidR="00EC1666" w:rsidRPr="0062790C" w14:paraId="1567F3C8" w14:textId="77777777" w:rsidTr="004A206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830" w:type="dxa"/>
            <w:noWrap/>
            <w:hideMark/>
          </w:tcPr>
          <w:p w14:paraId="4BD6CB5E" w14:textId="77777777" w:rsidR="0062790C" w:rsidRPr="0062790C" w:rsidRDefault="0062790C" w:rsidP="0062790C">
            <w:pPr>
              <w:widowControl/>
              <w:jc w:val="right"/>
              <w:rPr>
                <w:rFonts w:eastAsia="Times New Roman" w:cs="Calibri"/>
                <w:color w:val="000000"/>
              </w:rPr>
            </w:pPr>
            <w:r w:rsidRPr="0062790C">
              <w:rPr>
                <w:rFonts w:eastAsia="Times New Roman" w:cs="Calibri"/>
                <w:color w:val="000000" w:themeColor="text1"/>
              </w:rPr>
              <w:t>3</w:t>
            </w:r>
          </w:p>
        </w:tc>
        <w:tc>
          <w:tcPr>
            <w:tcW w:w="4105" w:type="dxa"/>
            <w:noWrap/>
            <w:hideMark/>
          </w:tcPr>
          <w:p w14:paraId="0A44A51A" w14:textId="77777777" w:rsidR="0062790C" w:rsidRPr="0062790C" w:rsidRDefault="0062790C" w:rsidP="0062790C">
            <w:pPr>
              <w:widowControl/>
              <w:jc w:val="lef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Measure 2 Electric Power</w:t>
            </w:r>
          </w:p>
        </w:tc>
        <w:tc>
          <w:tcPr>
            <w:tcW w:w="1440" w:type="dxa"/>
            <w:noWrap/>
            <w:hideMark/>
          </w:tcPr>
          <w:p w14:paraId="067E82A8" w14:textId="77777777" w:rsidR="0062790C" w:rsidRPr="0062790C" w:rsidRDefault="0062790C" w:rsidP="0062790C">
            <w:pPr>
              <w:widowControl/>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$18,430,178</w:t>
            </w:r>
          </w:p>
        </w:tc>
        <w:tc>
          <w:tcPr>
            <w:tcW w:w="1440" w:type="dxa"/>
            <w:noWrap/>
            <w:hideMark/>
          </w:tcPr>
          <w:p w14:paraId="3E6720F4" w14:textId="77777777" w:rsidR="0062790C" w:rsidRPr="0062790C" w:rsidRDefault="0062790C" w:rsidP="0062790C">
            <w:pPr>
              <w:widowControl/>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49.35%</w:t>
            </w:r>
          </w:p>
        </w:tc>
      </w:tr>
      <w:tr w:rsidR="00EC1666" w:rsidRPr="0062790C" w14:paraId="3FF0CC39" w14:textId="77777777" w:rsidTr="004A206D">
        <w:trPr>
          <w:trHeight w:val="300"/>
          <w:jc w:val="center"/>
        </w:trPr>
        <w:tc>
          <w:tcPr>
            <w:cnfStyle w:val="001000000000" w:firstRow="0" w:lastRow="0" w:firstColumn="1" w:lastColumn="0" w:oddVBand="0" w:evenVBand="0" w:oddHBand="0" w:evenHBand="0" w:firstRowFirstColumn="0" w:firstRowLastColumn="0" w:lastRowFirstColumn="0" w:lastRowLastColumn="0"/>
            <w:tcW w:w="1830" w:type="dxa"/>
            <w:noWrap/>
            <w:hideMark/>
          </w:tcPr>
          <w:p w14:paraId="4FFFE98A" w14:textId="77777777" w:rsidR="0062790C" w:rsidRPr="0062790C" w:rsidRDefault="0062790C" w:rsidP="0062790C">
            <w:pPr>
              <w:widowControl/>
              <w:jc w:val="right"/>
              <w:rPr>
                <w:rFonts w:eastAsia="Times New Roman" w:cs="Calibri"/>
                <w:color w:val="000000"/>
              </w:rPr>
            </w:pPr>
            <w:r w:rsidRPr="0062790C">
              <w:rPr>
                <w:rFonts w:eastAsia="Times New Roman" w:cs="Calibri"/>
                <w:color w:val="000000" w:themeColor="text1"/>
              </w:rPr>
              <w:t>4</w:t>
            </w:r>
          </w:p>
        </w:tc>
        <w:tc>
          <w:tcPr>
            <w:tcW w:w="4105" w:type="dxa"/>
            <w:noWrap/>
            <w:hideMark/>
          </w:tcPr>
          <w:p w14:paraId="27AF4194" w14:textId="77777777" w:rsidR="0062790C" w:rsidRPr="0062790C" w:rsidRDefault="0062790C" w:rsidP="0062790C">
            <w:pPr>
              <w:widowControl/>
              <w:jc w:val="left"/>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Measure 3 Transportation</w:t>
            </w:r>
          </w:p>
        </w:tc>
        <w:tc>
          <w:tcPr>
            <w:tcW w:w="1440" w:type="dxa"/>
            <w:noWrap/>
            <w:hideMark/>
          </w:tcPr>
          <w:p w14:paraId="09739A91" w14:textId="77777777" w:rsidR="0062790C" w:rsidRPr="0062790C" w:rsidRDefault="0062790C" w:rsidP="0062790C">
            <w:pPr>
              <w:widowControl/>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$123,196</w:t>
            </w:r>
          </w:p>
        </w:tc>
        <w:tc>
          <w:tcPr>
            <w:tcW w:w="1440" w:type="dxa"/>
            <w:noWrap/>
            <w:hideMark/>
          </w:tcPr>
          <w:p w14:paraId="32FD7150" w14:textId="77777777" w:rsidR="0062790C" w:rsidRPr="0062790C" w:rsidRDefault="0062790C" w:rsidP="0062790C">
            <w:pPr>
              <w:widowControl/>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0.33%</w:t>
            </w:r>
          </w:p>
        </w:tc>
      </w:tr>
      <w:tr w:rsidR="00EC1666" w:rsidRPr="0062790C" w14:paraId="2683FF6D" w14:textId="77777777" w:rsidTr="004A206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830" w:type="dxa"/>
            <w:noWrap/>
            <w:hideMark/>
          </w:tcPr>
          <w:p w14:paraId="13D78F76" w14:textId="77777777" w:rsidR="0062790C" w:rsidRPr="0062790C" w:rsidRDefault="0062790C" w:rsidP="0062790C">
            <w:pPr>
              <w:widowControl/>
              <w:jc w:val="right"/>
              <w:rPr>
                <w:rFonts w:eastAsia="Times New Roman" w:cs="Calibri"/>
                <w:color w:val="000000"/>
              </w:rPr>
            </w:pPr>
            <w:r w:rsidRPr="0062790C">
              <w:rPr>
                <w:rFonts w:eastAsia="Times New Roman" w:cs="Calibri"/>
                <w:color w:val="000000" w:themeColor="text1"/>
              </w:rPr>
              <w:t>Total</w:t>
            </w:r>
          </w:p>
        </w:tc>
        <w:tc>
          <w:tcPr>
            <w:tcW w:w="4105" w:type="dxa"/>
            <w:noWrap/>
            <w:hideMark/>
          </w:tcPr>
          <w:p w14:paraId="4FA752CB" w14:textId="77777777" w:rsidR="0062790C" w:rsidRPr="0062790C" w:rsidRDefault="0062790C" w:rsidP="0062790C">
            <w:pPr>
              <w:widowControl/>
              <w:jc w:val="lef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p>
        </w:tc>
        <w:tc>
          <w:tcPr>
            <w:tcW w:w="1440" w:type="dxa"/>
            <w:noWrap/>
            <w:hideMark/>
          </w:tcPr>
          <w:p w14:paraId="61202709" w14:textId="77777777" w:rsidR="0062790C" w:rsidRPr="0062790C" w:rsidRDefault="0062790C" w:rsidP="0062790C">
            <w:pPr>
              <w:widowControl/>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$37,346,490</w:t>
            </w:r>
          </w:p>
        </w:tc>
        <w:tc>
          <w:tcPr>
            <w:tcW w:w="1440" w:type="dxa"/>
            <w:noWrap/>
            <w:hideMark/>
          </w:tcPr>
          <w:p w14:paraId="298676B0" w14:textId="77777777" w:rsidR="0062790C" w:rsidRPr="0062790C" w:rsidRDefault="0062790C" w:rsidP="0062790C">
            <w:pPr>
              <w:widowControl/>
              <w:jc w:val="center"/>
              <w:cnfStyle w:val="000000100000" w:firstRow="0" w:lastRow="0" w:firstColumn="0" w:lastColumn="0" w:oddVBand="0" w:evenVBand="0" w:oddHBand="1" w:evenHBand="0" w:firstRowFirstColumn="0" w:firstRowLastColumn="0" w:lastRowFirstColumn="0" w:lastRowLastColumn="0"/>
              <w:rPr>
                <w:rFonts w:eastAsia="Times New Roman" w:cs="Calibri"/>
                <w:color w:val="000000"/>
              </w:rPr>
            </w:pPr>
            <w:r w:rsidRPr="0062790C">
              <w:rPr>
                <w:rFonts w:eastAsia="Times New Roman" w:cs="Calibri"/>
                <w:color w:val="000000" w:themeColor="text1"/>
              </w:rPr>
              <w:t>99.46%</w:t>
            </w:r>
          </w:p>
        </w:tc>
      </w:tr>
    </w:tbl>
    <w:p w14:paraId="2CDE85C3" w14:textId="5081B48D" w:rsidR="000B4127" w:rsidRDefault="004A206D" w:rsidP="00EC1666">
      <w:pPr>
        <w:rPr>
          <w:b/>
          <w:bCs/>
        </w:rPr>
      </w:pPr>
      <w:r w:rsidRPr="0013258A">
        <w:rPr>
          <w:b/>
          <w:noProof/>
        </w:rPr>
        <mc:AlternateContent>
          <mc:Choice Requires="wpg">
            <w:drawing>
              <wp:anchor distT="0" distB="0" distL="114300" distR="114300" simplePos="0" relativeHeight="251658241" behindDoc="0" locked="0" layoutInCell="1" allowOverlap="1" wp14:anchorId="3CADD781" wp14:editId="31DBEF62">
                <wp:simplePos x="0" y="0"/>
                <wp:positionH relativeFrom="margin">
                  <wp:align>right</wp:align>
                </wp:positionH>
                <wp:positionV relativeFrom="paragraph">
                  <wp:posOffset>137551</wp:posOffset>
                </wp:positionV>
                <wp:extent cx="6258657" cy="334645"/>
                <wp:effectExtent l="19050" t="0" r="27940" b="8255"/>
                <wp:wrapNone/>
                <wp:docPr id="10" name="Group 10" descr="Decorative page divider&#10;">
                  <a:extLst xmlns:a="http://schemas.openxmlformats.org/drawingml/2006/main">
                    <a:ext uri="{FF2B5EF4-FFF2-40B4-BE49-F238E27FC236}">
                      <a16:creationId xmlns:a16="http://schemas.microsoft.com/office/drawing/2014/main" id="{94371CEC-0323-5BFC-068E-8C93F09FBC5E}"/>
                    </a:ext>
                  </a:extLst>
                </wp:docPr>
                <wp:cNvGraphicFramePr/>
                <a:graphic xmlns:a="http://schemas.openxmlformats.org/drawingml/2006/main">
                  <a:graphicData uri="http://schemas.microsoft.com/office/word/2010/wordprocessingGroup">
                    <wpg:wgp>
                      <wpg:cNvGrpSpPr/>
                      <wpg:grpSpPr>
                        <a:xfrm>
                          <a:off x="0" y="0"/>
                          <a:ext cx="6258657" cy="334645"/>
                          <a:chOff x="0" y="0"/>
                          <a:chExt cx="5364480" cy="334877"/>
                        </a:xfrm>
                      </wpg:grpSpPr>
                      <wps:wsp>
                        <wps:cNvPr id="1" name="Straight Connector 1">
                          <a:extLst>
                            <a:ext uri="{FF2B5EF4-FFF2-40B4-BE49-F238E27FC236}">
                              <a16:creationId xmlns:a16="http://schemas.microsoft.com/office/drawing/2014/main" id="{7A745B16-4E51-4775-45CB-65E3543ECE15}"/>
                            </a:ext>
                          </a:extLst>
                        </wps:cNvPr>
                        <wps:cNvCnPr>
                          <a:cxnSpLocks/>
                        </wps:cNvCnPr>
                        <wps:spPr>
                          <a:xfrm flipH="1">
                            <a:off x="0" y="167439"/>
                            <a:ext cx="5364480" cy="0"/>
                          </a:xfrm>
                          <a:prstGeom prst="line">
                            <a:avLst/>
                          </a:prstGeom>
                          <a:ln w="38100" cap="rnd">
                            <a:solidFill>
                              <a:schemeClr val="accent3"/>
                            </a:solidFill>
                          </a:ln>
                        </wps:spPr>
                        <wps:style>
                          <a:lnRef idx="2">
                            <a:schemeClr val="accent1"/>
                          </a:lnRef>
                          <a:fillRef idx="0">
                            <a:schemeClr val="accent1"/>
                          </a:fillRef>
                          <a:effectRef idx="1">
                            <a:schemeClr val="accent1"/>
                          </a:effectRef>
                          <a:fontRef idx="minor">
                            <a:schemeClr val="tx1"/>
                          </a:fontRef>
                        </wps:style>
                        <wps:bodyPr/>
                      </wps:wsp>
                      <pic:pic xmlns:pic="http://schemas.openxmlformats.org/drawingml/2006/picture">
                        <pic:nvPicPr>
                          <pic:cNvPr id="2" name="Picture 2">
                            <a:extLst>
                              <a:ext uri="{FF2B5EF4-FFF2-40B4-BE49-F238E27FC236}">
                                <a16:creationId xmlns:a16="http://schemas.microsoft.com/office/drawing/2014/main" id="{3F0CB7D5-24F9-6DF0-1AA8-E8E5A91DE10F}"/>
                              </a:ext>
                            </a:extLst>
                          </pic:cNvPr>
                          <pic:cNvPicPr>
                            <a:picLocks noChangeAspect="1"/>
                          </pic:cNvPicPr>
                        </pic:nvPicPr>
                        <pic:blipFill rotWithShape="1">
                          <a:blip r:embed="rId19" cstate="print">
                            <a:extLst>
                              <a:ext uri="{28A0092B-C50C-407E-A947-70E740481C1C}">
                                <a14:useLocalDpi xmlns:a14="http://schemas.microsoft.com/office/drawing/2010/main"/>
                              </a:ext>
                            </a:extLst>
                          </a:blip>
                          <a:srcRect l="-1726"/>
                          <a:stretch/>
                        </pic:blipFill>
                        <pic:spPr>
                          <a:xfrm rot="5400000">
                            <a:off x="2514802" y="-76987"/>
                            <a:ext cx="334877" cy="488852"/>
                          </a:xfrm>
                          <a:prstGeom prst="rect">
                            <a:avLst/>
                          </a:prstGeom>
                        </pic:spPr>
                      </pic:pic>
                    </wpg:wgp>
                  </a:graphicData>
                </a:graphic>
                <wp14:sizeRelH relativeFrom="margin">
                  <wp14:pctWidth>0</wp14:pctWidth>
                </wp14:sizeRelH>
              </wp:anchor>
            </w:drawing>
          </mc:Choice>
          <mc:Fallback>
            <w:pict>
              <v:group w14:anchorId="6BC586D5" id="Group 10" o:spid="_x0000_s1026" alt="Decorative page divider&#10;" style="position:absolute;margin-left:441.6pt;margin-top:10.85pt;width:492.8pt;height:26.35pt;z-index:251658241;mso-position-horizontal:right;mso-position-horizontal-relative:margin;mso-width-relative:margin" coordsize="53644,33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">
                <v:line id="Straight Connector 1" o:spid="_x0000_s1027" style="position:absolute;flip:x;visibility:visible;mso-wrap-style:square" from="0,1674" to="53644,1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" strokecolor="#a5a5a5 [3206]" strokeweight="3pt">
                  <v:stroke joinstyle="miter" endcap="round"/>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25148;top:-770;width:3348;height:4888;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">
                  <v:imagedata r:id="rId20" o:title="" cropleft="-1131f"/>
                </v:shape>
                <w10:wrap anchorx="margin"/>
              </v:group>
            </w:pict>
          </mc:Fallback>
        </mc:AlternateContent>
      </w:r>
    </w:p>
    <w:p w14:paraId="4D066F0A" w14:textId="2A7B1FDA" w:rsidR="0013258A" w:rsidRPr="008552C1" w:rsidRDefault="0013258A" w:rsidP="00EC1666">
      <w:pPr>
        <w:rPr>
          <w:b/>
        </w:rPr>
      </w:pPr>
    </w:p>
    <w:sectPr w:rsidR="0013258A" w:rsidRPr="008552C1" w:rsidSect="009269B5">
      <w:footerReference w:type="default" r:id="rId21"/>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8234E" w14:textId="77777777" w:rsidR="009A0E2C" w:rsidRDefault="009A0E2C" w:rsidP="00CE3F77">
      <w:r>
        <w:separator/>
      </w:r>
    </w:p>
  </w:endnote>
  <w:endnote w:type="continuationSeparator" w:id="0">
    <w:p w14:paraId="403582F3" w14:textId="77777777" w:rsidR="009A0E2C" w:rsidRDefault="009A0E2C" w:rsidP="00CE3F77">
      <w:r>
        <w:continuationSeparator/>
      </w:r>
    </w:p>
  </w:endnote>
  <w:endnote w:type="continuationNotice" w:id="1">
    <w:p w14:paraId="33CD04ED" w14:textId="77777777" w:rsidR="009A0E2C" w:rsidRDefault="009A0E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507A" w14:textId="78617BF0" w:rsidR="00230559" w:rsidRPr="00BD649B" w:rsidRDefault="003160D6">
    <w:pPr>
      <w:pStyle w:val="Footer"/>
      <w:jc w:val="right"/>
      <w:rPr>
        <w:color w:val="8E0000"/>
      </w:rPr>
    </w:pPr>
    <w:r w:rsidRPr="00BD649B">
      <w:rPr>
        <w:color w:val="8E0000"/>
      </w:rPr>
      <w:t xml:space="preserve">Nez Perce Tribe CPRG Implementation Grant Proposal – </w:t>
    </w:r>
    <w:r w:rsidR="00935FF6">
      <w:rPr>
        <w:color w:val="8E0000"/>
      </w:rPr>
      <w:t>General</w:t>
    </w:r>
    <w:r w:rsidRPr="00BD649B">
      <w:rPr>
        <w:color w:val="8E0000"/>
      </w:rPr>
      <w:t xml:space="preserve"> Competition - </w:t>
    </w:r>
    <w:sdt>
      <w:sdtPr>
        <w:rPr>
          <w:color w:val="8E0000"/>
        </w:rPr>
        <w:id w:val="2068994772"/>
        <w:docPartObj>
          <w:docPartGallery w:val="Page Numbers (Bottom of Page)"/>
          <w:docPartUnique/>
        </w:docPartObj>
      </w:sdtPr>
      <w:sdtContent>
        <w:sdt>
          <w:sdtPr>
            <w:rPr>
              <w:color w:val="8E0000"/>
            </w:rPr>
            <w:id w:val="-1769616900"/>
            <w:docPartObj>
              <w:docPartGallery w:val="Page Numbers (Top of Page)"/>
              <w:docPartUnique/>
            </w:docPartObj>
          </w:sdtPr>
          <w:sdtContent>
            <w:r w:rsidR="00230559" w:rsidRPr="00BD649B">
              <w:rPr>
                <w:color w:val="8E0000"/>
              </w:rPr>
              <w:t xml:space="preserve">Page </w:t>
            </w:r>
            <w:r w:rsidR="00230559" w:rsidRPr="00BD649B">
              <w:rPr>
                <w:b/>
                <w:bCs/>
                <w:color w:val="8E0000"/>
                <w:sz w:val="24"/>
                <w:szCs w:val="24"/>
              </w:rPr>
              <w:fldChar w:fldCharType="begin"/>
            </w:r>
            <w:r w:rsidR="00230559" w:rsidRPr="00BD649B">
              <w:rPr>
                <w:b/>
                <w:bCs/>
                <w:color w:val="8E0000"/>
              </w:rPr>
              <w:instrText xml:space="preserve"> PAGE </w:instrText>
            </w:r>
            <w:r w:rsidR="00230559" w:rsidRPr="00BD649B">
              <w:rPr>
                <w:b/>
                <w:bCs/>
                <w:color w:val="8E0000"/>
                <w:sz w:val="24"/>
                <w:szCs w:val="24"/>
              </w:rPr>
              <w:fldChar w:fldCharType="separate"/>
            </w:r>
            <w:r w:rsidR="00230559" w:rsidRPr="00BD649B">
              <w:rPr>
                <w:b/>
                <w:bCs/>
                <w:noProof/>
                <w:color w:val="8E0000"/>
              </w:rPr>
              <w:t>2</w:t>
            </w:r>
            <w:r w:rsidR="00230559" w:rsidRPr="00BD649B">
              <w:rPr>
                <w:b/>
                <w:bCs/>
                <w:color w:val="8E0000"/>
                <w:sz w:val="24"/>
                <w:szCs w:val="24"/>
              </w:rPr>
              <w:fldChar w:fldCharType="end"/>
            </w:r>
            <w:r w:rsidR="00230559" w:rsidRPr="00BD649B">
              <w:rPr>
                <w:color w:val="8E0000"/>
              </w:rPr>
              <w:t xml:space="preserve"> of </w:t>
            </w:r>
            <w:r w:rsidR="00230559" w:rsidRPr="00BD649B">
              <w:rPr>
                <w:b/>
                <w:bCs/>
                <w:color w:val="8E0000"/>
                <w:sz w:val="24"/>
                <w:szCs w:val="24"/>
              </w:rPr>
              <w:fldChar w:fldCharType="begin"/>
            </w:r>
            <w:r w:rsidR="00230559" w:rsidRPr="00BD649B">
              <w:rPr>
                <w:b/>
                <w:bCs/>
                <w:color w:val="8E0000"/>
              </w:rPr>
              <w:instrText xml:space="preserve"> NUMPAGES  </w:instrText>
            </w:r>
            <w:r w:rsidR="00230559" w:rsidRPr="00BD649B">
              <w:rPr>
                <w:b/>
                <w:bCs/>
                <w:color w:val="8E0000"/>
                <w:sz w:val="24"/>
                <w:szCs w:val="24"/>
              </w:rPr>
              <w:fldChar w:fldCharType="separate"/>
            </w:r>
            <w:r w:rsidR="00230559" w:rsidRPr="00BD649B">
              <w:rPr>
                <w:b/>
                <w:bCs/>
                <w:noProof/>
                <w:color w:val="8E0000"/>
              </w:rPr>
              <w:t>2</w:t>
            </w:r>
            <w:r w:rsidR="00230559" w:rsidRPr="00BD649B">
              <w:rPr>
                <w:b/>
                <w:bCs/>
                <w:color w:val="8E0000"/>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99E1A" w14:textId="77777777" w:rsidR="009A0E2C" w:rsidRDefault="009A0E2C" w:rsidP="00CE3F77">
      <w:r>
        <w:separator/>
      </w:r>
    </w:p>
  </w:footnote>
  <w:footnote w:type="continuationSeparator" w:id="0">
    <w:p w14:paraId="29E47DDB" w14:textId="77777777" w:rsidR="009A0E2C" w:rsidRDefault="009A0E2C" w:rsidP="00CE3F77">
      <w:r>
        <w:continuationSeparator/>
      </w:r>
    </w:p>
  </w:footnote>
  <w:footnote w:type="continuationNotice" w:id="1">
    <w:p w14:paraId="1588BAFD" w14:textId="77777777" w:rsidR="009A0E2C" w:rsidRDefault="009A0E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A92"/>
    <w:multiLevelType w:val="hybridMultilevel"/>
    <w:tmpl w:val="80B0608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CCACD6"/>
    <w:multiLevelType w:val="hybridMultilevel"/>
    <w:tmpl w:val="FFFFFFFF"/>
    <w:lvl w:ilvl="0" w:tplc="A22621C6">
      <w:start w:val="6"/>
      <w:numFmt w:val="decimal"/>
      <w:lvlText w:val="%1."/>
      <w:lvlJc w:val="left"/>
      <w:pPr>
        <w:ind w:left="720" w:hanging="360"/>
      </w:pPr>
    </w:lvl>
    <w:lvl w:ilvl="1" w:tplc="F1DC14D2">
      <w:start w:val="1"/>
      <w:numFmt w:val="lowerLetter"/>
      <w:lvlText w:val="%2."/>
      <w:lvlJc w:val="left"/>
      <w:pPr>
        <w:ind w:left="1440" w:hanging="360"/>
      </w:pPr>
    </w:lvl>
    <w:lvl w:ilvl="2" w:tplc="1E0C2522">
      <w:start w:val="1"/>
      <w:numFmt w:val="lowerRoman"/>
      <w:lvlText w:val="%3."/>
      <w:lvlJc w:val="right"/>
      <w:pPr>
        <w:ind w:left="2160" w:hanging="180"/>
      </w:pPr>
    </w:lvl>
    <w:lvl w:ilvl="3" w:tplc="F04061E2">
      <w:start w:val="1"/>
      <w:numFmt w:val="decimal"/>
      <w:lvlText w:val="%4."/>
      <w:lvlJc w:val="left"/>
      <w:pPr>
        <w:ind w:left="2880" w:hanging="360"/>
      </w:pPr>
    </w:lvl>
    <w:lvl w:ilvl="4" w:tplc="8D64A704">
      <w:start w:val="1"/>
      <w:numFmt w:val="lowerLetter"/>
      <w:lvlText w:val="%5."/>
      <w:lvlJc w:val="left"/>
      <w:pPr>
        <w:ind w:left="3600" w:hanging="360"/>
      </w:pPr>
    </w:lvl>
    <w:lvl w:ilvl="5" w:tplc="B0985556">
      <w:start w:val="1"/>
      <w:numFmt w:val="lowerRoman"/>
      <w:lvlText w:val="%6."/>
      <w:lvlJc w:val="right"/>
      <w:pPr>
        <w:ind w:left="4320" w:hanging="180"/>
      </w:pPr>
    </w:lvl>
    <w:lvl w:ilvl="6" w:tplc="38BC1520">
      <w:start w:val="1"/>
      <w:numFmt w:val="decimal"/>
      <w:lvlText w:val="%7."/>
      <w:lvlJc w:val="left"/>
      <w:pPr>
        <w:ind w:left="5040" w:hanging="360"/>
      </w:pPr>
    </w:lvl>
    <w:lvl w:ilvl="7" w:tplc="DE0CEF04">
      <w:start w:val="1"/>
      <w:numFmt w:val="lowerLetter"/>
      <w:lvlText w:val="%8."/>
      <w:lvlJc w:val="left"/>
      <w:pPr>
        <w:ind w:left="5760" w:hanging="360"/>
      </w:pPr>
    </w:lvl>
    <w:lvl w:ilvl="8" w:tplc="05C47CBA">
      <w:start w:val="1"/>
      <w:numFmt w:val="lowerRoman"/>
      <w:lvlText w:val="%9."/>
      <w:lvlJc w:val="right"/>
      <w:pPr>
        <w:ind w:left="6480" w:hanging="180"/>
      </w:pPr>
    </w:lvl>
  </w:abstractNum>
  <w:abstractNum w:abstractNumId="2" w15:restartNumberingAfterBreak="0">
    <w:nsid w:val="08AD266E"/>
    <w:multiLevelType w:val="hybridMultilevel"/>
    <w:tmpl w:val="FFFFFFFF"/>
    <w:lvl w:ilvl="0" w:tplc="FCBE9472">
      <w:start w:val="3"/>
      <w:numFmt w:val="decimal"/>
      <w:lvlText w:val="%1."/>
      <w:lvlJc w:val="left"/>
      <w:pPr>
        <w:ind w:left="720" w:hanging="360"/>
      </w:pPr>
    </w:lvl>
    <w:lvl w:ilvl="1" w:tplc="5FB4D936">
      <w:start w:val="1"/>
      <w:numFmt w:val="lowerLetter"/>
      <w:lvlText w:val="%2."/>
      <w:lvlJc w:val="left"/>
      <w:pPr>
        <w:ind w:left="1440" w:hanging="360"/>
      </w:pPr>
    </w:lvl>
    <w:lvl w:ilvl="2" w:tplc="9F725380">
      <w:start w:val="1"/>
      <w:numFmt w:val="lowerRoman"/>
      <w:lvlText w:val="%3."/>
      <w:lvlJc w:val="right"/>
      <w:pPr>
        <w:ind w:left="2160" w:hanging="180"/>
      </w:pPr>
    </w:lvl>
    <w:lvl w:ilvl="3" w:tplc="C8AAC722">
      <w:start w:val="1"/>
      <w:numFmt w:val="decimal"/>
      <w:lvlText w:val="%4."/>
      <w:lvlJc w:val="left"/>
      <w:pPr>
        <w:ind w:left="2880" w:hanging="360"/>
      </w:pPr>
    </w:lvl>
    <w:lvl w:ilvl="4" w:tplc="EE3C3826">
      <w:start w:val="1"/>
      <w:numFmt w:val="lowerLetter"/>
      <w:lvlText w:val="%5."/>
      <w:lvlJc w:val="left"/>
      <w:pPr>
        <w:ind w:left="3600" w:hanging="360"/>
      </w:pPr>
    </w:lvl>
    <w:lvl w:ilvl="5" w:tplc="8F6EFD64">
      <w:start w:val="1"/>
      <w:numFmt w:val="lowerRoman"/>
      <w:lvlText w:val="%6."/>
      <w:lvlJc w:val="right"/>
      <w:pPr>
        <w:ind w:left="4320" w:hanging="180"/>
      </w:pPr>
    </w:lvl>
    <w:lvl w:ilvl="6" w:tplc="8C28781C">
      <w:start w:val="1"/>
      <w:numFmt w:val="decimal"/>
      <w:lvlText w:val="%7."/>
      <w:lvlJc w:val="left"/>
      <w:pPr>
        <w:ind w:left="5040" w:hanging="360"/>
      </w:pPr>
    </w:lvl>
    <w:lvl w:ilvl="7" w:tplc="6B96FA48">
      <w:start w:val="1"/>
      <w:numFmt w:val="lowerLetter"/>
      <w:lvlText w:val="%8."/>
      <w:lvlJc w:val="left"/>
      <w:pPr>
        <w:ind w:left="5760" w:hanging="360"/>
      </w:pPr>
    </w:lvl>
    <w:lvl w:ilvl="8" w:tplc="4A68D1C8">
      <w:start w:val="1"/>
      <w:numFmt w:val="lowerRoman"/>
      <w:lvlText w:val="%9."/>
      <w:lvlJc w:val="right"/>
      <w:pPr>
        <w:ind w:left="6480" w:hanging="180"/>
      </w:pPr>
    </w:lvl>
  </w:abstractNum>
  <w:abstractNum w:abstractNumId="3" w15:restartNumberingAfterBreak="0">
    <w:nsid w:val="094557BF"/>
    <w:multiLevelType w:val="hybridMultilevel"/>
    <w:tmpl w:val="85D6F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B00CE"/>
    <w:multiLevelType w:val="hybridMultilevel"/>
    <w:tmpl w:val="35FA37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F0325E1"/>
    <w:multiLevelType w:val="hybridMultilevel"/>
    <w:tmpl w:val="FFFFFFFF"/>
    <w:lvl w:ilvl="0" w:tplc="324ABF22">
      <w:start w:val="1"/>
      <w:numFmt w:val="decimal"/>
      <w:lvlText w:val="%1."/>
      <w:lvlJc w:val="left"/>
      <w:pPr>
        <w:ind w:left="720" w:hanging="360"/>
      </w:pPr>
    </w:lvl>
    <w:lvl w:ilvl="1" w:tplc="158C187E">
      <w:start w:val="1"/>
      <w:numFmt w:val="lowerLetter"/>
      <w:lvlText w:val="%2."/>
      <w:lvlJc w:val="left"/>
      <w:pPr>
        <w:ind w:left="1440" w:hanging="360"/>
      </w:pPr>
    </w:lvl>
    <w:lvl w:ilvl="2" w:tplc="0F1ACA5C">
      <w:start w:val="1"/>
      <w:numFmt w:val="lowerRoman"/>
      <w:lvlText w:val="%3."/>
      <w:lvlJc w:val="right"/>
      <w:pPr>
        <w:ind w:left="2160" w:hanging="180"/>
      </w:pPr>
    </w:lvl>
    <w:lvl w:ilvl="3" w:tplc="EAA079D6">
      <w:start w:val="1"/>
      <w:numFmt w:val="decimal"/>
      <w:lvlText w:val="%4."/>
      <w:lvlJc w:val="left"/>
      <w:pPr>
        <w:ind w:left="2880" w:hanging="360"/>
      </w:pPr>
    </w:lvl>
    <w:lvl w:ilvl="4" w:tplc="9D822124">
      <w:start w:val="1"/>
      <w:numFmt w:val="lowerLetter"/>
      <w:lvlText w:val="%5."/>
      <w:lvlJc w:val="left"/>
      <w:pPr>
        <w:ind w:left="3600" w:hanging="360"/>
      </w:pPr>
    </w:lvl>
    <w:lvl w:ilvl="5" w:tplc="E97CFB08">
      <w:start w:val="1"/>
      <w:numFmt w:val="lowerRoman"/>
      <w:lvlText w:val="%6."/>
      <w:lvlJc w:val="right"/>
      <w:pPr>
        <w:ind w:left="4320" w:hanging="180"/>
      </w:pPr>
    </w:lvl>
    <w:lvl w:ilvl="6" w:tplc="FC248480">
      <w:start w:val="1"/>
      <w:numFmt w:val="decimal"/>
      <w:lvlText w:val="%7."/>
      <w:lvlJc w:val="left"/>
      <w:pPr>
        <w:ind w:left="5040" w:hanging="360"/>
      </w:pPr>
    </w:lvl>
    <w:lvl w:ilvl="7" w:tplc="C67069B2">
      <w:start w:val="1"/>
      <w:numFmt w:val="lowerLetter"/>
      <w:lvlText w:val="%8."/>
      <w:lvlJc w:val="left"/>
      <w:pPr>
        <w:ind w:left="5760" w:hanging="360"/>
      </w:pPr>
    </w:lvl>
    <w:lvl w:ilvl="8" w:tplc="5726E1F2">
      <w:start w:val="1"/>
      <w:numFmt w:val="lowerRoman"/>
      <w:lvlText w:val="%9."/>
      <w:lvlJc w:val="right"/>
      <w:pPr>
        <w:ind w:left="6480" w:hanging="180"/>
      </w:pPr>
    </w:lvl>
  </w:abstractNum>
  <w:abstractNum w:abstractNumId="6"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E4F7DD"/>
    <w:multiLevelType w:val="hybridMultilevel"/>
    <w:tmpl w:val="FFFFFFFF"/>
    <w:lvl w:ilvl="0" w:tplc="3D960D32">
      <w:start w:val="7"/>
      <w:numFmt w:val="decimal"/>
      <w:lvlText w:val="%1."/>
      <w:lvlJc w:val="left"/>
      <w:pPr>
        <w:ind w:left="720" w:hanging="360"/>
      </w:pPr>
    </w:lvl>
    <w:lvl w:ilvl="1" w:tplc="A832F2F8">
      <w:start w:val="1"/>
      <w:numFmt w:val="lowerLetter"/>
      <w:lvlText w:val="%2."/>
      <w:lvlJc w:val="left"/>
      <w:pPr>
        <w:ind w:left="1440" w:hanging="360"/>
      </w:pPr>
    </w:lvl>
    <w:lvl w:ilvl="2" w:tplc="930A6412">
      <w:start w:val="1"/>
      <w:numFmt w:val="lowerRoman"/>
      <w:lvlText w:val="%3."/>
      <w:lvlJc w:val="right"/>
      <w:pPr>
        <w:ind w:left="2160" w:hanging="180"/>
      </w:pPr>
    </w:lvl>
    <w:lvl w:ilvl="3" w:tplc="A284388C">
      <w:start w:val="1"/>
      <w:numFmt w:val="decimal"/>
      <w:lvlText w:val="%4."/>
      <w:lvlJc w:val="left"/>
      <w:pPr>
        <w:ind w:left="2880" w:hanging="360"/>
      </w:pPr>
    </w:lvl>
    <w:lvl w:ilvl="4" w:tplc="DC706E7E">
      <w:start w:val="1"/>
      <w:numFmt w:val="lowerLetter"/>
      <w:lvlText w:val="%5."/>
      <w:lvlJc w:val="left"/>
      <w:pPr>
        <w:ind w:left="3600" w:hanging="360"/>
      </w:pPr>
    </w:lvl>
    <w:lvl w:ilvl="5" w:tplc="48928912">
      <w:start w:val="1"/>
      <w:numFmt w:val="lowerRoman"/>
      <w:lvlText w:val="%6."/>
      <w:lvlJc w:val="right"/>
      <w:pPr>
        <w:ind w:left="4320" w:hanging="180"/>
      </w:pPr>
    </w:lvl>
    <w:lvl w:ilvl="6" w:tplc="D7987468">
      <w:start w:val="1"/>
      <w:numFmt w:val="decimal"/>
      <w:lvlText w:val="%7."/>
      <w:lvlJc w:val="left"/>
      <w:pPr>
        <w:ind w:left="5040" w:hanging="360"/>
      </w:pPr>
    </w:lvl>
    <w:lvl w:ilvl="7" w:tplc="2550C8EA">
      <w:start w:val="1"/>
      <w:numFmt w:val="lowerLetter"/>
      <w:lvlText w:val="%8."/>
      <w:lvlJc w:val="left"/>
      <w:pPr>
        <w:ind w:left="5760" w:hanging="360"/>
      </w:pPr>
    </w:lvl>
    <w:lvl w:ilvl="8" w:tplc="4B7C367A">
      <w:start w:val="1"/>
      <w:numFmt w:val="lowerRoman"/>
      <w:lvlText w:val="%9."/>
      <w:lvlJc w:val="right"/>
      <w:pPr>
        <w:ind w:left="6480" w:hanging="180"/>
      </w:pPr>
    </w:lvl>
  </w:abstractNum>
  <w:abstractNum w:abstractNumId="8" w15:restartNumberingAfterBreak="0">
    <w:nsid w:val="11801F2C"/>
    <w:multiLevelType w:val="hybridMultilevel"/>
    <w:tmpl w:val="A75E6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C951B5"/>
    <w:multiLevelType w:val="hybridMultilevel"/>
    <w:tmpl w:val="CA7A49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E92A79"/>
    <w:multiLevelType w:val="hybridMultilevel"/>
    <w:tmpl w:val="4718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77026E"/>
    <w:multiLevelType w:val="hybridMultilevel"/>
    <w:tmpl w:val="98103EFC"/>
    <w:lvl w:ilvl="0" w:tplc="B994DF5A">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4C5684"/>
    <w:multiLevelType w:val="hybridMultilevel"/>
    <w:tmpl w:val="6AFA6F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F6FF4C"/>
    <w:multiLevelType w:val="hybridMultilevel"/>
    <w:tmpl w:val="FFFFFFFF"/>
    <w:lvl w:ilvl="0" w:tplc="80BAC56A">
      <w:start w:val="2"/>
      <w:numFmt w:val="decimal"/>
      <w:lvlText w:val="%1."/>
      <w:lvlJc w:val="left"/>
      <w:pPr>
        <w:ind w:left="720" w:hanging="360"/>
      </w:pPr>
    </w:lvl>
    <w:lvl w:ilvl="1" w:tplc="F466A940">
      <w:start w:val="1"/>
      <w:numFmt w:val="lowerLetter"/>
      <w:lvlText w:val="%2."/>
      <w:lvlJc w:val="left"/>
      <w:pPr>
        <w:ind w:left="1440" w:hanging="360"/>
      </w:pPr>
    </w:lvl>
    <w:lvl w:ilvl="2" w:tplc="8A0C6074">
      <w:start w:val="1"/>
      <w:numFmt w:val="lowerRoman"/>
      <w:lvlText w:val="%3."/>
      <w:lvlJc w:val="right"/>
      <w:pPr>
        <w:ind w:left="2160" w:hanging="180"/>
      </w:pPr>
    </w:lvl>
    <w:lvl w:ilvl="3" w:tplc="C254C570">
      <w:start w:val="1"/>
      <w:numFmt w:val="decimal"/>
      <w:lvlText w:val="%4."/>
      <w:lvlJc w:val="left"/>
      <w:pPr>
        <w:ind w:left="2880" w:hanging="360"/>
      </w:pPr>
    </w:lvl>
    <w:lvl w:ilvl="4" w:tplc="D48C9D38">
      <w:start w:val="1"/>
      <w:numFmt w:val="lowerLetter"/>
      <w:lvlText w:val="%5."/>
      <w:lvlJc w:val="left"/>
      <w:pPr>
        <w:ind w:left="3600" w:hanging="360"/>
      </w:pPr>
    </w:lvl>
    <w:lvl w:ilvl="5" w:tplc="05DABB3E">
      <w:start w:val="1"/>
      <w:numFmt w:val="lowerRoman"/>
      <w:lvlText w:val="%6."/>
      <w:lvlJc w:val="right"/>
      <w:pPr>
        <w:ind w:left="4320" w:hanging="180"/>
      </w:pPr>
    </w:lvl>
    <w:lvl w:ilvl="6" w:tplc="BE381014">
      <w:start w:val="1"/>
      <w:numFmt w:val="decimal"/>
      <w:lvlText w:val="%7."/>
      <w:lvlJc w:val="left"/>
      <w:pPr>
        <w:ind w:left="5040" w:hanging="360"/>
      </w:pPr>
    </w:lvl>
    <w:lvl w:ilvl="7" w:tplc="396C62D0">
      <w:start w:val="1"/>
      <w:numFmt w:val="lowerLetter"/>
      <w:lvlText w:val="%8."/>
      <w:lvlJc w:val="left"/>
      <w:pPr>
        <w:ind w:left="5760" w:hanging="360"/>
      </w:pPr>
    </w:lvl>
    <w:lvl w:ilvl="8" w:tplc="25E899B8">
      <w:start w:val="1"/>
      <w:numFmt w:val="lowerRoman"/>
      <w:lvlText w:val="%9."/>
      <w:lvlJc w:val="right"/>
      <w:pPr>
        <w:ind w:left="6480" w:hanging="180"/>
      </w:pPr>
    </w:lvl>
  </w:abstractNum>
  <w:abstractNum w:abstractNumId="14" w15:restartNumberingAfterBreak="0">
    <w:nsid w:val="1A9E6033"/>
    <w:multiLevelType w:val="hybridMultilevel"/>
    <w:tmpl w:val="ACC0E6C8"/>
    <w:lvl w:ilvl="0" w:tplc="FFFFFFF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Segoe UI" w:hAnsi="Segoe UI" w:cs="Segoe UI" w:hint="default"/>
      </w:rPr>
    </w:lvl>
    <w:lvl w:ilvl="2" w:tplc="FFFFFFFF" w:tentative="1">
      <w:start w:val="1"/>
      <w:numFmt w:val="bullet"/>
      <w:lvlText w:val=""/>
      <w:lvlJc w:val="left"/>
      <w:pPr>
        <w:ind w:left="3240" w:hanging="360"/>
      </w:pPr>
      <w:rPr>
        <w:rFonts w:ascii="Calibri" w:hAnsi="Calibri" w:hint="default"/>
      </w:rPr>
    </w:lvl>
    <w:lvl w:ilvl="3" w:tplc="FFFFFFFF" w:tentative="1">
      <w:start w:val="1"/>
      <w:numFmt w:val="bullet"/>
      <w:lvlText w:val=""/>
      <w:lvlJc w:val="left"/>
      <w:pPr>
        <w:ind w:left="3960" w:hanging="360"/>
      </w:pPr>
      <w:rPr>
        <w:rFonts w:ascii="Cambria Math" w:hAnsi="Cambria Math" w:hint="default"/>
      </w:rPr>
    </w:lvl>
    <w:lvl w:ilvl="4" w:tplc="FFFFFFFF" w:tentative="1">
      <w:start w:val="1"/>
      <w:numFmt w:val="bullet"/>
      <w:lvlText w:val="o"/>
      <w:lvlJc w:val="left"/>
      <w:pPr>
        <w:ind w:left="4680" w:hanging="360"/>
      </w:pPr>
      <w:rPr>
        <w:rFonts w:ascii="Segoe UI" w:hAnsi="Segoe UI" w:cs="Segoe UI" w:hint="default"/>
      </w:rPr>
    </w:lvl>
    <w:lvl w:ilvl="5" w:tplc="FFFFFFFF" w:tentative="1">
      <w:start w:val="1"/>
      <w:numFmt w:val="bullet"/>
      <w:lvlText w:val=""/>
      <w:lvlJc w:val="left"/>
      <w:pPr>
        <w:ind w:left="5400" w:hanging="360"/>
      </w:pPr>
      <w:rPr>
        <w:rFonts w:ascii="Calibri" w:hAnsi="Calibri" w:hint="default"/>
      </w:rPr>
    </w:lvl>
    <w:lvl w:ilvl="6" w:tplc="FFFFFFFF" w:tentative="1">
      <w:start w:val="1"/>
      <w:numFmt w:val="bullet"/>
      <w:lvlText w:val=""/>
      <w:lvlJc w:val="left"/>
      <w:pPr>
        <w:ind w:left="6120" w:hanging="360"/>
      </w:pPr>
      <w:rPr>
        <w:rFonts w:ascii="Cambria Math" w:hAnsi="Cambria Math" w:hint="default"/>
      </w:rPr>
    </w:lvl>
    <w:lvl w:ilvl="7" w:tplc="FFFFFFFF" w:tentative="1">
      <w:start w:val="1"/>
      <w:numFmt w:val="bullet"/>
      <w:lvlText w:val="o"/>
      <w:lvlJc w:val="left"/>
      <w:pPr>
        <w:ind w:left="6840" w:hanging="360"/>
      </w:pPr>
      <w:rPr>
        <w:rFonts w:ascii="Segoe UI" w:hAnsi="Segoe UI" w:cs="Segoe UI" w:hint="default"/>
      </w:rPr>
    </w:lvl>
    <w:lvl w:ilvl="8" w:tplc="FFFFFFFF" w:tentative="1">
      <w:start w:val="1"/>
      <w:numFmt w:val="bullet"/>
      <w:lvlText w:val=""/>
      <w:lvlJc w:val="left"/>
      <w:pPr>
        <w:ind w:left="7560" w:hanging="360"/>
      </w:pPr>
      <w:rPr>
        <w:rFonts w:ascii="Calibri" w:hAnsi="Calibri" w:hint="default"/>
      </w:rPr>
    </w:lvl>
  </w:abstractNum>
  <w:abstractNum w:abstractNumId="15" w15:restartNumberingAfterBreak="0">
    <w:nsid w:val="1EBC45C8"/>
    <w:multiLevelType w:val="hybridMultilevel"/>
    <w:tmpl w:val="AE22F7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41037EF"/>
    <w:multiLevelType w:val="hybridMultilevel"/>
    <w:tmpl w:val="AB3EFC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F50B82"/>
    <w:multiLevelType w:val="multilevel"/>
    <w:tmpl w:val="70A028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25F676DE"/>
    <w:multiLevelType w:val="hybridMultilevel"/>
    <w:tmpl w:val="598851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803E11"/>
    <w:multiLevelType w:val="hybridMultilevel"/>
    <w:tmpl w:val="F5BE2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F95C1E"/>
    <w:multiLevelType w:val="multilevel"/>
    <w:tmpl w:val="6A5CB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7C862C3"/>
    <w:multiLevelType w:val="hybridMultilevel"/>
    <w:tmpl w:val="6B7E4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BC1887"/>
    <w:multiLevelType w:val="hybridMultilevel"/>
    <w:tmpl w:val="4356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C323FD"/>
    <w:multiLevelType w:val="hybridMultilevel"/>
    <w:tmpl w:val="A56A6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D644C1"/>
    <w:multiLevelType w:val="hybridMultilevel"/>
    <w:tmpl w:val="A850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285293"/>
    <w:multiLevelType w:val="hybridMultilevel"/>
    <w:tmpl w:val="FFFFFFFF"/>
    <w:lvl w:ilvl="0" w:tplc="4B50AF1A">
      <w:start w:val="2"/>
      <w:numFmt w:val="decimal"/>
      <w:lvlText w:val="%1."/>
      <w:lvlJc w:val="left"/>
      <w:pPr>
        <w:ind w:left="720" w:hanging="360"/>
      </w:pPr>
    </w:lvl>
    <w:lvl w:ilvl="1" w:tplc="212A9326">
      <w:start w:val="1"/>
      <w:numFmt w:val="lowerLetter"/>
      <w:lvlText w:val="%2."/>
      <w:lvlJc w:val="left"/>
      <w:pPr>
        <w:ind w:left="1440" w:hanging="360"/>
      </w:pPr>
    </w:lvl>
    <w:lvl w:ilvl="2" w:tplc="840EA66E">
      <w:start w:val="1"/>
      <w:numFmt w:val="lowerRoman"/>
      <w:lvlText w:val="%3."/>
      <w:lvlJc w:val="right"/>
      <w:pPr>
        <w:ind w:left="2160" w:hanging="180"/>
      </w:pPr>
    </w:lvl>
    <w:lvl w:ilvl="3" w:tplc="3E243FB4">
      <w:start w:val="1"/>
      <w:numFmt w:val="decimal"/>
      <w:lvlText w:val="%4."/>
      <w:lvlJc w:val="left"/>
      <w:pPr>
        <w:ind w:left="2880" w:hanging="360"/>
      </w:pPr>
    </w:lvl>
    <w:lvl w:ilvl="4" w:tplc="28EC6076">
      <w:start w:val="1"/>
      <w:numFmt w:val="lowerLetter"/>
      <w:lvlText w:val="%5."/>
      <w:lvlJc w:val="left"/>
      <w:pPr>
        <w:ind w:left="3600" w:hanging="360"/>
      </w:pPr>
    </w:lvl>
    <w:lvl w:ilvl="5" w:tplc="F3E07B02">
      <w:start w:val="1"/>
      <w:numFmt w:val="lowerRoman"/>
      <w:lvlText w:val="%6."/>
      <w:lvlJc w:val="right"/>
      <w:pPr>
        <w:ind w:left="4320" w:hanging="180"/>
      </w:pPr>
    </w:lvl>
    <w:lvl w:ilvl="6" w:tplc="7870F682">
      <w:start w:val="1"/>
      <w:numFmt w:val="decimal"/>
      <w:lvlText w:val="%7."/>
      <w:lvlJc w:val="left"/>
      <w:pPr>
        <w:ind w:left="5040" w:hanging="360"/>
      </w:pPr>
    </w:lvl>
    <w:lvl w:ilvl="7" w:tplc="689ED858">
      <w:start w:val="1"/>
      <w:numFmt w:val="lowerLetter"/>
      <w:lvlText w:val="%8."/>
      <w:lvlJc w:val="left"/>
      <w:pPr>
        <w:ind w:left="5760" w:hanging="360"/>
      </w:pPr>
    </w:lvl>
    <w:lvl w:ilvl="8" w:tplc="3A6CB668">
      <w:start w:val="1"/>
      <w:numFmt w:val="lowerRoman"/>
      <w:lvlText w:val="%9."/>
      <w:lvlJc w:val="right"/>
      <w:pPr>
        <w:ind w:left="6480" w:hanging="180"/>
      </w:pPr>
    </w:lvl>
  </w:abstractNum>
  <w:abstractNum w:abstractNumId="26" w15:restartNumberingAfterBreak="0">
    <w:nsid w:val="34367D66"/>
    <w:multiLevelType w:val="hybridMultilevel"/>
    <w:tmpl w:val="FFFFFFFF"/>
    <w:lvl w:ilvl="0" w:tplc="DB0269A2">
      <w:start w:val="1"/>
      <w:numFmt w:val="decimal"/>
      <w:lvlText w:val="%1."/>
      <w:lvlJc w:val="left"/>
      <w:pPr>
        <w:ind w:left="720" w:hanging="360"/>
      </w:pPr>
    </w:lvl>
    <w:lvl w:ilvl="1" w:tplc="F0B01334">
      <w:start w:val="1"/>
      <w:numFmt w:val="lowerLetter"/>
      <w:lvlText w:val="%2."/>
      <w:lvlJc w:val="left"/>
      <w:pPr>
        <w:ind w:left="1440" w:hanging="360"/>
      </w:pPr>
    </w:lvl>
    <w:lvl w:ilvl="2" w:tplc="25129000">
      <w:start w:val="1"/>
      <w:numFmt w:val="lowerRoman"/>
      <w:lvlText w:val="%3."/>
      <w:lvlJc w:val="right"/>
      <w:pPr>
        <w:ind w:left="2160" w:hanging="180"/>
      </w:pPr>
    </w:lvl>
    <w:lvl w:ilvl="3" w:tplc="FDAAEB26">
      <w:start w:val="1"/>
      <w:numFmt w:val="decimal"/>
      <w:lvlText w:val="%4."/>
      <w:lvlJc w:val="left"/>
      <w:pPr>
        <w:ind w:left="2880" w:hanging="360"/>
      </w:pPr>
    </w:lvl>
    <w:lvl w:ilvl="4" w:tplc="D712907E">
      <w:start w:val="1"/>
      <w:numFmt w:val="lowerLetter"/>
      <w:lvlText w:val="%5."/>
      <w:lvlJc w:val="left"/>
      <w:pPr>
        <w:ind w:left="3600" w:hanging="360"/>
      </w:pPr>
    </w:lvl>
    <w:lvl w:ilvl="5" w:tplc="C052BEC4">
      <w:start w:val="1"/>
      <w:numFmt w:val="lowerRoman"/>
      <w:lvlText w:val="%6."/>
      <w:lvlJc w:val="right"/>
      <w:pPr>
        <w:ind w:left="4320" w:hanging="180"/>
      </w:pPr>
    </w:lvl>
    <w:lvl w:ilvl="6" w:tplc="FC6675C4">
      <w:start w:val="1"/>
      <w:numFmt w:val="decimal"/>
      <w:lvlText w:val="%7."/>
      <w:lvlJc w:val="left"/>
      <w:pPr>
        <w:ind w:left="5040" w:hanging="360"/>
      </w:pPr>
    </w:lvl>
    <w:lvl w:ilvl="7" w:tplc="53463560">
      <w:start w:val="1"/>
      <w:numFmt w:val="lowerLetter"/>
      <w:lvlText w:val="%8."/>
      <w:lvlJc w:val="left"/>
      <w:pPr>
        <w:ind w:left="5760" w:hanging="360"/>
      </w:pPr>
    </w:lvl>
    <w:lvl w:ilvl="8" w:tplc="1F28B59E">
      <w:start w:val="1"/>
      <w:numFmt w:val="lowerRoman"/>
      <w:lvlText w:val="%9."/>
      <w:lvlJc w:val="right"/>
      <w:pPr>
        <w:ind w:left="6480" w:hanging="180"/>
      </w:pPr>
    </w:lvl>
  </w:abstractNum>
  <w:abstractNum w:abstractNumId="27" w15:restartNumberingAfterBreak="0">
    <w:nsid w:val="34FD8BCE"/>
    <w:multiLevelType w:val="hybridMultilevel"/>
    <w:tmpl w:val="FFFFFFFF"/>
    <w:lvl w:ilvl="0" w:tplc="4BF8DC76">
      <w:start w:val="1"/>
      <w:numFmt w:val="decimal"/>
      <w:lvlText w:val="%1."/>
      <w:lvlJc w:val="left"/>
      <w:pPr>
        <w:ind w:left="720" w:hanging="360"/>
      </w:pPr>
    </w:lvl>
    <w:lvl w:ilvl="1" w:tplc="380EF6DA">
      <w:start w:val="1"/>
      <w:numFmt w:val="lowerLetter"/>
      <w:lvlText w:val="%2."/>
      <w:lvlJc w:val="left"/>
      <w:pPr>
        <w:ind w:left="1440" w:hanging="360"/>
      </w:pPr>
    </w:lvl>
    <w:lvl w:ilvl="2" w:tplc="D3F890D4">
      <w:start w:val="1"/>
      <w:numFmt w:val="lowerRoman"/>
      <w:lvlText w:val="%3."/>
      <w:lvlJc w:val="right"/>
      <w:pPr>
        <w:ind w:left="2160" w:hanging="180"/>
      </w:pPr>
    </w:lvl>
    <w:lvl w:ilvl="3" w:tplc="941A34D0">
      <w:start w:val="1"/>
      <w:numFmt w:val="decimal"/>
      <w:lvlText w:val="%4."/>
      <w:lvlJc w:val="left"/>
      <w:pPr>
        <w:ind w:left="2880" w:hanging="360"/>
      </w:pPr>
    </w:lvl>
    <w:lvl w:ilvl="4" w:tplc="97DC55CE">
      <w:start w:val="1"/>
      <w:numFmt w:val="lowerLetter"/>
      <w:lvlText w:val="%5."/>
      <w:lvlJc w:val="left"/>
      <w:pPr>
        <w:ind w:left="3600" w:hanging="360"/>
      </w:pPr>
    </w:lvl>
    <w:lvl w:ilvl="5" w:tplc="478C57A2">
      <w:start w:val="1"/>
      <w:numFmt w:val="lowerRoman"/>
      <w:lvlText w:val="%6."/>
      <w:lvlJc w:val="right"/>
      <w:pPr>
        <w:ind w:left="4320" w:hanging="180"/>
      </w:pPr>
    </w:lvl>
    <w:lvl w:ilvl="6" w:tplc="5F300BA2">
      <w:start w:val="1"/>
      <w:numFmt w:val="decimal"/>
      <w:lvlText w:val="%7."/>
      <w:lvlJc w:val="left"/>
      <w:pPr>
        <w:ind w:left="5040" w:hanging="360"/>
      </w:pPr>
    </w:lvl>
    <w:lvl w:ilvl="7" w:tplc="850227AC">
      <w:start w:val="1"/>
      <w:numFmt w:val="lowerLetter"/>
      <w:lvlText w:val="%8."/>
      <w:lvlJc w:val="left"/>
      <w:pPr>
        <w:ind w:left="5760" w:hanging="360"/>
      </w:pPr>
    </w:lvl>
    <w:lvl w:ilvl="8" w:tplc="6E66DFA4">
      <w:start w:val="1"/>
      <w:numFmt w:val="lowerRoman"/>
      <w:lvlText w:val="%9."/>
      <w:lvlJc w:val="right"/>
      <w:pPr>
        <w:ind w:left="6480" w:hanging="180"/>
      </w:pPr>
    </w:lvl>
  </w:abstractNum>
  <w:abstractNum w:abstractNumId="28" w15:restartNumberingAfterBreak="0">
    <w:nsid w:val="39437809"/>
    <w:multiLevelType w:val="hybridMultilevel"/>
    <w:tmpl w:val="24BC8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ADD5FC5"/>
    <w:multiLevelType w:val="hybridMultilevel"/>
    <w:tmpl w:val="33D00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3DE35A5C"/>
    <w:multiLevelType w:val="hybridMultilevel"/>
    <w:tmpl w:val="FFFFFFFF"/>
    <w:lvl w:ilvl="0" w:tplc="509A83FE">
      <w:start w:val="1"/>
      <w:numFmt w:val="decimal"/>
      <w:lvlText w:val="%1."/>
      <w:lvlJc w:val="left"/>
      <w:pPr>
        <w:ind w:left="720" w:hanging="360"/>
      </w:pPr>
    </w:lvl>
    <w:lvl w:ilvl="1" w:tplc="2280FD0A">
      <w:start w:val="1"/>
      <w:numFmt w:val="lowerLetter"/>
      <w:lvlText w:val="%2."/>
      <w:lvlJc w:val="left"/>
      <w:pPr>
        <w:ind w:left="1440" w:hanging="360"/>
      </w:pPr>
    </w:lvl>
    <w:lvl w:ilvl="2" w:tplc="066E0678">
      <w:start w:val="1"/>
      <w:numFmt w:val="lowerRoman"/>
      <w:lvlText w:val="%3."/>
      <w:lvlJc w:val="right"/>
      <w:pPr>
        <w:ind w:left="2160" w:hanging="180"/>
      </w:pPr>
    </w:lvl>
    <w:lvl w:ilvl="3" w:tplc="68641AFA">
      <w:start w:val="1"/>
      <w:numFmt w:val="decimal"/>
      <w:lvlText w:val="%4."/>
      <w:lvlJc w:val="left"/>
      <w:pPr>
        <w:ind w:left="2880" w:hanging="360"/>
      </w:pPr>
    </w:lvl>
    <w:lvl w:ilvl="4" w:tplc="4A18CAEE">
      <w:start w:val="1"/>
      <w:numFmt w:val="lowerLetter"/>
      <w:lvlText w:val="%5."/>
      <w:lvlJc w:val="left"/>
      <w:pPr>
        <w:ind w:left="3600" w:hanging="360"/>
      </w:pPr>
    </w:lvl>
    <w:lvl w:ilvl="5" w:tplc="AFE8C70C">
      <w:start w:val="1"/>
      <w:numFmt w:val="lowerRoman"/>
      <w:lvlText w:val="%6."/>
      <w:lvlJc w:val="right"/>
      <w:pPr>
        <w:ind w:left="4320" w:hanging="180"/>
      </w:pPr>
    </w:lvl>
    <w:lvl w:ilvl="6" w:tplc="B00C6198">
      <w:start w:val="1"/>
      <w:numFmt w:val="decimal"/>
      <w:lvlText w:val="%7."/>
      <w:lvlJc w:val="left"/>
      <w:pPr>
        <w:ind w:left="5040" w:hanging="360"/>
      </w:pPr>
    </w:lvl>
    <w:lvl w:ilvl="7" w:tplc="62D28540">
      <w:start w:val="1"/>
      <w:numFmt w:val="lowerLetter"/>
      <w:lvlText w:val="%8."/>
      <w:lvlJc w:val="left"/>
      <w:pPr>
        <w:ind w:left="5760" w:hanging="360"/>
      </w:pPr>
    </w:lvl>
    <w:lvl w:ilvl="8" w:tplc="792E6B2E">
      <w:start w:val="1"/>
      <w:numFmt w:val="lowerRoman"/>
      <w:lvlText w:val="%9."/>
      <w:lvlJc w:val="right"/>
      <w:pPr>
        <w:ind w:left="6480" w:hanging="180"/>
      </w:pPr>
    </w:lvl>
  </w:abstractNum>
  <w:abstractNum w:abstractNumId="31" w15:restartNumberingAfterBreak="0">
    <w:nsid w:val="3F6F1D6B"/>
    <w:multiLevelType w:val="hybridMultilevel"/>
    <w:tmpl w:val="FFFFFFFF"/>
    <w:lvl w:ilvl="0" w:tplc="ACACB8D0">
      <w:start w:val="1"/>
      <w:numFmt w:val="bullet"/>
      <w:lvlText w:val=""/>
      <w:lvlJc w:val="left"/>
      <w:pPr>
        <w:ind w:left="720" w:hanging="360"/>
      </w:pPr>
      <w:rPr>
        <w:rFonts w:ascii="Symbol" w:hAnsi="Symbol" w:hint="default"/>
      </w:rPr>
    </w:lvl>
    <w:lvl w:ilvl="1" w:tplc="B576261E">
      <w:start w:val="1"/>
      <w:numFmt w:val="bullet"/>
      <w:lvlText w:val="o"/>
      <w:lvlJc w:val="left"/>
      <w:pPr>
        <w:ind w:left="1440" w:hanging="360"/>
      </w:pPr>
      <w:rPr>
        <w:rFonts w:ascii="Courier New" w:hAnsi="Courier New" w:hint="default"/>
      </w:rPr>
    </w:lvl>
    <w:lvl w:ilvl="2" w:tplc="A81252A8">
      <w:start w:val="1"/>
      <w:numFmt w:val="bullet"/>
      <w:lvlText w:val=""/>
      <w:lvlJc w:val="left"/>
      <w:pPr>
        <w:ind w:left="2160" w:hanging="360"/>
      </w:pPr>
      <w:rPr>
        <w:rFonts w:ascii="Wingdings" w:hAnsi="Wingdings" w:hint="default"/>
      </w:rPr>
    </w:lvl>
    <w:lvl w:ilvl="3" w:tplc="880CB5AC">
      <w:start w:val="1"/>
      <w:numFmt w:val="bullet"/>
      <w:lvlText w:val=""/>
      <w:lvlJc w:val="left"/>
      <w:pPr>
        <w:ind w:left="2880" w:hanging="360"/>
      </w:pPr>
      <w:rPr>
        <w:rFonts w:ascii="Symbol" w:hAnsi="Symbol" w:hint="default"/>
      </w:rPr>
    </w:lvl>
    <w:lvl w:ilvl="4" w:tplc="01BE2C8E">
      <w:start w:val="1"/>
      <w:numFmt w:val="bullet"/>
      <w:lvlText w:val="o"/>
      <w:lvlJc w:val="left"/>
      <w:pPr>
        <w:ind w:left="3600" w:hanging="360"/>
      </w:pPr>
      <w:rPr>
        <w:rFonts w:ascii="Courier New" w:hAnsi="Courier New" w:hint="default"/>
      </w:rPr>
    </w:lvl>
    <w:lvl w:ilvl="5" w:tplc="9A4C0086">
      <w:start w:val="1"/>
      <w:numFmt w:val="bullet"/>
      <w:lvlText w:val=""/>
      <w:lvlJc w:val="left"/>
      <w:pPr>
        <w:ind w:left="4320" w:hanging="360"/>
      </w:pPr>
      <w:rPr>
        <w:rFonts w:ascii="Wingdings" w:hAnsi="Wingdings" w:hint="default"/>
      </w:rPr>
    </w:lvl>
    <w:lvl w:ilvl="6" w:tplc="78DAB736">
      <w:start w:val="1"/>
      <w:numFmt w:val="bullet"/>
      <w:lvlText w:val=""/>
      <w:lvlJc w:val="left"/>
      <w:pPr>
        <w:ind w:left="5040" w:hanging="360"/>
      </w:pPr>
      <w:rPr>
        <w:rFonts w:ascii="Symbol" w:hAnsi="Symbol" w:hint="default"/>
      </w:rPr>
    </w:lvl>
    <w:lvl w:ilvl="7" w:tplc="20FE06A0">
      <w:start w:val="1"/>
      <w:numFmt w:val="bullet"/>
      <w:lvlText w:val="o"/>
      <w:lvlJc w:val="left"/>
      <w:pPr>
        <w:ind w:left="5760" w:hanging="360"/>
      </w:pPr>
      <w:rPr>
        <w:rFonts w:ascii="Courier New" w:hAnsi="Courier New" w:hint="default"/>
      </w:rPr>
    </w:lvl>
    <w:lvl w:ilvl="8" w:tplc="9716CA6A">
      <w:start w:val="1"/>
      <w:numFmt w:val="bullet"/>
      <w:lvlText w:val=""/>
      <w:lvlJc w:val="left"/>
      <w:pPr>
        <w:ind w:left="6480" w:hanging="360"/>
      </w:pPr>
      <w:rPr>
        <w:rFonts w:ascii="Wingdings" w:hAnsi="Wingdings" w:hint="default"/>
      </w:rPr>
    </w:lvl>
  </w:abstractNum>
  <w:abstractNum w:abstractNumId="32" w15:restartNumberingAfterBreak="0">
    <w:nsid w:val="44086E99"/>
    <w:multiLevelType w:val="hybridMultilevel"/>
    <w:tmpl w:val="FFFFFFFF"/>
    <w:lvl w:ilvl="0" w:tplc="D8B2AA08">
      <w:start w:val="3"/>
      <w:numFmt w:val="decimal"/>
      <w:lvlText w:val="%1."/>
      <w:lvlJc w:val="left"/>
      <w:pPr>
        <w:ind w:left="1440" w:hanging="360"/>
      </w:pPr>
    </w:lvl>
    <w:lvl w:ilvl="1" w:tplc="93525F2E">
      <w:start w:val="1"/>
      <w:numFmt w:val="lowerLetter"/>
      <w:lvlText w:val="%2."/>
      <w:lvlJc w:val="left"/>
      <w:pPr>
        <w:ind w:left="2160" w:hanging="360"/>
      </w:pPr>
    </w:lvl>
    <w:lvl w:ilvl="2" w:tplc="F75C466A">
      <w:start w:val="1"/>
      <w:numFmt w:val="lowerRoman"/>
      <w:lvlText w:val="%3."/>
      <w:lvlJc w:val="right"/>
      <w:pPr>
        <w:ind w:left="2880" w:hanging="180"/>
      </w:pPr>
    </w:lvl>
    <w:lvl w:ilvl="3" w:tplc="B538A984">
      <w:start w:val="1"/>
      <w:numFmt w:val="decimal"/>
      <w:lvlText w:val="%4."/>
      <w:lvlJc w:val="left"/>
      <w:pPr>
        <w:ind w:left="3600" w:hanging="360"/>
      </w:pPr>
    </w:lvl>
    <w:lvl w:ilvl="4" w:tplc="DB60A750">
      <w:start w:val="1"/>
      <w:numFmt w:val="lowerLetter"/>
      <w:lvlText w:val="%5."/>
      <w:lvlJc w:val="left"/>
      <w:pPr>
        <w:ind w:left="4320" w:hanging="360"/>
      </w:pPr>
    </w:lvl>
    <w:lvl w:ilvl="5" w:tplc="4CFA6F14">
      <w:start w:val="1"/>
      <w:numFmt w:val="lowerRoman"/>
      <w:lvlText w:val="%6."/>
      <w:lvlJc w:val="right"/>
      <w:pPr>
        <w:ind w:left="5040" w:hanging="180"/>
      </w:pPr>
    </w:lvl>
    <w:lvl w:ilvl="6" w:tplc="C0E4A3BC">
      <w:start w:val="1"/>
      <w:numFmt w:val="decimal"/>
      <w:lvlText w:val="%7."/>
      <w:lvlJc w:val="left"/>
      <w:pPr>
        <w:ind w:left="5760" w:hanging="360"/>
      </w:pPr>
    </w:lvl>
    <w:lvl w:ilvl="7" w:tplc="00843D9E">
      <w:start w:val="1"/>
      <w:numFmt w:val="lowerLetter"/>
      <w:lvlText w:val="%8."/>
      <w:lvlJc w:val="left"/>
      <w:pPr>
        <w:ind w:left="6480" w:hanging="360"/>
      </w:pPr>
    </w:lvl>
    <w:lvl w:ilvl="8" w:tplc="47A0580A">
      <w:start w:val="1"/>
      <w:numFmt w:val="lowerRoman"/>
      <w:lvlText w:val="%9."/>
      <w:lvlJc w:val="right"/>
      <w:pPr>
        <w:ind w:left="7200" w:hanging="180"/>
      </w:pPr>
    </w:lvl>
  </w:abstractNum>
  <w:abstractNum w:abstractNumId="33" w15:restartNumberingAfterBreak="0">
    <w:nsid w:val="45F458A8"/>
    <w:multiLevelType w:val="hybridMultilevel"/>
    <w:tmpl w:val="3ABCB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507356"/>
    <w:multiLevelType w:val="hybridMultilevel"/>
    <w:tmpl w:val="D3028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B33068"/>
    <w:multiLevelType w:val="hybridMultilevel"/>
    <w:tmpl w:val="FFFFFFFF"/>
    <w:lvl w:ilvl="0" w:tplc="4F109BE4">
      <w:start w:val="4"/>
      <w:numFmt w:val="decimal"/>
      <w:lvlText w:val="%1."/>
      <w:lvlJc w:val="left"/>
      <w:pPr>
        <w:ind w:left="720" w:hanging="360"/>
      </w:pPr>
    </w:lvl>
    <w:lvl w:ilvl="1" w:tplc="0EAE98CE">
      <w:start w:val="1"/>
      <w:numFmt w:val="lowerLetter"/>
      <w:lvlText w:val="%2."/>
      <w:lvlJc w:val="left"/>
      <w:pPr>
        <w:ind w:left="1440" w:hanging="360"/>
      </w:pPr>
    </w:lvl>
    <w:lvl w:ilvl="2" w:tplc="C5A03802">
      <w:start w:val="1"/>
      <w:numFmt w:val="lowerRoman"/>
      <w:lvlText w:val="%3."/>
      <w:lvlJc w:val="right"/>
      <w:pPr>
        <w:ind w:left="2160" w:hanging="180"/>
      </w:pPr>
    </w:lvl>
    <w:lvl w:ilvl="3" w:tplc="0BF050C0">
      <w:start w:val="1"/>
      <w:numFmt w:val="decimal"/>
      <w:lvlText w:val="%4."/>
      <w:lvlJc w:val="left"/>
      <w:pPr>
        <w:ind w:left="2880" w:hanging="360"/>
      </w:pPr>
    </w:lvl>
    <w:lvl w:ilvl="4" w:tplc="4A1203A4">
      <w:start w:val="1"/>
      <w:numFmt w:val="lowerLetter"/>
      <w:lvlText w:val="%5."/>
      <w:lvlJc w:val="left"/>
      <w:pPr>
        <w:ind w:left="3600" w:hanging="360"/>
      </w:pPr>
    </w:lvl>
    <w:lvl w:ilvl="5" w:tplc="241A67E0">
      <w:start w:val="1"/>
      <w:numFmt w:val="lowerRoman"/>
      <w:lvlText w:val="%6."/>
      <w:lvlJc w:val="right"/>
      <w:pPr>
        <w:ind w:left="4320" w:hanging="180"/>
      </w:pPr>
    </w:lvl>
    <w:lvl w:ilvl="6" w:tplc="8940BE6A">
      <w:start w:val="1"/>
      <w:numFmt w:val="decimal"/>
      <w:lvlText w:val="%7."/>
      <w:lvlJc w:val="left"/>
      <w:pPr>
        <w:ind w:left="5040" w:hanging="360"/>
      </w:pPr>
    </w:lvl>
    <w:lvl w:ilvl="7" w:tplc="91088CEE">
      <w:start w:val="1"/>
      <w:numFmt w:val="lowerLetter"/>
      <w:lvlText w:val="%8."/>
      <w:lvlJc w:val="left"/>
      <w:pPr>
        <w:ind w:left="5760" w:hanging="360"/>
      </w:pPr>
    </w:lvl>
    <w:lvl w:ilvl="8" w:tplc="1D3E19E8">
      <w:start w:val="1"/>
      <w:numFmt w:val="lowerRoman"/>
      <w:lvlText w:val="%9."/>
      <w:lvlJc w:val="right"/>
      <w:pPr>
        <w:ind w:left="6480" w:hanging="180"/>
      </w:pPr>
    </w:lvl>
  </w:abstractNum>
  <w:abstractNum w:abstractNumId="36" w15:restartNumberingAfterBreak="0">
    <w:nsid w:val="495C1945"/>
    <w:multiLevelType w:val="multilevel"/>
    <w:tmpl w:val="2B2CA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01B549E"/>
    <w:multiLevelType w:val="hybridMultilevel"/>
    <w:tmpl w:val="50DC9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BF7C2E"/>
    <w:multiLevelType w:val="hybridMultilevel"/>
    <w:tmpl w:val="E520C4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CD4CDC"/>
    <w:multiLevelType w:val="hybridMultilevel"/>
    <w:tmpl w:val="FFFFFFFF"/>
    <w:lvl w:ilvl="0" w:tplc="4480334C">
      <w:start w:val="1"/>
      <w:numFmt w:val="decimal"/>
      <w:lvlText w:val="%1."/>
      <w:lvlJc w:val="left"/>
      <w:pPr>
        <w:ind w:left="720" w:hanging="360"/>
      </w:pPr>
    </w:lvl>
    <w:lvl w:ilvl="1" w:tplc="6DACC7E0">
      <w:start w:val="1"/>
      <w:numFmt w:val="lowerLetter"/>
      <w:lvlText w:val="%2."/>
      <w:lvlJc w:val="left"/>
      <w:pPr>
        <w:ind w:left="1440" w:hanging="360"/>
      </w:pPr>
    </w:lvl>
    <w:lvl w:ilvl="2" w:tplc="51E42A54">
      <w:start w:val="1"/>
      <w:numFmt w:val="lowerRoman"/>
      <w:lvlText w:val="%3."/>
      <w:lvlJc w:val="right"/>
      <w:pPr>
        <w:ind w:left="2160" w:hanging="180"/>
      </w:pPr>
    </w:lvl>
    <w:lvl w:ilvl="3" w:tplc="356244F0">
      <w:start w:val="1"/>
      <w:numFmt w:val="decimal"/>
      <w:lvlText w:val="%4."/>
      <w:lvlJc w:val="left"/>
      <w:pPr>
        <w:ind w:left="2880" w:hanging="360"/>
      </w:pPr>
    </w:lvl>
    <w:lvl w:ilvl="4" w:tplc="3AF65E86">
      <w:start w:val="1"/>
      <w:numFmt w:val="lowerLetter"/>
      <w:lvlText w:val="%5."/>
      <w:lvlJc w:val="left"/>
      <w:pPr>
        <w:ind w:left="3600" w:hanging="360"/>
      </w:pPr>
    </w:lvl>
    <w:lvl w:ilvl="5" w:tplc="A8CAC938">
      <w:start w:val="1"/>
      <w:numFmt w:val="lowerRoman"/>
      <w:lvlText w:val="%6."/>
      <w:lvlJc w:val="right"/>
      <w:pPr>
        <w:ind w:left="4320" w:hanging="180"/>
      </w:pPr>
    </w:lvl>
    <w:lvl w:ilvl="6" w:tplc="132E5074">
      <w:start w:val="1"/>
      <w:numFmt w:val="decimal"/>
      <w:lvlText w:val="%7."/>
      <w:lvlJc w:val="left"/>
      <w:pPr>
        <w:ind w:left="5040" w:hanging="360"/>
      </w:pPr>
    </w:lvl>
    <w:lvl w:ilvl="7" w:tplc="E776355E">
      <w:start w:val="1"/>
      <w:numFmt w:val="lowerLetter"/>
      <w:lvlText w:val="%8."/>
      <w:lvlJc w:val="left"/>
      <w:pPr>
        <w:ind w:left="5760" w:hanging="360"/>
      </w:pPr>
    </w:lvl>
    <w:lvl w:ilvl="8" w:tplc="E982D0A6">
      <w:start w:val="1"/>
      <w:numFmt w:val="lowerRoman"/>
      <w:lvlText w:val="%9."/>
      <w:lvlJc w:val="right"/>
      <w:pPr>
        <w:ind w:left="6480" w:hanging="180"/>
      </w:pPr>
    </w:lvl>
  </w:abstractNum>
  <w:abstractNum w:abstractNumId="40" w15:restartNumberingAfterBreak="0">
    <w:nsid w:val="515A1E8F"/>
    <w:multiLevelType w:val="hybridMultilevel"/>
    <w:tmpl w:val="FFFFFFFF"/>
    <w:lvl w:ilvl="0" w:tplc="672470D0">
      <w:start w:val="4"/>
      <w:numFmt w:val="decimal"/>
      <w:lvlText w:val="%1."/>
      <w:lvlJc w:val="left"/>
      <w:pPr>
        <w:ind w:left="720" w:hanging="360"/>
      </w:pPr>
    </w:lvl>
    <w:lvl w:ilvl="1" w:tplc="723CDD98">
      <w:start w:val="1"/>
      <w:numFmt w:val="lowerLetter"/>
      <w:lvlText w:val="%2."/>
      <w:lvlJc w:val="left"/>
      <w:pPr>
        <w:ind w:left="1440" w:hanging="360"/>
      </w:pPr>
    </w:lvl>
    <w:lvl w:ilvl="2" w:tplc="A844EB0C">
      <w:start w:val="1"/>
      <w:numFmt w:val="lowerRoman"/>
      <w:lvlText w:val="%3."/>
      <w:lvlJc w:val="right"/>
      <w:pPr>
        <w:ind w:left="2160" w:hanging="180"/>
      </w:pPr>
    </w:lvl>
    <w:lvl w:ilvl="3" w:tplc="F26A906A">
      <w:start w:val="1"/>
      <w:numFmt w:val="decimal"/>
      <w:lvlText w:val="%4."/>
      <w:lvlJc w:val="left"/>
      <w:pPr>
        <w:ind w:left="2880" w:hanging="360"/>
      </w:pPr>
    </w:lvl>
    <w:lvl w:ilvl="4" w:tplc="B00E8936">
      <w:start w:val="1"/>
      <w:numFmt w:val="lowerLetter"/>
      <w:lvlText w:val="%5."/>
      <w:lvlJc w:val="left"/>
      <w:pPr>
        <w:ind w:left="3600" w:hanging="360"/>
      </w:pPr>
    </w:lvl>
    <w:lvl w:ilvl="5" w:tplc="49FCD9DA">
      <w:start w:val="1"/>
      <w:numFmt w:val="lowerRoman"/>
      <w:lvlText w:val="%6."/>
      <w:lvlJc w:val="right"/>
      <w:pPr>
        <w:ind w:left="4320" w:hanging="180"/>
      </w:pPr>
    </w:lvl>
    <w:lvl w:ilvl="6" w:tplc="32986E14">
      <w:start w:val="1"/>
      <w:numFmt w:val="decimal"/>
      <w:lvlText w:val="%7."/>
      <w:lvlJc w:val="left"/>
      <w:pPr>
        <w:ind w:left="5040" w:hanging="360"/>
      </w:pPr>
    </w:lvl>
    <w:lvl w:ilvl="7" w:tplc="732A7AD8">
      <w:start w:val="1"/>
      <w:numFmt w:val="lowerLetter"/>
      <w:lvlText w:val="%8."/>
      <w:lvlJc w:val="left"/>
      <w:pPr>
        <w:ind w:left="5760" w:hanging="360"/>
      </w:pPr>
    </w:lvl>
    <w:lvl w:ilvl="8" w:tplc="4306B86C">
      <w:start w:val="1"/>
      <w:numFmt w:val="lowerRoman"/>
      <w:lvlText w:val="%9."/>
      <w:lvlJc w:val="right"/>
      <w:pPr>
        <w:ind w:left="6480" w:hanging="180"/>
      </w:pPr>
    </w:lvl>
  </w:abstractNum>
  <w:abstractNum w:abstractNumId="41" w15:restartNumberingAfterBreak="0">
    <w:nsid w:val="554A3E11"/>
    <w:multiLevelType w:val="hybridMultilevel"/>
    <w:tmpl w:val="85D84AF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2" w15:restartNumberingAfterBreak="0">
    <w:nsid w:val="56EC74C8"/>
    <w:multiLevelType w:val="hybridMultilevel"/>
    <w:tmpl w:val="317CD7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7B06A2D"/>
    <w:multiLevelType w:val="hybridMultilevel"/>
    <w:tmpl w:val="FFFFFFFF"/>
    <w:lvl w:ilvl="0" w:tplc="38DA7B00">
      <w:start w:val="1"/>
      <w:numFmt w:val="decimal"/>
      <w:lvlText w:val="%1."/>
      <w:lvlJc w:val="left"/>
      <w:pPr>
        <w:ind w:left="1080" w:hanging="360"/>
      </w:pPr>
    </w:lvl>
    <w:lvl w:ilvl="1" w:tplc="40B616DA">
      <w:start w:val="1"/>
      <w:numFmt w:val="lowerLetter"/>
      <w:lvlText w:val="%2."/>
      <w:lvlJc w:val="left"/>
      <w:pPr>
        <w:ind w:left="1800" w:hanging="360"/>
      </w:pPr>
    </w:lvl>
    <w:lvl w:ilvl="2" w:tplc="00202FF6">
      <w:start w:val="1"/>
      <w:numFmt w:val="lowerRoman"/>
      <w:lvlText w:val="%3."/>
      <w:lvlJc w:val="right"/>
      <w:pPr>
        <w:ind w:left="2520" w:hanging="180"/>
      </w:pPr>
    </w:lvl>
    <w:lvl w:ilvl="3" w:tplc="51D84A34">
      <w:start w:val="1"/>
      <w:numFmt w:val="decimal"/>
      <w:lvlText w:val="%4."/>
      <w:lvlJc w:val="left"/>
      <w:pPr>
        <w:ind w:left="3240" w:hanging="360"/>
      </w:pPr>
    </w:lvl>
    <w:lvl w:ilvl="4" w:tplc="17428E30">
      <w:start w:val="1"/>
      <w:numFmt w:val="lowerLetter"/>
      <w:lvlText w:val="%5."/>
      <w:lvlJc w:val="left"/>
      <w:pPr>
        <w:ind w:left="3960" w:hanging="360"/>
      </w:pPr>
    </w:lvl>
    <w:lvl w:ilvl="5" w:tplc="2E967C80">
      <w:start w:val="1"/>
      <w:numFmt w:val="lowerRoman"/>
      <w:lvlText w:val="%6."/>
      <w:lvlJc w:val="right"/>
      <w:pPr>
        <w:ind w:left="4680" w:hanging="180"/>
      </w:pPr>
    </w:lvl>
    <w:lvl w:ilvl="6" w:tplc="9C70E8FC">
      <w:start w:val="1"/>
      <w:numFmt w:val="decimal"/>
      <w:lvlText w:val="%7."/>
      <w:lvlJc w:val="left"/>
      <w:pPr>
        <w:ind w:left="5400" w:hanging="360"/>
      </w:pPr>
    </w:lvl>
    <w:lvl w:ilvl="7" w:tplc="C0868FE0">
      <w:start w:val="1"/>
      <w:numFmt w:val="lowerLetter"/>
      <w:lvlText w:val="%8."/>
      <w:lvlJc w:val="left"/>
      <w:pPr>
        <w:ind w:left="6120" w:hanging="360"/>
      </w:pPr>
    </w:lvl>
    <w:lvl w:ilvl="8" w:tplc="16EE1652">
      <w:start w:val="1"/>
      <w:numFmt w:val="lowerRoman"/>
      <w:lvlText w:val="%9."/>
      <w:lvlJc w:val="right"/>
      <w:pPr>
        <w:ind w:left="6840" w:hanging="180"/>
      </w:pPr>
    </w:lvl>
  </w:abstractNum>
  <w:abstractNum w:abstractNumId="44" w15:restartNumberingAfterBreak="0">
    <w:nsid w:val="588F4FAC"/>
    <w:multiLevelType w:val="hybridMultilevel"/>
    <w:tmpl w:val="FFFFFFFF"/>
    <w:lvl w:ilvl="0" w:tplc="40DCA60A">
      <w:start w:val="4"/>
      <w:numFmt w:val="decimal"/>
      <w:lvlText w:val="%1."/>
      <w:lvlJc w:val="left"/>
      <w:pPr>
        <w:ind w:left="720" w:hanging="360"/>
      </w:pPr>
    </w:lvl>
    <w:lvl w:ilvl="1" w:tplc="5D9A6F78">
      <w:start w:val="1"/>
      <w:numFmt w:val="lowerLetter"/>
      <w:lvlText w:val="%2."/>
      <w:lvlJc w:val="left"/>
      <w:pPr>
        <w:ind w:left="1440" w:hanging="360"/>
      </w:pPr>
    </w:lvl>
    <w:lvl w:ilvl="2" w:tplc="D410F0AC">
      <w:start w:val="1"/>
      <w:numFmt w:val="lowerRoman"/>
      <w:lvlText w:val="%3."/>
      <w:lvlJc w:val="right"/>
      <w:pPr>
        <w:ind w:left="2160" w:hanging="180"/>
      </w:pPr>
    </w:lvl>
    <w:lvl w:ilvl="3" w:tplc="B57E45C4">
      <w:start w:val="1"/>
      <w:numFmt w:val="decimal"/>
      <w:lvlText w:val="%4."/>
      <w:lvlJc w:val="left"/>
      <w:pPr>
        <w:ind w:left="2880" w:hanging="360"/>
      </w:pPr>
    </w:lvl>
    <w:lvl w:ilvl="4" w:tplc="EEF24106">
      <w:start w:val="1"/>
      <w:numFmt w:val="lowerLetter"/>
      <w:lvlText w:val="%5."/>
      <w:lvlJc w:val="left"/>
      <w:pPr>
        <w:ind w:left="3600" w:hanging="360"/>
      </w:pPr>
    </w:lvl>
    <w:lvl w:ilvl="5" w:tplc="0E84421A">
      <w:start w:val="1"/>
      <w:numFmt w:val="lowerRoman"/>
      <w:lvlText w:val="%6."/>
      <w:lvlJc w:val="right"/>
      <w:pPr>
        <w:ind w:left="4320" w:hanging="180"/>
      </w:pPr>
    </w:lvl>
    <w:lvl w:ilvl="6" w:tplc="72FCCCB4">
      <w:start w:val="1"/>
      <w:numFmt w:val="decimal"/>
      <w:lvlText w:val="%7."/>
      <w:lvlJc w:val="left"/>
      <w:pPr>
        <w:ind w:left="5040" w:hanging="360"/>
      </w:pPr>
    </w:lvl>
    <w:lvl w:ilvl="7" w:tplc="B2B695FA">
      <w:start w:val="1"/>
      <w:numFmt w:val="lowerLetter"/>
      <w:lvlText w:val="%8."/>
      <w:lvlJc w:val="left"/>
      <w:pPr>
        <w:ind w:left="5760" w:hanging="360"/>
      </w:pPr>
    </w:lvl>
    <w:lvl w:ilvl="8" w:tplc="1A884EAA">
      <w:start w:val="1"/>
      <w:numFmt w:val="lowerRoman"/>
      <w:lvlText w:val="%9."/>
      <w:lvlJc w:val="right"/>
      <w:pPr>
        <w:ind w:left="6480" w:hanging="180"/>
      </w:pPr>
    </w:lvl>
  </w:abstractNum>
  <w:abstractNum w:abstractNumId="45" w15:restartNumberingAfterBreak="0">
    <w:nsid w:val="59752CB3"/>
    <w:multiLevelType w:val="hybridMultilevel"/>
    <w:tmpl w:val="7276A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CDF5A36"/>
    <w:multiLevelType w:val="hybridMultilevel"/>
    <w:tmpl w:val="FFFFFFFF"/>
    <w:lvl w:ilvl="0" w:tplc="DA3855D8">
      <w:start w:val="5"/>
      <w:numFmt w:val="decimal"/>
      <w:lvlText w:val="%1."/>
      <w:lvlJc w:val="left"/>
      <w:pPr>
        <w:ind w:left="720" w:hanging="360"/>
      </w:pPr>
    </w:lvl>
    <w:lvl w:ilvl="1" w:tplc="B3E87E84">
      <w:start w:val="1"/>
      <w:numFmt w:val="lowerLetter"/>
      <w:lvlText w:val="%2."/>
      <w:lvlJc w:val="left"/>
      <w:pPr>
        <w:ind w:left="1440" w:hanging="360"/>
      </w:pPr>
    </w:lvl>
    <w:lvl w:ilvl="2" w:tplc="1702E5DC">
      <w:start w:val="1"/>
      <w:numFmt w:val="lowerRoman"/>
      <w:lvlText w:val="%3."/>
      <w:lvlJc w:val="right"/>
      <w:pPr>
        <w:ind w:left="2160" w:hanging="180"/>
      </w:pPr>
    </w:lvl>
    <w:lvl w:ilvl="3" w:tplc="D6FE4E78">
      <w:start w:val="1"/>
      <w:numFmt w:val="decimal"/>
      <w:lvlText w:val="%4."/>
      <w:lvlJc w:val="left"/>
      <w:pPr>
        <w:ind w:left="2880" w:hanging="360"/>
      </w:pPr>
    </w:lvl>
    <w:lvl w:ilvl="4" w:tplc="D92E5E52">
      <w:start w:val="1"/>
      <w:numFmt w:val="lowerLetter"/>
      <w:lvlText w:val="%5."/>
      <w:lvlJc w:val="left"/>
      <w:pPr>
        <w:ind w:left="3600" w:hanging="360"/>
      </w:pPr>
    </w:lvl>
    <w:lvl w:ilvl="5" w:tplc="CBEA86EE">
      <w:start w:val="1"/>
      <w:numFmt w:val="lowerRoman"/>
      <w:lvlText w:val="%6."/>
      <w:lvlJc w:val="right"/>
      <w:pPr>
        <w:ind w:left="4320" w:hanging="180"/>
      </w:pPr>
    </w:lvl>
    <w:lvl w:ilvl="6" w:tplc="F1F6F22A">
      <w:start w:val="1"/>
      <w:numFmt w:val="decimal"/>
      <w:lvlText w:val="%7."/>
      <w:lvlJc w:val="left"/>
      <w:pPr>
        <w:ind w:left="5040" w:hanging="360"/>
      </w:pPr>
    </w:lvl>
    <w:lvl w:ilvl="7" w:tplc="ECBED23E">
      <w:start w:val="1"/>
      <w:numFmt w:val="lowerLetter"/>
      <w:lvlText w:val="%8."/>
      <w:lvlJc w:val="left"/>
      <w:pPr>
        <w:ind w:left="5760" w:hanging="360"/>
      </w:pPr>
    </w:lvl>
    <w:lvl w:ilvl="8" w:tplc="4438722A">
      <w:start w:val="1"/>
      <w:numFmt w:val="lowerRoman"/>
      <w:lvlText w:val="%9."/>
      <w:lvlJc w:val="right"/>
      <w:pPr>
        <w:ind w:left="6480" w:hanging="180"/>
      </w:pPr>
    </w:lvl>
  </w:abstractNum>
  <w:abstractNum w:abstractNumId="47" w15:restartNumberingAfterBreak="0">
    <w:nsid w:val="60B40AF2"/>
    <w:multiLevelType w:val="hybridMultilevel"/>
    <w:tmpl w:val="FFFFFFFF"/>
    <w:lvl w:ilvl="0" w:tplc="A70CEA4A">
      <w:start w:val="1"/>
      <w:numFmt w:val="decimal"/>
      <w:lvlText w:val="%1."/>
      <w:lvlJc w:val="left"/>
      <w:pPr>
        <w:ind w:left="720" w:hanging="360"/>
      </w:pPr>
    </w:lvl>
    <w:lvl w:ilvl="1" w:tplc="D2A0DE1A">
      <w:start w:val="1"/>
      <w:numFmt w:val="lowerLetter"/>
      <w:lvlText w:val="%2."/>
      <w:lvlJc w:val="left"/>
      <w:pPr>
        <w:ind w:left="1440" w:hanging="360"/>
      </w:pPr>
    </w:lvl>
    <w:lvl w:ilvl="2" w:tplc="1F24FB94">
      <w:start w:val="1"/>
      <w:numFmt w:val="lowerRoman"/>
      <w:lvlText w:val="%3."/>
      <w:lvlJc w:val="right"/>
      <w:pPr>
        <w:ind w:left="2160" w:hanging="180"/>
      </w:pPr>
    </w:lvl>
    <w:lvl w:ilvl="3" w:tplc="EB5487DC">
      <w:start w:val="1"/>
      <w:numFmt w:val="decimal"/>
      <w:lvlText w:val="%4."/>
      <w:lvlJc w:val="left"/>
      <w:pPr>
        <w:ind w:left="2880" w:hanging="360"/>
      </w:pPr>
    </w:lvl>
    <w:lvl w:ilvl="4" w:tplc="967ECA54">
      <w:start w:val="1"/>
      <w:numFmt w:val="lowerLetter"/>
      <w:lvlText w:val="%5."/>
      <w:lvlJc w:val="left"/>
      <w:pPr>
        <w:ind w:left="3600" w:hanging="360"/>
      </w:pPr>
    </w:lvl>
    <w:lvl w:ilvl="5" w:tplc="84E85EB4">
      <w:start w:val="1"/>
      <w:numFmt w:val="lowerRoman"/>
      <w:lvlText w:val="%6."/>
      <w:lvlJc w:val="right"/>
      <w:pPr>
        <w:ind w:left="4320" w:hanging="180"/>
      </w:pPr>
    </w:lvl>
    <w:lvl w:ilvl="6" w:tplc="8C90D58A">
      <w:start w:val="1"/>
      <w:numFmt w:val="decimal"/>
      <w:lvlText w:val="%7."/>
      <w:lvlJc w:val="left"/>
      <w:pPr>
        <w:ind w:left="5040" w:hanging="360"/>
      </w:pPr>
    </w:lvl>
    <w:lvl w:ilvl="7" w:tplc="92D80166">
      <w:start w:val="1"/>
      <w:numFmt w:val="lowerLetter"/>
      <w:lvlText w:val="%8."/>
      <w:lvlJc w:val="left"/>
      <w:pPr>
        <w:ind w:left="5760" w:hanging="360"/>
      </w:pPr>
    </w:lvl>
    <w:lvl w:ilvl="8" w:tplc="E402E464">
      <w:start w:val="1"/>
      <w:numFmt w:val="lowerRoman"/>
      <w:lvlText w:val="%9."/>
      <w:lvlJc w:val="right"/>
      <w:pPr>
        <w:ind w:left="6480" w:hanging="180"/>
      </w:pPr>
    </w:lvl>
  </w:abstractNum>
  <w:abstractNum w:abstractNumId="48" w15:restartNumberingAfterBreak="0">
    <w:nsid w:val="60BE1804"/>
    <w:multiLevelType w:val="hybridMultilevel"/>
    <w:tmpl w:val="AA6A2474"/>
    <w:lvl w:ilvl="0" w:tplc="F41A0A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C92C06"/>
    <w:multiLevelType w:val="multilevel"/>
    <w:tmpl w:val="14ECE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1EB3431"/>
    <w:multiLevelType w:val="multilevel"/>
    <w:tmpl w:val="02D89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2EC4CC6"/>
    <w:multiLevelType w:val="hybridMultilevel"/>
    <w:tmpl w:val="E8F6AE0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6473B2A"/>
    <w:multiLevelType w:val="hybridMultilevel"/>
    <w:tmpl w:val="FFFFFFFF"/>
    <w:lvl w:ilvl="0" w:tplc="FC422728">
      <w:start w:val="5"/>
      <w:numFmt w:val="decimal"/>
      <w:lvlText w:val="%1."/>
      <w:lvlJc w:val="left"/>
      <w:pPr>
        <w:ind w:left="720" w:hanging="360"/>
      </w:pPr>
    </w:lvl>
    <w:lvl w:ilvl="1" w:tplc="AF469740">
      <w:start w:val="1"/>
      <w:numFmt w:val="lowerLetter"/>
      <w:lvlText w:val="%2."/>
      <w:lvlJc w:val="left"/>
      <w:pPr>
        <w:ind w:left="1440" w:hanging="360"/>
      </w:pPr>
    </w:lvl>
    <w:lvl w:ilvl="2" w:tplc="F51E2B2A">
      <w:start w:val="1"/>
      <w:numFmt w:val="lowerRoman"/>
      <w:lvlText w:val="%3."/>
      <w:lvlJc w:val="right"/>
      <w:pPr>
        <w:ind w:left="2160" w:hanging="180"/>
      </w:pPr>
    </w:lvl>
    <w:lvl w:ilvl="3" w:tplc="7486D5C8">
      <w:start w:val="1"/>
      <w:numFmt w:val="decimal"/>
      <w:lvlText w:val="%4."/>
      <w:lvlJc w:val="left"/>
      <w:pPr>
        <w:ind w:left="2880" w:hanging="360"/>
      </w:pPr>
    </w:lvl>
    <w:lvl w:ilvl="4" w:tplc="0E343376">
      <w:start w:val="1"/>
      <w:numFmt w:val="lowerLetter"/>
      <w:lvlText w:val="%5."/>
      <w:lvlJc w:val="left"/>
      <w:pPr>
        <w:ind w:left="3600" w:hanging="360"/>
      </w:pPr>
    </w:lvl>
    <w:lvl w:ilvl="5" w:tplc="B7CC99E6">
      <w:start w:val="1"/>
      <w:numFmt w:val="lowerRoman"/>
      <w:lvlText w:val="%6."/>
      <w:lvlJc w:val="right"/>
      <w:pPr>
        <w:ind w:left="4320" w:hanging="180"/>
      </w:pPr>
    </w:lvl>
    <w:lvl w:ilvl="6" w:tplc="B7D01C98">
      <w:start w:val="1"/>
      <w:numFmt w:val="decimal"/>
      <w:lvlText w:val="%7."/>
      <w:lvlJc w:val="left"/>
      <w:pPr>
        <w:ind w:left="5040" w:hanging="360"/>
      </w:pPr>
    </w:lvl>
    <w:lvl w:ilvl="7" w:tplc="3E56CB18">
      <w:start w:val="1"/>
      <w:numFmt w:val="lowerLetter"/>
      <w:lvlText w:val="%8."/>
      <w:lvlJc w:val="left"/>
      <w:pPr>
        <w:ind w:left="5760" w:hanging="360"/>
      </w:pPr>
    </w:lvl>
    <w:lvl w:ilvl="8" w:tplc="06BEF594">
      <w:start w:val="1"/>
      <w:numFmt w:val="lowerRoman"/>
      <w:lvlText w:val="%9."/>
      <w:lvlJc w:val="right"/>
      <w:pPr>
        <w:ind w:left="6480" w:hanging="180"/>
      </w:pPr>
    </w:lvl>
  </w:abstractNum>
  <w:abstractNum w:abstractNumId="53" w15:restartNumberingAfterBreak="0">
    <w:nsid w:val="6770DC08"/>
    <w:multiLevelType w:val="hybridMultilevel"/>
    <w:tmpl w:val="FFFFFFFF"/>
    <w:lvl w:ilvl="0" w:tplc="35CC46E2">
      <w:start w:val="1"/>
      <w:numFmt w:val="decimal"/>
      <w:lvlText w:val="%1."/>
      <w:lvlJc w:val="left"/>
      <w:pPr>
        <w:ind w:left="720" w:hanging="360"/>
      </w:pPr>
    </w:lvl>
    <w:lvl w:ilvl="1" w:tplc="AB764B22">
      <w:start w:val="1"/>
      <w:numFmt w:val="lowerLetter"/>
      <w:lvlText w:val="%2."/>
      <w:lvlJc w:val="left"/>
      <w:pPr>
        <w:ind w:left="1440" w:hanging="360"/>
      </w:pPr>
    </w:lvl>
    <w:lvl w:ilvl="2" w:tplc="D2EE7418">
      <w:start w:val="1"/>
      <w:numFmt w:val="lowerRoman"/>
      <w:lvlText w:val="%3."/>
      <w:lvlJc w:val="right"/>
      <w:pPr>
        <w:ind w:left="2160" w:hanging="180"/>
      </w:pPr>
    </w:lvl>
    <w:lvl w:ilvl="3" w:tplc="571C52F8">
      <w:start w:val="1"/>
      <w:numFmt w:val="decimal"/>
      <w:lvlText w:val="%4."/>
      <w:lvlJc w:val="left"/>
      <w:pPr>
        <w:ind w:left="2880" w:hanging="360"/>
      </w:pPr>
    </w:lvl>
    <w:lvl w:ilvl="4" w:tplc="57B2DAAA">
      <w:start w:val="1"/>
      <w:numFmt w:val="lowerLetter"/>
      <w:lvlText w:val="%5."/>
      <w:lvlJc w:val="left"/>
      <w:pPr>
        <w:ind w:left="3600" w:hanging="360"/>
      </w:pPr>
    </w:lvl>
    <w:lvl w:ilvl="5" w:tplc="51324B4E">
      <w:start w:val="1"/>
      <w:numFmt w:val="lowerRoman"/>
      <w:lvlText w:val="%6."/>
      <w:lvlJc w:val="right"/>
      <w:pPr>
        <w:ind w:left="4320" w:hanging="180"/>
      </w:pPr>
    </w:lvl>
    <w:lvl w:ilvl="6" w:tplc="42D07824">
      <w:start w:val="1"/>
      <w:numFmt w:val="decimal"/>
      <w:lvlText w:val="%7."/>
      <w:lvlJc w:val="left"/>
      <w:pPr>
        <w:ind w:left="5040" w:hanging="360"/>
      </w:pPr>
    </w:lvl>
    <w:lvl w:ilvl="7" w:tplc="74C29D44">
      <w:start w:val="1"/>
      <w:numFmt w:val="lowerLetter"/>
      <w:lvlText w:val="%8."/>
      <w:lvlJc w:val="left"/>
      <w:pPr>
        <w:ind w:left="5760" w:hanging="360"/>
      </w:pPr>
    </w:lvl>
    <w:lvl w:ilvl="8" w:tplc="B3EAA876">
      <w:start w:val="1"/>
      <w:numFmt w:val="lowerRoman"/>
      <w:lvlText w:val="%9."/>
      <w:lvlJc w:val="right"/>
      <w:pPr>
        <w:ind w:left="6480" w:hanging="180"/>
      </w:pPr>
    </w:lvl>
  </w:abstractNum>
  <w:abstractNum w:abstractNumId="54" w15:restartNumberingAfterBreak="0">
    <w:nsid w:val="679417C5"/>
    <w:multiLevelType w:val="hybridMultilevel"/>
    <w:tmpl w:val="194618E6"/>
    <w:lvl w:ilvl="0" w:tplc="71147F20">
      <w:start w:val="1"/>
      <w:numFmt w:val="bullet"/>
      <w:lvlText w:val=""/>
      <w:lvlJc w:val="left"/>
      <w:pPr>
        <w:ind w:left="720" w:hanging="360"/>
      </w:pPr>
      <w:rPr>
        <w:rFonts w:ascii="Symbol" w:hAnsi="Symbol" w:hint="default"/>
      </w:rPr>
    </w:lvl>
    <w:lvl w:ilvl="1" w:tplc="8200B8E6">
      <w:start w:val="1"/>
      <w:numFmt w:val="bullet"/>
      <w:lvlText w:val="o"/>
      <w:lvlJc w:val="left"/>
      <w:pPr>
        <w:ind w:left="1440" w:hanging="360"/>
      </w:pPr>
      <w:rPr>
        <w:rFonts w:ascii="Courier New" w:hAnsi="Courier New" w:hint="default"/>
      </w:rPr>
    </w:lvl>
    <w:lvl w:ilvl="2" w:tplc="F4481B28">
      <w:start w:val="1"/>
      <w:numFmt w:val="bullet"/>
      <w:lvlText w:val=""/>
      <w:lvlJc w:val="left"/>
      <w:pPr>
        <w:ind w:left="2160" w:hanging="360"/>
      </w:pPr>
      <w:rPr>
        <w:rFonts w:ascii="Wingdings" w:hAnsi="Wingdings" w:hint="default"/>
      </w:rPr>
    </w:lvl>
    <w:lvl w:ilvl="3" w:tplc="3AD42F8A">
      <w:start w:val="1"/>
      <w:numFmt w:val="bullet"/>
      <w:lvlText w:val=""/>
      <w:lvlJc w:val="left"/>
      <w:pPr>
        <w:ind w:left="2880" w:hanging="360"/>
      </w:pPr>
      <w:rPr>
        <w:rFonts w:ascii="Symbol" w:hAnsi="Symbol" w:hint="default"/>
      </w:rPr>
    </w:lvl>
    <w:lvl w:ilvl="4" w:tplc="51E07E62">
      <w:start w:val="1"/>
      <w:numFmt w:val="bullet"/>
      <w:lvlText w:val="o"/>
      <w:lvlJc w:val="left"/>
      <w:pPr>
        <w:ind w:left="3600" w:hanging="360"/>
      </w:pPr>
      <w:rPr>
        <w:rFonts w:ascii="Courier New" w:hAnsi="Courier New" w:hint="default"/>
      </w:rPr>
    </w:lvl>
    <w:lvl w:ilvl="5" w:tplc="07F6C492">
      <w:start w:val="1"/>
      <w:numFmt w:val="bullet"/>
      <w:lvlText w:val=""/>
      <w:lvlJc w:val="left"/>
      <w:pPr>
        <w:ind w:left="4320" w:hanging="360"/>
      </w:pPr>
      <w:rPr>
        <w:rFonts w:ascii="Wingdings" w:hAnsi="Wingdings" w:hint="default"/>
      </w:rPr>
    </w:lvl>
    <w:lvl w:ilvl="6" w:tplc="BC72E4FA">
      <w:start w:val="1"/>
      <w:numFmt w:val="bullet"/>
      <w:lvlText w:val=""/>
      <w:lvlJc w:val="left"/>
      <w:pPr>
        <w:ind w:left="5040" w:hanging="360"/>
      </w:pPr>
      <w:rPr>
        <w:rFonts w:ascii="Symbol" w:hAnsi="Symbol" w:hint="default"/>
      </w:rPr>
    </w:lvl>
    <w:lvl w:ilvl="7" w:tplc="F4C6DD56">
      <w:start w:val="1"/>
      <w:numFmt w:val="bullet"/>
      <w:lvlText w:val="o"/>
      <w:lvlJc w:val="left"/>
      <w:pPr>
        <w:ind w:left="5760" w:hanging="360"/>
      </w:pPr>
      <w:rPr>
        <w:rFonts w:ascii="Courier New" w:hAnsi="Courier New" w:hint="default"/>
      </w:rPr>
    </w:lvl>
    <w:lvl w:ilvl="8" w:tplc="CB063BFE">
      <w:start w:val="1"/>
      <w:numFmt w:val="bullet"/>
      <w:lvlText w:val=""/>
      <w:lvlJc w:val="left"/>
      <w:pPr>
        <w:ind w:left="6480" w:hanging="360"/>
      </w:pPr>
      <w:rPr>
        <w:rFonts w:ascii="Wingdings" w:hAnsi="Wingdings" w:hint="default"/>
      </w:rPr>
    </w:lvl>
  </w:abstractNum>
  <w:abstractNum w:abstractNumId="55" w15:restartNumberingAfterBreak="0">
    <w:nsid w:val="692E6275"/>
    <w:multiLevelType w:val="hybridMultilevel"/>
    <w:tmpl w:val="8314F8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8D114C"/>
    <w:multiLevelType w:val="hybridMultilevel"/>
    <w:tmpl w:val="62B2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4349C3"/>
    <w:multiLevelType w:val="hybridMultilevel"/>
    <w:tmpl w:val="E63E9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36532D8"/>
    <w:multiLevelType w:val="hybridMultilevel"/>
    <w:tmpl w:val="6B58789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741E6375"/>
    <w:multiLevelType w:val="hybridMultilevel"/>
    <w:tmpl w:val="3976F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4C33CBF"/>
    <w:multiLevelType w:val="hybridMultilevel"/>
    <w:tmpl w:val="6F92D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5CC57E5"/>
    <w:multiLevelType w:val="hybridMultilevel"/>
    <w:tmpl w:val="B9B618D6"/>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5D72354"/>
    <w:multiLevelType w:val="hybridMultilevel"/>
    <w:tmpl w:val="FFFFFFFF"/>
    <w:lvl w:ilvl="0" w:tplc="99F26E9E">
      <w:start w:val="3"/>
      <w:numFmt w:val="decimal"/>
      <w:lvlText w:val="%1."/>
      <w:lvlJc w:val="left"/>
      <w:pPr>
        <w:ind w:left="720" w:hanging="360"/>
      </w:pPr>
    </w:lvl>
    <w:lvl w:ilvl="1" w:tplc="3A7E579A">
      <w:start w:val="1"/>
      <w:numFmt w:val="lowerLetter"/>
      <w:lvlText w:val="%2."/>
      <w:lvlJc w:val="left"/>
      <w:pPr>
        <w:ind w:left="1440" w:hanging="360"/>
      </w:pPr>
    </w:lvl>
    <w:lvl w:ilvl="2" w:tplc="09AA315A">
      <w:start w:val="1"/>
      <w:numFmt w:val="lowerRoman"/>
      <w:lvlText w:val="%3."/>
      <w:lvlJc w:val="right"/>
      <w:pPr>
        <w:ind w:left="2160" w:hanging="180"/>
      </w:pPr>
    </w:lvl>
    <w:lvl w:ilvl="3" w:tplc="9D7AFF5A">
      <w:start w:val="1"/>
      <w:numFmt w:val="decimal"/>
      <w:lvlText w:val="%4."/>
      <w:lvlJc w:val="left"/>
      <w:pPr>
        <w:ind w:left="2880" w:hanging="360"/>
      </w:pPr>
    </w:lvl>
    <w:lvl w:ilvl="4" w:tplc="C79E7EEA">
      <w:start w:val="1"/>
      <w:numFmt w:val="lowerLetter"/>
      <w:lvlText w:val="%5."/>
      <w:lvlJc w:val="left"/>
      <w:pPr>
        <w:ind w:left="3600" w:hanging="360"/>
      </w:pPr>
    </w:lvl>
    <w:lvl w:ilvl="5" w:tplc="6592EAE4">
      <w:start w:val="1"/>
      <w:numFmt w:val="lowerRoman"/>
      <w:lvlText w:val="%6."/>
      <w:lvlJc w:val="right"/>
      <w:pPr>
        <w:ind w:left="4320" w:hanging="180"/>
      </w:pPr>
    </w:lvl>
    <w:lvl w:ilvl="6" w:tplc="D6DAEE26">
      <w:start w:val="1"/>
      <w:numFmt w:val="decimal"/>
      <w:lvlText w:val="%7."/>
      <w:lvlJc w:val="left"/>
      <w:pPr>
        <w:ind w:left="5040" w:hanging="360"/>
      </w:pPr>
    </w:lvl>
    <w:lvl w:ilvl="7" w:tplc="C8F4F3C8">
      <w:start w:val="1"/>
      <w:numFmt w:val="lowerLetter"/>
      <w:lvlText w:val="%8."/>
      <w:lvlJc w:val="left"/>
      <w:pPr>
        <w:ind w:left="5760" w:hanging="360"/>
      </w:pPr>
    </w:lvl>
    <w:lvl w:ilvl="8" w:tplc="EB522B24">
      <w:start w:val="1"/>
      <w:numFmt w:val="lowerRoman"/>
      <w:lvlText w:val="%9."/>
      <w:lvlJc w:val="right"/>
      <w:pPr>
        <w:ind w:left="6480" w:hanging="180"/>
      </w:pPr>
    </w:lvl>
  </w:abstractNum>
  <w:abstractNum w:abstractNumId="63" w15:restartNumberingAfterBreak="0">
    <w:nsid w:val="785C410C"/>
    <w:multiLevelType w:val="hybridMultilevel"/>
    <w:tmpl w:val="FFFFFFFF"/>
    <w:lvl w:ilvl="0" w:tplc="5E1A7068">
      <w:start w:val="1"/>
      <w:numFmt w:val="bullet"/>
      <w:lvlText w:val="·"/>
      <w:lvlJc w:val="left"/>
      <w:pPr>
        <w:ind w:left="720" w:hanging="360"/>
      </w:pPr>
      <w:rPr>
        <w:rFonts w:ascii="Symbol" w:hAnsi="Symbol" w:hint="default"/>
      </w:rPr>
    </w:lvl>
    <w:lvl w:ilvl="1" w:tplc="C4626D16">
      <w:start w:val="1"/>
      <w:numFmt w:val="bullet"/>
      <w:lvlText w:val="o"/>
      <w:lvlJc w:val="left"/>
      <w:pPr>
        <w:ind w:left="1440" w:hanging="360"/>
      </w:pPr>
      <w:rPr>
        <w:rFonts w:ascii="Courier New" w:hAnsi="Courier New" w:hint="default"/>
      </w:rPr>
    </w:lvl>
    <w:lvl w:ilvl="2" w:tplc="7B062D9E">
      <w:start w:val="1"/>
      <w:numFmt w:val="bullet"/>
      <w:lvlText w:val=""/>
      <w:lvlJc w:val="left"/>
      <w:pPr>
        <w:ind w:left="2160" w:hanging="360"/>
      </w:pPr>
      <w:rPr>
        <w:rFonts w:ascii="Wingdings" w:hAnsi="Wingdings" w:hint="default"/>
      </w:rPr>
    </w:lvl>
    <w:lvl w:ilvl="3" w:tplc="5B82083A">
      <w:start w:val="1"/>
      <w:numFmt w:val="bullet"/>
      <w:lvlText w:val=""/>
      <w:lvlJc w:val="left"/>
      <w:pPr>
        <w:ind w:left="2880" w:hanging="360"/>
      </w:pPr>
      <w:rPr>
        <w:rFonts w:ascii="Symbol" w:hAnsi="Symbol" w:hint="default"/>
      </w:rPr>
    </w:lvl>
    <w:lvl w:ilvl="4" w:tplc="0A3E61D8">
      <w:start w:val="1"/>
      <w:numFmt w:val="bullet"/>
      <w:lvlText w:val="o"/>
      <w:lvlJc w:val="left"/>
      <w:pPr>
        <w:ind w:left="3600" w:hanging="360"/>
      </w:pPr>
      <w:rPr>
        <w:rFonts w:ascii="Courier New" w:hAnsi="Courier New" w:hint="default"/>
      </w:rPr>
    </w:lvl>
    <w:lvl w:ilvl="5" w:tplc="19B0ED1E">
      <w:start w:val="1"/>
      <w:numFmt w:val="bullet"/>
      <w:lvlText w:val=""/>
      <w:lvlJc w:val="left"/>
      <w:pPr>
        <w:ind w:left="4320" w:hanging="360"/>
      </w:pPr>
      <w:rPr>
        <w:rFonts w:ascii="Wingdings" w:hAnsi="Wingdings" w:hint="default"/>
      </w:rPr>
    </w:lvl>
    <w:lvl w:ilvl="6" w:tplc="2B1ADB26">
      <w:start w:val="1"/>
      <w:numFmt w:val="bullet"/>
      <w:lvlText w:val=""/>
      <w:lvlJc w:val="left"/>
      <w:pPr>
        <w:ind w:left="5040" w:hanging="360"/>
      </w:pPr>
      <w:rPr>
        <w:rFonts w:ascii="Symbol" w:hAnsi="Symbol" w:hint="default"/>
      </w:rPr>
    </w:lvl>
    <w:lvl w:ilvl="7" w:tplc="F8D21BB0">
      <w:start w:val="1"/>
      <w:numFmt w:val="bullet"/>
      <w:lvlText w:val="o"/>
      <w:lvlJc w:val="left"/>
      <w:pPr>
        <w:ind w:left="5760" w:hanging="360"/>
      </w:pPr>
      <w:rPr>
        <w:rFonts w:ascii="Courier New" w:hAnsi="Courier New" w:hint="default"/>
      </w:rPr>
    </w:lvl>
    <w:lvl w:ilvl="8" w:tplc="9E12BB0E">
      <w:start w:val="1"/>
      <w:numFmt w:val="bullet"/>
      <w:lvlText w:val=""/>
      <w:lvlJc w:val="left"/>
      <w:pPr>
        <w:ind w:left="6480" w:hanging="360"/>
      </w:pPr>
      <w:rPr>
        <w:rFonts w:ascii="Wingdings" w:hAnsi="Wingdings" w:hint="default"/>
      </w:rPr>
    </w:lvl>
  </w:abstractNum>
  <w:abstractNum w:abstractNumId="64"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BBA524E"/>
    <w:multiLevelType w:val="hybridMultilevel"/>
    <w:tmpl w:val="33209E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D366211"/>
    <w:multiLevelType w:val="hybridMultilevel"/>
    <w:tmpl w:val="FFFFFFFF"/>
    <w:lvl w:ilvl="0" w:tplc="8F02E654">
      <w:start w:val="2"/>
      <w:numFmt w:val="decimal"/>
      <w:lvlText w:val="%1."/>
      <w:lvlJc w:val="left"/>
      <w:pPr>
        <w:ind w:left="720" w:hanging="360"/>
      </w:pPr>
    </w:lvl>
    <w:lvl w:ilvl="1" w:tplc="A8D2FB20">
      <w:start w:val="1"/>
      <w:numFmt w:val="lowerLetter"/>
      <w:lvlText w:val="%2."/>
      <w:lvlJc w:val="left"/>
      <w:pPr>
        <w:ind w:left="1440" w:hanging="360"/>
      </w:pPr>
    </w:lvl>
    <w:lvl w:ilvl="2" w:tplc="9894E644">
      <w:start w:val="1"/>
      <w:numFmt w:val="lowerRoman"/>
      <w:lvlText w:val="%3."/>
      <w:lvlJc w:val="right"/>
      <w:pPr>
        <w:ind w:left="2160" w:hanging="180"/>
      </w:pPr>
    </w:lvl>
    <w:lvl w:ilvl="3" w:tplc="3A8A3A90">
      <w:start w:val="1"/>
      <w:numFmt w:val="decimal"/>
      <w:lvlText w:val="%4."/>
      <w:lvlJc w:val="left"/>
      <w:pPr>
        <w:ind w:left="2880" w:hanging="360"/>
      </w:pPr>
    </w:lvl>
    <w:lvl w:ilvl="4" w:tplc="269C8298">
      <w:start w:val="1"/>
      <w:numFmt w:val="lowerLetter"/>
      <w:lvlText w:val="%5."/>
      <w:lvlJc w:val="left"/>
      <w:pPr>
        <w:ind w:left="3600" w:hanging="360"/>
      </w:pPr>
    </w:lvl>
    <w:lvl w:ilvl="5" w:tplc="73E21E6E">
      <w:start w:val="1"/>
      <w:numFmt w:val="lowerRoman"/>
      <w:lvlText w:val="%6."/>
      <w:lvlJc w:val="right"/>
      <w:pPr>
        <w:ind w:left="4320" w:hanging="180"/>
      </w:pPr>
    </w:lvl>
    <w:lvl w:ilvl="6" w:tplc="C302A33E">
      <w:start w:val="1"/>
      <w:numFmt w:val="decimal"/>
      <w:lvlText w:val="%7."/>
      <w:lvlJc w:val="left"/>
      <w:pPr>
        <w:ind w:left="5040" w:hanging="360"/>
      </w:pPr>
    </w:lvl>
    <w:lvl w:ilvl="7" w:tplc="1A98927E">
      <w:start w:val="1"/>
      <w:numFmt w:val="lowerLetter"/>
      <w:lvlText w:val="%8."/>
      <w:lvlJc w:val="left"/>
      <w:pPr>
        <w:ind w:left="5760" w:hanging="360"/>
      </w:pPr>
    </w:lvl>
    <w:lvl w:ilvl="8" w:tplc="5E52E4F4">
      <w:start w:val="1"/>
      <w:numFmt w:val="lowerRoman"/>
      <w:lvlText w:val="%9."/>
      <w:lvlJc w:val="right"/>
      <w:pPr>
        <w:ind w:left="6480" w:hanging="180"/>
      </w:pPr>
    </w:lvl>
  </w:abstractNum>
  <w:num w:numId="1" w16cid:durableId="1591429568">
    <w:abstractNumId w:val="54"/>
  </w:num>
  <w:num w:numId="2" w16cid:durableId="2107456427">
    <w:abstractNumId w:val="41"/>
  </w:num>
  <w:num w:numId="3" w16cid:durableId="1196382338">
    <w:abstractNumId w:val="56"/>
  </w:num>
  <w:num w:numId="4" w16cid:durableId="1310938086">
    <w:abstractNumId w:val="24"/>
  </w:num>
  <w:num w:numId="5" w16cid:durableId="511337782">
    <w:abstractNumId w:val="33"/>
  </w:num>
  <w:num w:numId="6" w16cid:durableId="1565293774">
    <w:abstractNumId w:val="58"/>
  </w:num>
  <w:num w:numId="7" w16cid:durableId="1600718622">
    <w:abstractNumId w:val="45"/>
  </w:num>
  <w:num w:numId="8" w16cid:durableId="467284093">
    <w:abstractNumId w:val="51"/>
  </w:num>
  <w:num w:numId="9" w16cid:durableId="1878472426">
    <w:abstractNumId w:val="19"/>
  </w:num>
  <w:num w:numId="10" w16cid:durableId="1785660500">
    <w:abstractNumId w:val="21"/>
  </w:num>
  <w:num w:numId="11" w16cid:durableId="628704183">
    <w:abstractNumId w:val="28"/>
  </w:num>
  <w:num w:numId="12" w16cid:durableId="923219495">
    <w:abstractNumId w:val="14"/>
  </w:num>
  <w:num w:numId="13" w16cid:durableId="2043625741">
    <w:abstractNumId w:val="8"/>
  </w:num>
  <w:num w:numId="14" w16cid:durableId="1914243075">
    <w:abstractNumId w:val="10"/>
  </w:num>
  <w:num w:numId="15" w16cid:durableId="1911234593">
    <w:abstractNumId w:val="55"/>
  </w:num>
  <w:num w:numId="16" w16cid:durableId="426466527">
    <w:abstractNumId w:val="22"/>
  </w:num>
  <w:num w:numId="17" w16cid:durableId="905842857">
    <w:abstractNumId w:val="34"/>
  </w:num>
  <w:num w:numId="18" w16cid:durableId="697127056">
    <w:abstractNumId w:val="64"/>
  </w:num>
  <w:num w:numId="19" w16cid:durableId="1121723453">
    <w:abstractNumId w:val="0"/>
  </w:num>
  <w:num w:numId="20" w16cid:durableId="1919904832">
    <w:abstractNumId w:val="6"/>
  </w:num>
  <w:num w:numId="21" w16cid:durableId="1579897501">
    <w:abstractNumId w:val="50"/>
  </w:num>
  <w:num w:numId="22" w16cid:durableId="363210512">
    <w:abstractNumId w:val="17"/>
  </w:num>
  <w:num w:numId="23" w16cid:durableId="1486167243">
    <w:abstractNumId w:val="36"/>
  </w:num>
  <w:num w:numId="24" w16cid:durableId="1097602081">
    <w:abstractNumId w:val="20"/>
  </w:num>
  <w:num w:numId="25" w16cid:durableId="1505322748">
    <w:abstractNumId w:val="37"/>
  </w:num>
  <w:num w:numId="26" w16cid:durableId="810828923">
    <w:abstractNumId w:val="16"/>
  </w:num>
  <w:num w:numId="27" w16cid:durableId="40374383">
    <w:abstractNumId w:val="12"/>
  </w:num>
  <w:num w:numId="28" w16cid:durableId="1127353205">
    <w:abstractNumId w:val="18"/>
  </w:num>
  <w:num w:numId="29" w16cid:durableId="1155537194">
    <w:abstractNumId w:val="42"/>
  </w:num>
  <w:num w:numId="30" w16cid:durableId="802894516">
    <w:abstractNumId w:val="61"/>
  </w:num>
  <w:num w:numId="31" w16cid:durableId="786507555">
    <w:abstractNumId w:val="11"/>
  </w:num>
  <w:num w:numId="32" w16cid:durableId="932516341">
    <w:abstractNumId w:val="59"/>
  </w:num>
  <w:num w:numId="33" w16cid:durableId="634068904">
    <w:abstractNumId w:val="65"/>
  </w:num>
  <w:num w:numId="34" w16cid:durableId="1029531110">
    <w:abstractNumId w:val="38"/>
  </w:num>
  <w:num w:numId="35" w16cid:durableId="760375315">
    <w:abstractNumId w:val="48"/>
  </w:num>
  <w:num w:numId="36" w16cid:durableId="2146970815">
    <w:abstractNumId w:val="3"/>
  </w:num>
  <w:num w:numId="37" w16cid:durableId="1703556654">
    <w:abstractNumId w:val="60"/>
  </w:num>
  <w:num w:numId="38" w16cid:durableId="787626247">
    <w:abstractNumId w:val="49"/>
  </w:num>
  <w:num w:numId="39" w16cid:durableId="1315573896">
    <w:abstractNumId w:val="57"/>
  </w:num>
  <w:num w:numId="40" w16cid:durableId="1869291362">
    <w:abstractNumId w:val="23"/>
  </w:num>
  <w:num w:numId="41" w16cid:durableId="21319762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69629003">
    <w:abstractNumId w:val="1"/>
  </w:num>
  <w:num w:numId="43" w16cid:durableId="1736318146">
    <w:abstractNumId w:val="52"/>
  </w:num>
  <w:num w:numId="44" w16cid:durableId="1652907748">
    <w:abstractNumId w:val="40"/>
  </w:num>
  <w:num w:numId="45" w16cid:durableId="671839914">
    <w:abstractNumId w:val="2"/>
  </w:num>
  <w:num w:numId="46" w16cid:durableId="683243918">
    <w:abstractNumId w:val="25"/>
  </w:num>
  <w:num w:numId="47" w16cid:durableId="276761040">
    <w:abstractNumId w:val="43"/>
  </w:num>
  <w:num w:numId="48" w16cid:durableId="1469013854">
    <w:abstractNumId w:val="63"/>
  </w:num>
  <w:num w:numId="49" w16cid:durableId="1278636045">
    <w:abstractNumId w:val="29"/>
  </w:num>
  <w:num w:numId="50" w16cid:durableId="1508863019">
    <w:abstractNumId w:val="46"/>
  </w:num>
  <w:num w:numId="51" w16cid:durableId="151914473">
    <w:abstractNumId w:val="35"/>
  </w:num>
  <w:num w:numId="52" w16cid:durableId="340426500">
    <w:abstractNumId w:val="62"/>
  </w:num>
  <w:num w:numId="53" w16cid:durableId="230236118">
    <w:abstractNumId w:val="66"/>
  </w:num>
  <w:num w:numId="54" w16cid:durableId="266736241">
    <w:abstractNumId w:val="27"/>
  </w:num>
  <w:num w:numId="55" w16cid:durableId="526720263">
    <w:abstractNumId w:val="39"/>
  </w:num>
  <w:num w:numId="56" w16cid:durableId="1645309734">
    <w:abstractNumId w:val="30"/>
  </w:num>
  <w:num w:numId="57" w16cid:durableId="1797332659">
    <w:abstractNumId w:val="13"/>
  </w:num>
  <w:num w:numId="58" w16cid:durableId="254438973">
    <w:abstractNumId w:val="32"/>
  </w:num>
  <w:num w:numId="59" w16cid:durableId="1892417691">
    <w:abstractNumId w:val="53"/>
  </w:num>
  <w:num w:numId="60" w16cid:durableId="1971282731">
    <w:abstractNumId w:val="47"/>
  </w:num>
  <w:num w:numId="61" w16cid:durableId="1373651545">
    <w:abstractNumId w:val="5"/>
  </w:num>
  <w:num w:numId="62" w16cid:durableId="397364553">
    <w:abstractNumId w:val="44"/>
  </w:num>
  <w:num w:numId="63" w16cid:durableId="92897266">
    <w:abstractNumId w:val="26"/>
  </w:num>
  <w:num w:numId="64" w16cid:durableId="1495487486">
    <w:abstractNumId w:val="7"/>
  </w:num>
  <w:num w:numId="65" w16cid:durableId="920870027">
    <w:abstractNumId w:val="31"/>
  </w:num>
  <w:num w:numId="66" w16cid:durableId="1467889692">
    <w:abstractNumId w:val="15"/>
  </w:num>
  <w:num w:numId="67" w16cid:durableId="178853831">
    <w:abstractNumId w:val="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F4"/>
    <w:rsid w:val="00000096"/>
    <w:rsid w:val="0000112E"/>
    <w:rsid w:val="000011F3"/>
    <w:rsid w:val="0000176E"/>
    <w:rsid w:val="00001B23"/>
    <w:rsid w:val="00001B6B"/>
    <w:rsid w:val="00001D36"/>
    <w:rsid w:val="00001DC9"/>
    <w:rsid w:val="0000251A"/>
    <w:rsid w:val="00002590"/>
    <w:rsid w:val="00002710"/>
    <w:rsid w:val="000027CE"/>
    <w:rsid w:val="00002902"/>
    <w:rsid w:val="00002A8A"/>
    <w:rsid w:val="00002C09"/>
    <w:rsid w:val="00002E74"/>
    <w:rsid w:val="00003030"/>
    <w:rsid w:val="00003179"/>
    <w:rsid w:val="0000327C"/>
    <w:rsid w:val="00003326"/>
    <w:rsid w:val="00003465"/>
    <w:rsid w:val="000034C6"/>
    <w:rsid w:val="0000361E"/>
    <w:rsid w:val="0000394D"/>
    <w:rsid w:val="000039EB"/>
    <w:rsid w:val="00003B8C"/>
    <w:rsid w:val="00003B9F"/>
    <w:rsid w:val="00003C16"/>
    <w:rsid w:val="00003D14"/>
    <w:rsid w:val="00003D38"/>
    <w:rsid w:val="0000400A"/>
    <w:rsid w:val="0000406B"/>
    <w:rsid w:val="00004098"/>
    <w:rsid w:val="000040C5"/>
    <w:rsid w:val="00004213"/>
    <w:rsid w:val="00004245"/>
    <w:rsid w:val="000042FC"/>
    <w:rsid w:val="000045B3"/>
    <w:rsid w:val="000045B4"/>
    <w:rsid w:val="000045F3"/>
    <w:rsid w:val="0000470E"/>
    <w:rsid w:val="0000496B"/>
    <w:rsid w:val="00004B05"/>
    <w:rsid w:val="00004D55"/>
    <w:rsid w:val="00004E9A"/>
    <w:rsid w:val="000050B9"/>
    <w:rsid w:val="00005575"/>
    <w:rsid w:val="00005734"/>
    <w:rsid w:val="00005815"/>
    <w:rsid w:val="00005A28"/>
    <w:rsid w:val="00005A79"/>
    <w:rsid w:val="00005AD9"/>
    <w:rsid w:val="00005D4F"/>
    <w:rsid w:val="00005F4C"/>
    <w:rsid w:val="00006164"/>
    <w:rsid w:val="000068BB"/>
    <w:rsid w:val="00006A19"/>
    <w:rsid w:val="00006A38"/>
    <w:rsid w:val="00006A6D"/>
    <w:rsid w:val="00006B34"/>
    <w:rsid w:val="00006CF7"/>
    <w:rsid w:val="00006D89"/>
    <w:rsid w:val="00007066"/>
    <w:rsid w:val="0000716E"/>
    <w:rsid w:val="00007552"/>
    <w:rsid w:val="000078C8"/>
    <w:rsid w:val="000078CD"/>
    <w:rsid w:val="00007B45"/>
    <w:rsid w:val="00007D90"/>
    <w:rsid w:val="000102BD"/>
    <w:rsid w:val="00010553"/>
    <w:rsid w:val="0001077B"/>
    <w:rsid w:val="0001079D"/>
    <w:rsid w:val="000107C3"/>
    <w:rsid w:val="00010A72"/>
    <w:rsid w:val="00010A73"/>
    <w:rsid w:val="00010A91"/>
    <w:rsid w:val="00010AC6"/>
    <w:rsid w:val="00010B92"/>
    <w:rsid w:val="00010BA7"/>
    <w:rsid w:val="00010BE3"/>
    <w:rsid w:val="00011116"/>
    <w:rsid w:val="000118D2"/>
    <w:rsid w:val="00011C64"/>
    <w:rsid w:val="00011CCD"/>
    <w:rsid w:val="00011D75"/>
    <w:rsid w:val="00012155"/>
    <w:rsid w:val="00012274"/>
    <w:rsid w:val="00012620"/>
    <w:rsid w:val="00012BC0"/>
    <w:rsid w:val="00012FB7"/>
    <w:rsid w:val="00013444"/>
    <w:rsid w:val="00013457"/>
    <w:rsid w:val="00013614"/>
    <w:rsid w:val="000136C3"/>
    <w:rsid w:val="0001390B"/>
    <w:rsid w:val="0001390D"/>
    <w:rsid w:val="0001396B"/>
    <w:rsid w:val="000139EE"/>
    <w:rsid w:val="00013A35"/>
    <w:rsid w:val="00013E5D"/>
    <w:rsid w:val="00013E97"/>
    <w:rsid w:val="00013EC8"/>
    <w:rsid w:val="000143DE"/>
    <w:rsid w:val="00014903"/>
    <w:rsid w:val="00014994"/>
    <w:rsid w:val="00014D8B"/>
    <w:rsid w:val="00014DE9"/>
    <w:rsid w:val="000151C0"/>
    <w:rsid w:val="000153D2"/>
    <w:rsid w:val="000158F8"/>
    <w:rsid w:val="00015AD6"/>
    <w:rsid w:val="00015C8C"/>
    <w:rsid w:val="00015CDB"/>
    <w:rsid w:val="00015D1F"/>
    <w:rsid w:val="00015D2B"/>
    <w:rsid w:val="000160CA"/>
    <w:rsid w:val="00016108"/>
    <w:rsid w:val="000164DB"/>
    <w:rsid w:val="00016E19"/>
    <w:rsid w:val="00016E4E"/>
    <w:rsid w:val="000171A5"/>
    <w:rsid w:val="00017921"/>
    <w:rsid w:val="00017A97"/>
    <w:rsid w:val="00017DEA"/>
    <w:rsid w:val="00020062"/>
    <w:rsid w:val="000201A9"/>
    <w:rsid w:val="00020449"/>
    <w:rsid w:val="000204C4"/>
    <w:rsid w:val="00020814"/>
    <w:rsid w:val="00020B1C"/>
    <w:rsid w:val="00020C67"/>
    <w:rsid w:val="00020D0C"/>
    <w:rsid w:val="00020F80"/>
    <w:rsid w:val="000211A9"/>
    <w:rsid w:val="0002178A"/>
    <w:rsid w:val="000217A6"/>
    <w:rsid w:val="00021A77"/>
    <w:rsid w:val="00021D13"/>
    <w:rsid w:val="00021ED6"/>
    <w:rsid w:val="00021F5B"/>
    <w:rsid w:val="00021F83"/>
    <w:rsid w:val="00022152"/>
    <w:rsid w:val="0002221A"/>
    <w:rsid w:val="00022730"/>
    <w:rsid w:val="00022870"/>
    <w:rsid w:val="0002289F"/>
    <w:rsid w:val="00022923"/>
    <w:rsid w:val="00022B96"/>
    <w:rsid w:val="00022DA5"/>
    <w:rsid w:val="000231DC"/>
    <w:rsid w:val="00023E96"/>
    <w:rsid w:val="00023FC7"/>
    <w:rsid w:val="00024080"/>
    <w:rsid w:val="0002442B"/>
    <w:rsid w:val="0002445A"/>
    <w:rsid w:val="000244D8"/>
    <w:rsid w:val="00024700"/>
    <w:rsid w:val="000248A0"/>
    <w:rsid w:val="00024BEB"/>
    <w:rsid w:val="00024E4E"/>
    <w:rsid w:val="00024F59"/>
    <w:rsid w:val="00024FB0"/>
    <w:rsid w:val="000250AE"/>
    <w:rsid w:val="000251F6"/>
    <w:rsid w:val="00025480"/>
    <w:rsid w:val="00025AA1"/>
    <w:rsid w:val="00025D5C"/>
    <w:rsid w:val="00025D72"/>
    <w:rsid w:val="00026144"/>
    <w:rsid w:val="0002644A"/>
    <w:rsid w:val="000264E2"/>
    <w:rsid w:val="00026950"/>
    <w:rsid w:val="00026958"/>
    <w:rsid w:val="0002697A"/>
    <w:rsid w:val="00027142"/>
    <w:rsid w:val="00027157"/>
    <w:rsid w:val="0002742A"/>
    <w:rsid w:val="00027BBD"/>
    <w:rsid w:val="00027EAD"/>
    <w:rsid w:val="00027F17"/>
    <w:rsid w:val="000300B1"/>
    <w:rsid w:val="000302E5"/>
    <w:rsid w:val="00030BB7"/>
    <w:rsid w:val="00030FB7"/>
    <w:rsid w:val="00031227"/>
    <w:rsid w:val="00031808"/>
    <w:rsid w:val="0003183A"/>
    <w:rsid w:val="0003196F"/>
    <w:rsid w:val="00031B4D"/>
    <w:rsid w:val="00031B79"/>
    <w:rsid w:val="00031E48"/>
    <w:rsid w:val="0003220C"/>
    <w:rsid w:val="000324F2"/>
    <w:rsid w:val="000326A1"/>
    <w:rsid w:val="00032B0D"/>
    <w:rsid w:val="00032B58"/>
    <w:rsid w:val="00032BE3"/>
    <w:rsid w:val="00032E8F"/>
    <w:rsid w:val="00032E9F"/>
    <w:rsid w:val="00032F11"/>
    <w:rsid w:val="00032F59"/>
    <w:rsid w:val="0003324C"/>
    <w:rsid w:val="000332C4"/>
    <w:rsid w:val="000334F8"/>
    <w:rsid w:val="00033698"/>
    <w:rsid w:val="00033A63"/>
    <w:rsid w:val="00033B7B"/>
    <w:rsid w:val="00033DC8"/>
    <w:rsid w:val="00033E1C"/>
    <w:rsid w:val="00034078"/>
    <w:rsid w:val="000340DF"/>
    <w:rsid w:val="000342DC"/>
    <w:rsid w:val="000343A9"/>
    <w:rsid w:val="00034568"/>
    <w:rsid w:val="000345EC"/>
    <w:rsid w:val="000347C2"/>
    <w:rsid w:val="00034A3E"/>
    <w:rsid w:val="00034AC3"/>
    <w:rsid w:val="00034B7C"/>
    <w:rsid w:val="00034BA1"/>
    <w:rsid w:val="00034FDE"/>
    <w:rsid w:val="0003552F"/>
    <w:rsid w:val="000355E3"/>
    <w:rsid w:val="00035776"/>
    <w:rsid w:val="00035787"/>
    <w:rsid w:val="00035796"/>
    <w:rsid w:val="000359DC"/>
    <w:rsid w:val="00035BDC"/>
    <w:rsid w:val="00035F97"/>
    <w:rsid w:val="00036397"/>
    <w:rsid w:val="0003639A"/>
    <w:rsid w:val="000363D3"/>
    <w:rsid w:val="0003681C"/>
    <w:rsid w:val="0003691E"/>
    <w:rsid w:val="00036CD3"/>
    <w:rsid w:val="00036FB5"/>
    <w:rsid w:val="000373A1"/>
    <w:rsid w:val="000374B8"/>
    <w:rsid w:val="00037561"/>
    <w:rsid w:val="000375CF"/>
    <w:rsid w:val="0003782D"/>
    <w:rsid w:val="000378F1"/>
    <w:rsid w:val="000379E1"/>
    <w:rsid w:val="00037C0C"/>
    <w:rsid w:val="00037DDE"/>
    <w:rsid w:val="00037E58"/>
    <w:rsid w:val="00040049"/>
    <w:rsid w:val="000405A8"/>
    <w:rsid w:val="00040904"/>
    <w:rsid w:val="00040CDE"/>
    <w:rsid w:val="00040D74"/>
    <w:rsid w:val="00040DEA"/>
    <w:rsid w:val="00040F1D"/>
    <w:rsid w:val="000410E4"/>
    <w:rsid w:val="000411E3"/>
    <w:rsid w:val="00041319"/>
    <w:rsid w:val="000415B5"/>
    <w:rsid w:val="000415F0"/>
    <w:rsid w:val="000419B4"/>
    <w:rsid w:val="00041A13"/>
    <w:rsid w:val="00041BAF"/>
    <w:rsid w:val="00041C25"/>
    <w:rsid w:val="00041F1F"/>
    <w:rsid w:val="00041FF8"/>
    <w:rsid w:val="0004226C"/>
    <w:rsid w:val="0004236D"/>
    <w:rsid w:val="000428C3"/>
    <w:rsid w:val="00042A70"/>
    <w:rsid w:val="00042AE8"/>
    <w:rsid w:val="00042B3A"/>
    <w:rsid w:val="00042C3F"/>
    <w:rsid w:val="00042CD8"/>
    <w:rsid w:val="00042E57"/>
    <w:rsid w:val="000432C2"/>
    <w:rsid w:val="00043705"/>
    <w:rsid w:val="000438F3"/>
    <w:rsid w:val="00043A0B"/>
    <w:rsid w:val="00043F0D"/>
    <w:rsid w:val="00044040"/>
    <w:rsid w:val="00044151"/>
    <w:rsid w:val="00044E1B"/>
    <w:rsid w:val="0004519A"/>
    <w:rsid w:val="000451C6"/>
    <w:rsid w:val="000452EE"/>
    <w:rsid w:val="00045432"/>
    <w:rsid w:val="0004550D"/>
    <w:rsid w:val="000458B4"/>
    <w:rsid w:val="00045A14"/>
    <w:rsid w:val="00045B20"/>
    <w:rsid w:val="00045E36"/>
    <w:rsid w:val="00045ED3"/>
    <w:rsid w:val="00045F0D"/>
    <w:rsid w:val="00045F9A"/>
    <w:rsid w:val="00045FDF"/>
    <w:rsid w:val="00045FE3"/>
    <w:rsid w:val="00045FE8"/>
    <w:rsid w:val="00046214"/>
    <w:rsid w:val="0004634A"/>
    <w:rsid w:val="00046570"/>
    <w:rsid w:val="00046726"/>
    <w:rsid w:val="00046953"/>
    <w:rsid w:val="00046A85"/>
    <w:rsid w:val="00046C21"/>
    <w:rsid w:val="00046DF9"/>
    <w:rsid w:val="00047093"/>
    <w:rsid w:val="00047215"/>
    <w:rsid w:val="00047423"/>
    <w:rsid w:val="000476AE"/>
    <w:rsid w:val="000477C1"/>
    <w:rsid w:val="00047A52"/>
    <w:rsid w:val="00047C9E"/>
    <w:rsid w:val="00047E64"/>
    <w:rsid w:val="0005015B"/>
    <w:rsid w:val="000501AE"/>
    <w:rsid w:val="0005056F"/>
    <w:rsid w:val="000506EA"/>
    <w:rsid w:val="00050B18"/>
    <w:rsid w:val="00050D76"/>
    <w:rsid w:val="000512A1"/>
    <w:rsid w:val="000512D4"/>
    <w:rsid w:val="000517A3"/>
    <w:rsid w:val="00051906"/>
    <w:rsid w:val="00051963"/>
    <w:rsid w:val="00051A6C"/>
    <w:rsid w:val="00051B44"/>
    <w:rsid w:val="00051C25"/>
    <w:rsid w:val="000521ED"/>
    <w:rsid w:val="000524DB"/>
    <w:rsid w:val="00052562"/>
    <w:rsid w:val="00052962"/>
    <w:rsid w:val="00052BCA"/>
    <w:rsid w:val="0005339C"/>
    <w:rsid w:val="00053430"/>
    <w:rsid w:val="0005378B"/>
    <w:rsid w:val="000538B4"/>
    <w:rsid w:val="000538F6"/>
    <w:rsid w:val="00053A79"/>
    <w:rsid w:val="00053CA2"/>
    <w:rsid w:val="00053DC5"/>
    <w:rsid w:val="000541B3"/>
    <w:rsid w:val="0005424C"/>
    <w:rsid w:val="000544D7"/>
    <w:rsid w:val="0005469E"/>
    <w:rsid w:val="000549FD"/>
    <w:rsid w:val="00054B2B"/>
    <w:rsid w:val="00054B4A"/>
    <w:rsid w:val="00054C91"/>
    <w:rsid w:val="00054DA1"/>
    <w:rsid w:val="00055382"/>
    <w:rsid w:val="000555FC"/>
    <w:rsid w:val="000558CE"/>
    <w:rsid w:val="00055ED3"/>
    <w:rsid w:val="00056538"/>
    <w:rsid w:val="00056638"/>
    <w:rsid w:val="00056676"/>
    <w:rsid w:val="00056B67"/>
    <w:rsid w:val="00056CD1"/>
    <w:rsid w:val="00056DED"/>
    <w:rsid w:val="00056E86"/>
    <w:rsid w:val="00056F0B"/>
    <w:rsid w:val="00057186"/>
    <w:rsid w:val="00057395"/>
    <w:rsid w:val="000574FA"/>
    <w:rsid w:val="000577AE"/>
    <w:rsid w:val="00057F16"/>
    <w:rsid w:val="00060406"/>
    <w:rsid w:val="000605F6"/>
    <w:rsid w:val="000607BA"/>
    <w:rsid w:val="000609E8"/>
    <w:rsid w:val="00060AD7"/>
    <w:rsid w:val="00060BA2"/>
    <w:rsid w:val="00060C20"/>
    <w:rsid w:val="00060FA7"/>
    <w:rsid w:val="000611D2"/>
    <w:rsid w:val="00061544"/>
    <w:rsid w:val="0006181E"/>
    <w:rsid w:val="000619EC"/>
    <w:rsid w:val="00061C64"/>
    <w:rsid w:val="00061F30"/>
    <w:rsid w:val="000621CB"/>
    <w:rsid w:val="000622F3"/>
    <w:rsid w:val="00062774"/>
    <w:rsid w:val="000627CC"/>
    <w:rsid w:val="00062B73"/>
    <w:rsid w:val="00062CEE"/>
    <w:rsid w:val="00063320"/>
    <w:rsid w:val="00063440"/>
    <w:rsid w:val="00063685"/>
    <w:rsid w:val="0006368C"/>
    <w:rsid w:val="000636B8"/>
    <w:rsid w:val="00063AE3"/>
    <w:rsid w:val="00063C6F"/>
    <w:rsid w:val="00063D14"/>
    <w:rsid w:val="00063DDC"/>
    <w:rsid w:val="00063E5B"/>
    <w:rsid w:val="00063FEE"/>
    <w:rsid w:val="00064361"/>
    <w:rsid w:val="0006444D"/>
    <w:rsid w:val="00064452"/>
    <w:rsid w:val="00064476"/>
    <w:rsid w:val="000644DB"/>
    <w:rsid w:val="0006457F"/>
    <w:rsid w:val="00064B1F"/>
    <w:rsid w:val="000651AE"/>
    <w:rsid w:val="000651B0"/>
    <w:rsid w:val="00065258"/>
    <w:rsid w:val="00065535"/>
    <w:rsid w:val="0006576A"/>
    <w:rsid w:val="00065B8E"/>
    <w:rsid w:val="00065D3E"/>
    <w:rsid w:val="00066390"/>
    <w:rsid w:val="000664EB"/>
    <w:rsid w:val="00066875"/>
    <w:rsid w:val="0006687C"/>
    <w:rsid w:val="000669F9"/>
    <w:rsid w:val="00066CA5"/>
    <w:rsid w:val="0006700B"/>
    <w:rsid w:val="000677B9"/>
    <w:rsid w:val="000678FE"/>
    <w:rsid w:val="00067B73"/>
    <w:rsid w:val="00067D78"/>
    <w:rsid w:val="0006A80A"/>
    <w:rsid w:val="0007023B"/>
    <w:rsid w:val="0007030A"/>
    <w:rsid w:val="000703FC"/>
    <w:rsid w:val="00070AF4"/>
    <w:rsid w:val="00070CE9"/>
    <w:rsid w:val="00070E42"/>
    <w:rsid w:val="00071204"/>
    <w:rsid w:val="0007161E"/>
    <w:rsid w:val="00071D99"/>
    <w:rsid w:val="000720BD"/>
    <w:rsid w:val="000721AC"/>
    <w:rsid w:val="00072649"/>
    <w:rsid w:val="00072855"/>
    <w:rsid w:val="0007294C"/>
    <w:rsid w:val="00072A87"/>
    <w:rsid w:val="00072AC3"/>
    <w:rsid w:val="00072BE2"/>
    <w:rsid w:val="00072D95"/>
    <w:rsid w:val="00072E91"/>
    <w:rsid w:val="00072EEB"/>
    <w:rsid w:val="00072F98"/>
    <w:rsid w:val="0007319B"/>
    <w:rsid w:val="0007369B"/>
    <w:rsid w:val="00073994"/>
    <w:rsid w:val="00073D78"/>
    <w:rsid w:val="00073DB5"/>
    <w:rsid w:val="00073F03"/>
    <w:rsid w:val="00073F21"/>
    <w:rsid w:val="00074012"/>
    <w:rsid w:val="00074126"/>
    <w:rsid w:val="00074165"/>
    <w:rsid w:val="00074179"/>
    <w:rsid w:val="0007420E"/>
    <w:rsid w:val="000743FD"/>
    <w:rsid w:val="000747FE"/>
    <w:rsid w:val="00074D22"/>
    <w:rsid w:val="00074D2C"/>
    <w:rsid w:val="00074F22"/>
    <w:rsid w:val="0007506E"/>
    <w:rsid w:val="000758A6"/>
    <w:rsid w:val="00075A76"/>
    <w:rsid w:val="00075B9E"/>
    <w:rsid w:val="00075BA7"/>
    <w:rsid w:val="00075D1C"/>
    <w:rsid w:val="00075D68"/>
    <w:rsid w:val="0007629A"/>
    <w:rsid w:val="0007654C"/>
    <w:rsid w:val="00076588"/>
    <w:rsid w:val="000766D8"/>
    <w:rsid w:val="00076750"/>
    <w:rsid w:val="000767C1"/>
    <w:rsid w:val="00076B98"/>
    <w:rsid w:val="00076E6A"/>
    <w:rsid w:val="000772A1"/>
    <w:rsid w:val="00077301"/>
    <w:rsid w:val="00077401"/>
    <w:rsid w:val="00077656"/>
    <w:rsid w:val="0007775E"/>
    <w:rsid w:val="000777E6"/>
    <w:rsid w:val="0007789A"/>
    <w:rsid w:val="00077B85"/>
    <w:rsid w:val="00077BF3"/>
    <w:rsid w:val="00077EE7"/>
    <w:rsid w:val="00080056"/>
    <w:rsid w:val="0008012C"/>
    <w:rsid w:val="0008045B"/>
    <w:rsid w:val="00080762"/>
    <w:rsid w:val="00080842"/>
    <w:rsid w:val="000808BC"/>
    <w:rsid w:val="00080C5A"/>
    <w:rsid w:val="0008133B"/>
    <w:rsid w:val="000814BE"/>
    <w:rsid w:val="00081662"/>
    <w:rsid w:val="00081800"/>
    <w:rsid w:val="00081E43"/>
    <w:rsid w:val="00081EEE"/>
    <w:rsid w:val="00081FAF"/>
    <w:rsid w:val="00082059"/>
    <w:rsid w:val="0008205C"/>
    <w:rsid w:val="0008212A"/>
    <w:rsid w:val="00082636"/>
    <w:rsid w:val="00082754"/>
    <w:rsid w:val="00082925"/>
    <w:rsid w:val="00082AC2"/>
    <w:rsid w:val="00082C7E"/>
    <w:rsid w:val="00082F28"/>
    <w:rsid w:val="00083091"/>
    <w:rsid w:val="0008314C"/>
    <w:rsid w:val="000832D9"/>
    <w:rsid w:val="00083A57"/>
    <w:rsid w:val="00083C32"/>
    <w:rsid w:val="00083D43"/>
    <w:rsid w:val="0008428B"/>
    <w:rsid w:val="0008462A"/>
    <w:rsid w:val="00084688"/>
    <w:rsid w:val="000849BB"/>
    <w:rsid w:val="00084ADC"/>
    <w:rsid w:val="00084FBE"/>
    <w:rsid w:val="000850F8"/>
    <w:rsid w:val="0008521B"/>
    <w:rsid w:val="00085429"/>
    <w:rsid w:val="0008544B"/>
    <w:rsid w:val="00085794"/>
    <w:rsid w:val="0008593A"/>
    <w:rsid w:val="0008599B"/>
    <w:rsid w:val="00085A62"/>
    <w:rsid w:val="00085A68"/>
    <w:rsid w:val="00085A78"/>
    <w:rsid w:val="00085C25"/>
    <w:rsid w:val="00085DD4"/>
    <w:rsid w:val="00085FAC"/>
    <w:rsid w:val="0008613A"/>
    <w:rsid w:val="00086668"/>
    <w:rsid w:val="000867C6"/>
    <w:rsid w:val="00086830"/>
    <w:rsid w:val="00086B6B"/>
    <w:rsid w:val="00086F11"/>
    <w:rsid w:val="00087581"/>
    <w:rsid w:val="000876A8"/>
    <w:rsid w:val="000877F6"/>
    <w:rsid w:val="00087C1F"/>
    <w:rsid w:val="00087F86"/>
    <w:rsid w:val="000883E5"/>
    <w:rsid w:val="000900D6"/>
    <w:rsid w:val="000902F8"/>
    <w:rsid w:val="0009030E"/>
    <w:rsid w:val="000908E7"/>
    <w:rsid w:val="0009097D"/>
    <w:rsid w:val="00090CE8"/>
    <w:rsid w:val="00091315"/>
    <w:rsid w:val="0009139F"/>
    <w:rsid w:val="000913DF"/>
    <w:rsid w:val="00091410"/>
    <w:rsid w:val="00091607"/>
    <w:rsid w:val="0009181B"/>
    <w:rsid w:val="000918A6"/>
    <w:rsid w:val="00091E6C"/>
    <w:rsid w:val="00092433"/>
    <w:rsid w:val="000926B1"/>
    <w:rsid w:val="00092A38"/>
    <w:rsid w:val="00092BA5"/>
    <w:rsid w:val="00093166"/>
    <w:rsid w:val="000931AF"/>
    <w:rsid w:val="00093207"/>
    <w:rsid w:val="00093412"/>
    <w:rsid w:val="000934AD"/>
    <w:rsid w:val="00093596"/>
    <w:rsid w:val="00093620"/>
    <w:rsid w:val="00093732"/>
    <w:rsid w:val="00093758"/>
    <w:rsid w:val="00093845"/>
    <w:rsid w:val="00093858"/>
    <w:rsid w:val="00093885"/>
    <w:rsid w:val="000938C0"/>
    <w:rsid w:val="000938D0"/>
    <w:rsid w:val="00093AF8"/>
    <w:rsid w:val="00093C17"/>
    <w:rsid w:val="00093D06"/>
    <w:rsid w:val="00093F12"/>
    <w:rsid w:val="00094548"/>
    <w:rsid w:val="000945DE"/>
    <w:rsid w:val="00094D3E"/>
    <w:rsid w:val="00094DB7"/>
    <w:rsid w:val="00094E11"/>
    <w:rsid w:val="00094F80"/>
    <w:rsid w:val="000951CF"/>
    <w:rsid w:val="00095246"/>
    <w:rsid w:val="00095278"/>
    <w:rsid w:val="0009566F"/>
    <w:rsid w:val="000958B1"/>
    <w:rsid w:val="00095DEB"/>
    <w:rsid w:val="00095DF2"/>
    <w:rsid w:val="00095F38"/>
    <w:rsid w:val="00095F41"/>
    <w:rsid w:val="00096190"/>
    <w:rsid w:val="000961C0"/>
    <w:rsid w:val="00096383"/>
    <w:rsid w:val="000963E1"/>
    <w:rsid w:val="00096487"/>
    <w:rsid w:val="000964F1"/>
    <w:rsid w:val="0009676A"/>
    <w:rsid w:val="000968C1"/>
    <w:rsid w:val="00096AAB"/>
    <w:rsid w:val="00096EC7"/>
    <w:rsid w:val="00097134"/>
    <w:rsid w:val="000973C1"/>
    <w:rsid w:val="0009768D"/>
    <w:rsid w:val="000976EF"/>
    <w:rsid w:val="000978FB"/>
    <w:rsid w:val="00097919"/>
    <w:rsid w:val="000979F5"/>
    <w:rsid w:val="000A018C"/>
    <w:rsid w:val="000A0468"/>
    <w:rsid w:val="000A0C16"/>
    <w:rsid w:val="000A0C1F"/>
    <w:rsid w:val="000A1007"/>
    <w:rsid w:val="000A188A"/>
    <w:rsid w:val="000A18EE"/>
    <w:rsid w:val="000A1916"/>
    <w:rsid w:val="000A1B4E"/>
    <w:rsid w:val="000A1B87"/>
    <w:rsid w:val="000A1C18"/>
    <w:rsid w:val="000A1E73"/>
    <w:rsid w:val="000A1FBF"/>
    <w:rsid w:val="000A1FF0"/>
    <w:rsid w:val="000A227A"/>
    <w:rsid w:val="000A2361"/>
    <w:rsid w:val="000A237D"/>
    <w:rsid w:val="000A248A"/>
    <w:rsid w:val="000A2594"/>
    <w:rsid w:val="000A28D1"/>
    <w:rsid w:val="000A2E6A"/>
    <w:rsid w:val="000A343E"/>
    <w:rsid w:val="000A352E"/>
    <w:rsid w:val="000A38F0"/>
    <w:rsid w:val="000A3C1C"/>
    <w:rsid w:val="000A3CBC"/>
    <w:rsid w:val="000A3D8B"/>
    <w:rsid w:val="000A4241"/>
    <w:rsid w:val="000A4337"/>
    <w:rsid w:val="000A49D1"/>
    <w:rsid w:val="000A4CEE"/>
    <w:rsid w:val="000A4ED7"/>
    <w:rsid w:val="000A4EEB"/>
    <w:rsid w:val="000A507A"/>
    <w:rsid w:val="000A5357"/>
    <w:rsid w:val="000A566F"/>
    <w:rsid w:val="000A57A4"/>
    <w:rsid w:val="000A59A3"/>
    <w:rsid w:val="000A5E0A"/>
    <w:rsid w:val="000A5EC7"/>
    <w:rsid w:val="000A6296"/>
    <w:rsid w:val="000A65A7"/>
    <w:rsid w:val="000A6706"/>
    <w:rsid w:val="000A6924"/>
    <w:rsid w:val="000A6A93"/>
    <w:rsid w:val="000A6AB5"/>
    <w:rsid w:val="000A6AD2"/>
    <w:rsid w:val="000A6CAF"/>
    <w:rsid w:val="000A6F33"/>
    <w:rsid w:val="000A7302"/>
    <w:rsid w:val="000A7335"/>
    <w:rsid w:val="000A7611"/>
    <w:rsid w:val="000A77A5"/>
    <w:rsid w:val="000B04A4"/>
    <w:rsid w:val="000B0688"/>
    <w:rsid w:val="000B0810"/>
    <w:rsid w:val="000B0C12"/>
    <w:rsid w:val="000B0CF4"/>
    <w:rsid w:val="000B0FB1"/>
    <w:rsid w:val="000B10C7"/>
    <w:rsid w:val="000B123C"/>
    <w:rsid w:val="000B13CA"/>
    <w:rsid w:val="000B1430"/>
    <w:rsid w:val="000B14D4"/>
    <w:rsid w:val="000B1AD9"/>
    <w:rsid w:val="000B1BD0"/>
    <w:rsid w:val="000B1D5A"/>
    <w:rsid w:val="000B1DD6"/>
    <w:rsid w:val="000B1FE5"/>
    <w:rsid w:val="000B23D0"/>
    <w:rsid w:val="000B261B"/>
    <w:rsid w:val="000B32EA"/>
    <w:rsid w:val="000B346A"/>
    <w:rsid w:val="000B349B"/>
    <w:rsid w:val="000B3596"/>
    <w:rsid w:val="000B4127"/>
    <w:rsid w:val="000B41F9"/>
    <w:rsid w:val="000B4540"/>
    <w:rsid w:val="000B4982"/>
    <w:rsid w:val="000B4AB1"/>
    <w:rsid w:val="000B4D96"/>
    <w:rsid w:val="000B4E91"/>
    <w:rsid w:val="000B50AA"/>
    <w:rsid w:val="000B50BD"/>
    <w:rsid w:val="000B5112"/>
    <w:rsid w:val="000B541A"/>
    <w:rsid w:val="000B544B"/>
    <w:rsid w:val="000B548C"/>
    <w:rsid w:val="000B551F"/>
    <w:rsid w:val="000B5E4B"/>
    <w:rsid w:val="000B5F9A"/>
    <w:rsid w:val="000B6263"/>
    <w:rsid w:val="000B629E"/>
    <w:rsid w:val="000B67C3"/>
    <w:rsid w:val="000B68ED"/>
    <w:rsid w:val="000B69B2"/>
    <w:rsid w:val="000B6BE0"/>
    <w:rsid w:val="000B6EA2"/>
    <w:rsid w:val="000B722B"/>
    <w:rsid w:val="000B732E"/>
    <w:rsid w:val="000B73E8"/>
    <w:rsid w:val="000B7567"/>
    <w:rsid w:val="000B77DD"/>
    <w:rsid w:val="000B7F57"/>
    <w:rsid w:val="000B7FDC"/>
    <w:rsid w:val="000C00D1"/>
    <w:rsid w:val="000C02A0"/>
    <w:rsid w:val="000C0A25"/>
    <w:rsid w:val="000C0D9C"/>
    <w:rsid w:val="000C0E55"/>
    <w:rsid w:val="000C10BD"/>
    <w:rsid w:val="000C1122"/>
    <w:rsid w:val="000C1168"/>
    <w:rsid w:val="000C1382"/>
    <w:rsid w:val="000C16D5"/>
    <w:rsid w:val="000C1EAF"/>
    <w:rsid w:val="000C1EC0"/>
    <w:rsid w:val="000C20E0"/>
    <w:rsid w:val="000C238A"/>
    <w:rsid w:val="000C29A4"/>
    <w:rsid w:val="000C2B55"/>
    <w:rsid w:val="000C2B88"/>
    <w:rsid w:val="000C2BE3"/>
    <w:rsid w:val="000C2C8C"/>
    <w:rsid w:val="000C2DEE"/>
    <w:rsid w:val="000C2E29"/>
    <w:rsid w:val="000C2E8B"/>
    <w:rsid w:val="000C32E2"/>
    <w:rsid w:val="000C3A63"/>
    <w:rsid w:val="000C3BAD"/>
    <w:rsid w:val="000C3BBE"/>
    <w:rsid w:val="000C3FA4"/>
    <w:rsid w:val="000C4099"/>
    <w:rsid w:val="000C44E5"/>
    <w:rsid w:val="000C45EA"/>
    <w:rsid w:val="000C45EC"/>
    <w:rsid w:val="000C4704"/>
    <w:rsid w:val="000C48A0"/>
    <w:rsid w:val="000C4998"/>
    <w:rsid w:val="000C49B8"/>
    <w:rsid w:val="000C4B86"/>
    <w:rsid w:val="000C4F52"/>
    <w:rsid w:val="000C4F5A"/>
    <w:rsid w:val="000C5258"/>
    <w:rsid w:val="000C55E1"/>
    <w:rsid w:val="000C563A"/>
    <w:rsid w:val="000C5649"/>
    <w:rsid w:val="000C5AE6"/>
    <w:rsid w:val="000C5BD2"/>
    <w:rsid w:val="000C5C9F"/>
    <w:rsid w:val="000C5D98"/>
    <w:rsid w:val="000C5DF5"/>
    <w:rsid w:val="000C5E95"/>
    <w:rsid w:val="000C5E9F"/>
    <w:rsid w:val="000C5FEB"/>
    <w:rsid w:val="000C601D"/>
    <w:rsid w:val="000C60EF"/>
    <w:rsid w:val="000C68CA"/>
    <w:rsid w:val="000C6C4E"/>
    <w:rsid w:val="000C6C95"/>
    <w:rsid w:val="000C6F45"/>
    <w:rsid w:val="000C70B6"/>
    <w:rsid w:val="000C7134"/>
    <w:rsid w:val="000C71A0"/>
    <w:rsid w:val="000C7258"/>
    <w:rsid w:val="000C7279"/>
    <w:rsid w:val="000C7419"/>
    <w:rsid w:val="000C77E3"/>
    <w:rsid w:val="000C78CC"/>
    <w:rsid w:val="000C7BE0"/>
    <w:rsid w:val="000C7FEE"/>
    <w:rsid w:val="000D0372"/>
    <w:rsid w:val="000D0395"/>
    <w:rsid w:val="000D04FA"/>
    <w:rsid w:val="000D05A9"/>
    <w:rsid w:val="000D0634"/>
    <w:rsid w:val="000D067E"/>
    <w:rsid w:val="000D08E3"/>
    <w:rsid w:val="000D093B"/>
    <w:rsid w:val="000D09B4"/>
    <w:rsid w:val="000D0B5B"/>
    <w:rsid w:val="000D0E60"/>
    <w:rsid w:val="000D139D"/>
    <w:rsid w:val="000D13C4"/>
    <w:rsid w:val="000D13F7"/>
    <w:rsid w:val="000D162F"/>
    <w:rsid w:val="000D1784"/>
    <w:rsid w:val="000D19F0"/>
    <w:rsid w:val="000D21D6"/>
    <w:rsid w:val="000D2479"/>
    <w:rsid w:val="000D24E9"/>
    <w:rsid w:val="000D265C"/>
    <w:rsid w:val="000D27BD"/>
    <w:rsid w:val="000D2B12"/>
    <w:rsid w:val="000D2B30"/>
    <w:rsid w:val="000D2BC1"/>
    <w:rsid w:val="000D38AC"/>
    <w:rsid w:val="000D38DE"/>
    <w:rsid w:val="000D39E8"/>
    <w:rsid w:val="000D3E87"/>
    <w:rsid w:val="000D41C3"/>
    <w:rsid w:val="000D4353"/>
    <w:rsid w:val="000D438C"/>
    <w:rsid w:val="000D4485"/>
    <w:rsid w:val="000D44D3"/>
    <w:rsid w:val="000D474E"/>
    <w:rsid w:val="000D4B68"/>
    <w:rsid w:val="000D4C20"/>
    <w:rsid w:val="000D4C45"/>
    <w:rsid w:val="000D4D3D"/>
    <w:rsid w:val="000D4DCE"/>
    <w:rsid w:val="000D5091"/>
    <w:rsid w:val="000D50DA"/>
    <w:rsid w:val="000D5136"/>
    <w:rsid w:val="000D5142"/>
    <w:rsid w:val="000D51AD"/>
    <w:rsid w:val="000D55EA"/>
    <w:rsid w:val="000D57E6"/>
    <w:rsid w:val="000D5981"/>
    <w:rsid w:val="000D5C16"/>
    <w:rsid w:val="000D5CC2"/>
    <w:rsid w:val="000D5CC8"/>
    <w:rsid w:val="000D5D19"/>
    <w:rsid w:val="000D5DAC"/>
    <w:rsid w:val="000D5E7C"/>
    <w:rsid w:val="000D604C"/>
    <w:rsid w:val="000D694C"/>
    <w:rsid w:val="000D6AA3"/>
    <w:rsid w:val="000D6DA0"/>
    <w:rsid w:val="000D6DCE"/>
    <w:rsid w:val="000D6F1D"/>
    <w:rsid w:val="000D7016"/>
    <w:rsid w:val="000D72B2"/>
    <w:rsid w:val="000D73AC"/>
    <w:rsid w:val="000D740C"/>
    <w:rsid w:val="000D74B8"/>
    <w:rsid w:val="000D7541"/>
    <w:rsid w:val="000D754B"/>
    <w:rsid w:val="000D779E"/>
    <w:rsid w:val="000D7863"/>
    <w:rsid w:val="000D7AD6"/>
    <w:rsid w:val="000D7AE1"/>
    <w:rsid w:val="000D7BE3"/>
    <w:rsid w:val="000D7C84"/>
    <w:rsid w:val="000D7D0A"/>
    <w:rsid w:val="000D7DEA"/>
    <w:rsid w:val="000D7F9C"/>
    <w:rsid w:val="000E00EC"/>
    <w:rsid w:val="000E0541"/>
    <w:rsid w:val="000E057F"/>
    <w:rsid w:val="000E0761"/>
    <w:rsid w:val="000E07AE"/>
    <w:rsid w:val="000E0840"/>
    <w:rsid w:val="000E103A"/>
    <w:rsid w:val="000E10B5"/>
    <w:rsid w:val="000E14B8"/>
    <w:rsid w:val="000E1541"/>
    <w:rsid w:val="000E1C0D"/>
    <w:rsid w:val="000E1C36"/>
    <w:rsid w:val="000E21BD"/>
    <w:rsid w:val="000E22FC"/>
    <w:rsid w:val="000E23B0"/>
    <w:rsid w:val="000E24B9"/>
    <w:rsid w:val="000E2888"/>
    <w:rsid w:val="000E28F9"/>
    <w:rsid w:val="000E291D"/>
    <w:rsid w:val="000E2EF9"/>
    <w:rsid w:val="000E31CE"/>
    <w:rsid w:val="000E34B6"/>
    <w:rsid w:val="000E3891"/>
    <w:rsid w:val="000E392E"/>
    <w:rsid w:val="000E3985"/>
    <w:rsid w:val="000E3C89"/>
    <w:rsid w:val="000E4415"/>
    <w:rsid w:val="000E466A"/>
    <w:rsid w:val="000E493F"/>
    <w:rsid w:val="000E49E5"/>
    <w:rsid w:val="000E4B95"/>
    <w:rsid w:val="000E4E6A"/>
    <w:rsid w:val="000E4E87"/>
    <w:rsid w:val="000E4F80"/>
    <w:rsid w:val="000E5096"/>
    <w:rsid w:val="000E5447"/>
    <w:rsid w:val="000E5D51"/>
    <w:rsid w:val="000E5D99"/>
    <w:rsid w:val="000E6590"/>
    <w:rsid w:val="000E6687"/>
    <w:rsid w:val="000E6918"/>
    <w:rsid w:val="000E6A7D"/>
    <w:rsid w:val="000E6DB0"/>
    <w:rsid w:val="000E6E1D"/>
    <w:rsid w:val="000E6F33"/>
    <w:rsid w:val="000E6F7A"/>
    <w:rsid w:val="000E703C"/>
    <w:rsid w:val="000E70BB"/>
    <w:rsid w:val="000E70E9"/>
    <w:rsid w:val="000E7248"/>
    <w:rsid w:val="000E7761"/>
    <w:rsid w:val="000E77F0"/>
    <w:rsid w:val="000E77F5"/>
    <w:rsid w:val="000E7B75"/>
    <w:rsid w:val="000E7DD8"/>
    <w:rsid w:val="000E7FC5"/>
    <w:rsid w:val="000F0219"/>
    <w:rsid w:val="000F03D8"/>
    <w:rsid w:val="000F04AD"/>
    <w:rsid w:val="000F0AFB"/>
    <w:rsid w:val="000F0CF1"/>
    <w:rsid w:val="000F0E31"/>
    <w:rsid w:val="000F0FB1"/>
    <w:rsid w:val="000F1061"/>
    <w:rsid w:val="000F1169"/>
    <w:rsid w:val="000F16AF"/>
    <w:rsid w:val="000F1B62"/>
    <w:rsid w:val="000F1D2F"/>
    <w:rsid w:val="000F29EC"/>
    <w:rsid w:val="000F2C6F"/>
    <w:rsid w:val="000F3175"/>
    <w:rsid w:val="000F361E"/>
    <w:rsid w:val="000F369F"/>
    <w:rsid w:val="000F37A0"/>
    <w:rsid w:val="000F399F"/>
    <w:rsid w:val="000F3AA2"/>
    <w:rsid w:val="000F3CED"/>
    <w:rsid w:val="000F44B1"/>
    <w:rsid w:val="000F452E"/>
    <w:rsid w:val="000F4C4F"/>
    <w:rsid w:val="000F4D08"/>
    <w:rsid w:val="000F53AA"/>
    <w:rsid w:val="000F574C"/>
    <w:rsid w:val="000F583D"/>
    <w:rsid w:val="000F585A"/>
    <w:rsid w:val="000F59CD"/>
    <w:rsid w:val="000F5A07"/>
    <w:rsid w:val="000F5FDF"/>
    <w:rsid w:val="000F6153"/>
    <w:rsid w:val="000F629B"/>
    <w:rsid w:val="000F6701"/>
    <w:rsid w:val="000F670E"/>
    <w:rsid w:val="000F671A"/>
    <w:rsid w:val="000F671F"/>
    <w:rsid w:val="000F676F"/>
    <w:rsid w:val="000F678B"/>
    <w:rsid w:val="000F68D3"/>
    <w:rsid w:val="000F68E4"/>
    <w:rsid w:val="000F693B"/>
    <w:rsid w:val="000F6B24"/>
    <w:rsid w:val="000F6BBD"/>
    <w:rsid w:val="000F70B9"/>
    <w:rsid w:val="000F71AC"/>
    <w:rsid w:val="000F71C6"/>
    <w:rsid w:val="000F7438"/>
    <w:rsid w:val="000F7668"/>
    <w:rsid w:val="000F7957"/>
    <w:rsid w:val="000F79A9"/>
    <w:rsid w:val="000F79FA"/>
    <w:rsid w:val="000F7A67"/>
    <w:rsid w:val="000F7C23"/>
    <w:rsid w:val="000F7CC7"/>
    <w:rsid w:val="000F7D93"/>
    <w:rsid w:val="000F7E20"/>
    <w:rsid w:val="000F7F30"/>
    <w:rsid w:val="0010013E"/>
    <w:rsid w:val="001003F4"/>
    <w:rsid w:val="00100404"/>
    <w:rsid w:val="0010058D"/>
    <w:rsid w:val="00100BE4"/>
    <w:rsid w:val="00100D3D"/>
    <w:rsid w:val="00100E2E"/>
    <w:rsid w:val="00100F1A"/>
    <w:rsid w:val="001010A7"/>
    <w:rsid w:val="001011F4"/>
    <w:rsid w:val="001013C3"/>
    <w:rsid w:val="001013D4"/>
    <w:rsid w:val="001014D3"/>
    <w:rsid w:val="0010151D"/>
    <w:rsid w:val="0010170F"/>
    <w:rsid w:val="00101B10"/>
    <w:rsid w:val="00101ECF"/>
    <w:rsid w:val="00102048"/>
    <w:rsid w:val="0010207A"/>
    <w:rsid w:val="0010216F"/>
    <w:rsid w:val="001022D5"/>
    <w:rsid w:val="00102492"/>
    <w:rsid w:val="00102587"/>
    <w:rsid w:val="001026AD"/>
    <w:rsid w:val="00102906"/>
    <w:rsid w:val="001029C7"/>
    <w:rsid w:val="00102AC6"/>
    <w:rsid w:val="00102EAF"/>
    <w:rsid w:val="00103013"/>
    <w:rsid w:val="00103105"/>
    <w:rsid w:val="0010313F"/>
    <w:rsid w:val="0010331E"/>
    <w:rsid w:val="00103339"/>
    <w:rsid w:val="001033FD"/>
    <w:rsid w:val="00103566"/>
    <w:rsid w:val="00103686"/>
    <w:rsid w:val="001038C3"/>
    <w:rsid w:val="00103A5F"/>
    <w:rsid w:val="00103C61"/>
    <w:rsid w:val="00103F82"/>
    <w:rsid w:val="001040C0"/>
    <w:rsid w:val="00104172"/>
    <w:rsid w:val="00104582"/>
    <w:rsid w:val="0010459E"/>
    <w:rsid w:val="00104643"/>
    <w:rsid w:val="00104700"/>
    <w:rsid w:val="0010480F"/>
    <w:rsid w:val="001049B6"/>
    <w:rsid w:val="00104A5D"/>
    <w:rsid w:val="00104AF5"/>
    <w:rsid w:val="00104BB1"/>
    <w:rsid w:val="00104C41"/>
    <w:rsid w:val="00104CC0"/>
    <w:rsid w:val="00104CD9"/>
    <w:rsid w:val="0010519E"/>
    <w:rsid w:val="00105257"/>
    <w:rsid w:val="001056D8"/>
    <w:rsid w:val="0010599A"/>
    <w:rsid w:val="00105B67"/>
    <w:rsid w:val="0010628D"/>
    <w:rsid w:val="00106298"/>
    <w:rsid w:val="00106363"/>
    <w:rsid w:val="001063F0"/>
    <w:rsid w:val="0010660C"/>
    <w:rsid w:val="00106631"/>
    <w:rsid w:val="00106745"/>
    <w:rsid w:val="00106792"/>
    <w:rsid w:val="001068C1"/>
    <w:rsid w:val="00106CCA"/>
    <w:rsid w:val="00106D85"/>
    <w:rsid w:val="00106E10"/>
    <w:rsid w:val="00107329"/>
    <w:rsid w:val="001074F3"/>
    <w:rsid w:val="00107724"/>
    <w:rsid w:val="00107837"/>
    <w:rsid w:val="001078C1"/>
    <w:rsid w:val="00107975"/>
    <w:rsid w:val="0010D43A"/>
    <w:rsid w:val="0011003D"/>
    <w:rsid w:val="001103A3"/>
    <w:rsid w:val="00110607"/>
    <w:rsid w:val="00110800"/>
    <w:rsid w:val="0011108B"/>
    <w:rsid w:val="001111D7"/>
    <w:rsid w:val="0011137F"/>
    <w:rsid w:val="001114DF"/>
    <w:rsid w:val="0011152D"/>
    <w:rsid w:val="00111696"/>
    <w:rsid w:val="00111BE9"/>
    <w:rsid w:val="00111E85"/>
    <w:rsid w:val="00111F2B"/>
    <w:rsid w:val="001122F6"/>
    <w:rsid w:val="001124F1"/>
    <w:rsid w:val="001127FE"/>
    <w:rsid w:val="00112C8D"/>
    <w:rsid w:val="00112CD1"/>
    <w:rsid w:val="00112CED"/>
    <w:rsid w:val="00112EC3"/>
    <w:rsid w:val="001130BD"/>
    <w:rsid w:val="001131A2"/>
    <w:rsid w:val="001132AF"/>
    <w:rsid w:val="001136F0"/>
    <w:rsid w:val="0011414A"/>
    <w:rsid w:val="001141E7"/>
    <w:rsid w:val="001144C0"/>
    <w:rsid w:val="00114DA8"/>
    <w:rsid w:val="00114DAB"/>
    <w:rsid w:val="00114F1A"/>
    <w:rsid w:val="0011500F"/>
    <w:rsid w:val="001151E9"/>
    <w:rsid w:val="0011553D"/>
    <w:rsid w:val="001156F9"/>
    <w:rsid w:val="001157D2"/>
    <w:rsid w:val="001157D9"/>
    <w:rsid w:val="00115BDA"/>
    <w:rsid w:val="00115DDA"/>
    <w:rsid w:val="00115DE2"/>
    <w:rsid w:val="00115E6C"/>
    <w:rsid w:val="001160BA"/>
    <w:rsid w:val="00116193"/>
    <w:rsid w:val="0011632B"/>
    <w:rsid w:val="00116408"/>
    <w:rsid w:val="00116618"/>
    <w:rsid w:val="00116CB2"/>
    <w:rsid w:val="00117165"/>
    <w:rsid w:val="00117245"/>
    <w:rsid w:val="00117539"/>
    <w:rsid w:val="00117583"/>
    <w:rsid w:val="001178A2"/>
    <w:rsid w:val="00117AAB"/>
    <w:rsid w:val="00117E38"/>
    <w:rsid w:val="00117EBC"/>
    <w:rsid w:val="0012027D"/>
    <w:rsid w:val="001202BC"/>
    <w:rsid w:val="0012046B"/>
    <w:rsid w:val="00120503"/>
    <w:rsid w:val="00120655"/>
    <w:rsid w:val="001206FB"/>
    <w:rsid w:val="00120758"/>
    <w:rsid w:val="00120B1E"/>
    <w:rsid w:val="00120B67"/>
    <w:rsid w:val="00120E6D"/>
    <w:rsid w:val="0012100F"/>
    <w:rsid w:val="00121181"/>
    <w:rsid w:val="00121385"/>
    <w:rsid w:val="0012152A"/>
    <w:rsid w:val="001216DD"/>
    <w:rsid w:val="0012177E"/>
    <w:rsid w:val="001217AC"/>
    <w:rsid w:val="001219D0"/>
    <w:rsid w:val="00121B62"/>
    <w:rsid w:val="00121D7E"/>
    <w:rsid w:val="00121F6A"/>
    <w:rsid w:val="00121F72"/>
    <w:rsid w:val="00121FEC"/>
    <w:rsid w:val="00122048"/>
    <w:rsid w:val="001227AB"/>
    <w:rsid w:val="00122827"/>
    <w:rsid w:val="00122EC9"/>
    <w:rsid w:val="00122F8B"/>
    <w:rsid w:val="00123069"/>
    <w:rsid w:val="00123315"/>
    <w:rsid w:val="0012348B"/>
    <w:rsid w:val="001234E4"/>
    <w:rsid w:val="00123651"/>
    <w:rsid w:val="0012377C"/>
    <w:rsid w:val="001239D6"/>
    <w:rsid w:val="00123A56"/>
    <w:rsid w:val="00123D6B"/>
    <w:rsid w:val="00123EB6"/>
    <w:rsid w:val="001241EF"/>
    <w:rsid w:val="001243E3"/>
    <w:rsid w:val="0012450D"/>
    <w:rsid w:val="001245CE"/>
    <w:rsid w:val="00124BB7"/>
    <w:rsid w:val="00124C16"/>
    <w:rsid w:val="00124C9B"/>
    <w:rsid w:val="00124D92"/>
    <w:rsid w:val="0012527D"/>
    <w:rsid w:val="001256C1"/>
    <w:rsid w:val="00125B53"/>
    <w:rsid w:val="00125B95"/>
    <w:rsid w:val="00126090"/>
    <w:rsid w:val="001264D6"/>
    <w:rsid w:val="001267EF"/>
    <w:rsid w:val="00126B86"/>
    <w:rsid w:val="00126E55"/>
    <w:rsid w:val="00127307"/>
    <w:rsid w:val="00127639"/>
    <w:rsid w:val="00127ABD"/>
    <w:rsid w:val="00127D1B"/>
    <w:rsid w:val="00127D82"/>
    <w:rsid w:val="00127E4A"/>
    <w:rsid w:val="00127EA5"/>
    <w:rsid w:val="00127F54"/>
    <w:rsid w:val="00127FE4"/>
    <w:rsid w:val="00130091"/>
    <w:rsid w:val="00130477"/>
    <w:rsid w:val="00130602"/>
    <w:rsid w:val="00130796"/>
    <w:rsid w:val="001307FE"/>
    <w:rsid w:val="00130B44"/>
    <w:rsid w:val="00130CF8"/>
    <w:rsid w:val="00130D0D"/>
    <w:rsid w:val="00130F26"/>
    <w:rsid w:val="001311DB"/>
    <w:rsid w:val="00131223"/>
    <w:rsid w:val="001312C0"/>
    <w:rsid w:val="00131508"/>
    <w:rsid w:val="001315E7"/>
    <w:rsid w:val="0013197E"/>
    <w:rsid w:val="00131B9A"/>
    <w:rsid w:val="00131C27"/>
    <w:rsid w:val="00132153"/>
    <w:rsid w:val="00132184"/>
    <w:rsid w:val="0013258A"/>
    <w:rsid w:val="00132667"/>
    <w:rsid w:val="00132CFF"/>
    <w:rsid w:val="0013362C"/>
    <w:rsid w:val="0013370D"/>
    <w:rsid w:val="001337DB"/>
    <w:rsid w:val="00133C9C"/>
    <w:rsid w:val="001340FC"/>
    <w:rsid w:val="0013453A"/>
    <w:rsid w:val="001345A3"/>
    <w:rsid w:val="00134609"/>
    <w:rsid w:val="0013470B"/>
    <w:rsid w:val="00134DFA"/>
    <w:rsid w:val="00134EA1"/>
    <w:rsid w:val="00134F75"/>
    <w:rsid w:val="0013511C"/>
    <w:rsid w:val="001353C5"/>
    <w:rsid w:val="001355F4"/>
    <w:rsid w:val="0013560C"/>
    <w:rsid w:val="0013577B"/>
    <w:rsid w:val="00135B50"/>
    <w:rsid w:val="00135E5A"/>
    <w:rsid w:val="001362C3"/>
    <w:rsid w:val="00136453"/>
    <w:rsid w:val="001367D4"/>
    <w:rsid w:val="00136B2F"/>
    <w:rsid w:val="00136C18"/>
    <w:rsid w:val="00136C50"/>
    <w:rsid w:val="00136C59"/>
    <w:rsid w:val="00136C72"/>
    <w:rsid w:val="001373D6"/>
    <w:rsid w:val="00137467"/>
    <w:rsid w:val="00137758"/>
    <w:rsid w:val="00137C13"/>
    <w:rsid w:val="00137C7D"/>
    <w:rsid w:val="00137C83"/>
    <w:rsid w:val="00137D8C"/>
    <w:rsid w:val="00140023"/>
    <w:rsid w:val="001401DF"/>
    <w:rsid w:val="00140338"/>
    <w:rsid w:val="00140485"/>
    <w:rsid w:val="00140876"/>
    <w:rsid w:val="001409FB"/>
    <w:rsid w:val="00140D12"/>
    <w:rsid w:val="00140E98"/>
    <w:rsid w:val="00141366"/>
    <w:rsid w:val="0014150D"/>
    <w:rsid w:val="00141795"/>
    <w:rsid w:val="00141797"/>
    <w:rsid w:val="0014199C"/>
    <w:rsid w:val="00141DD4"/>
    <w:rsid w:val="00141DE0"/>
    <w:rsid w:val="00141E2C"/>
    <w:rsid w:val="00141E4E"/>
    <w:rsid w:val="00141F2A"/>
    <w:rsid w:val="0014209F"/>
    <w:rsid w:val="0014225E"/>
    <w:rsid w:val="00142285"/>
    <w:rsid w:val="001428DF"/>
    <w:rsid w:val="00142AC6"/>
    <w:rsid w:val="00142FDE"/>
    <w:rsid w:val="00143452"/>
    <w:rsid w:val="00143A13"/>
    <w:rsid w:val="00143C4C"/>
    <w:rsid w:val="00143EAB"/>
    <w:rsid w:val="00144072"/>
    <w:rsid w:val="00144095"/>
    <w:rsid w:val="00144117"/>
    <w:rsid w:val="001441CF"/>
    <w:rsid w:val="00144509"/>
    <w:rsid w:val="001445B9"/>
    <w:rsid w:val="001445D7"/>
    <w:rsid w:val="0014468D"/>
    <w:rsid w:val="00144E0B"/>
    <w:rsid w:val="00144F96"/>
    <w:rsid w:val="0014524A"/>
    <w:rsid w:val="001452BD"/>
    <w:rsid w:val="00145855"/>
    <w:rsid w:val="00145971"/>
    <w:rsid w:val="00145CC0"/>
    <w:rsid w:val="00145F22"/>
    <w:rsid w:val="001460CB"/>
    <w:rsid w:val="00146227"/>
    <w:rsid w:val="00146668"/>
    <w:rsid w:val="0014691D"/>
    <w:rsid w:val="001469C2"/>
    <w:rsid w:val="00146B29"/>
    <w:rsid w:val="00146C56"/>
    <w:rsid w:val="00146D59"/>
    <w:rsid w:val="00146DEC"/>
    <w:rsid w:val="00147438"/>
    <w:rsid w:val="00147996"/>
    <w:rsid w:val="00147A03"/>
    <w:rsid w:val="00147BF4"/>
    <w:rsid w:val="00147E01"/>
    <w:rsid w:val="00147E0D"/>
    <w:rsid w:val="00150358"/>
    <w:rsid w:val="001503A6"/>
    <w:rsid w:val="001504F3"/>
    <w:rsid w:val="001505B7"/>
    <w:rsid w:val="001506E4"/>
    <w:rsid w:val="001507B8"/>
    <w:rsid w:val="00150B08"/>
    <w:rsid w:val="00151713"/>
    <w:rsid w:val="0015179C"/>
    <w:rsid w:val="001517DA"/>
    <w:rsid w:val="001518CE"/>
    <w:rsid w:val="00151B3D"/>
    <w:rsid w:val="00151C69"/>
    <w:rsid w:val="00151DB4"/>
    <w:rsid w:val="00151E68"/>
    <w:rsid w:val="00151EDE"/>
    <w:rsid w:val="001521C6"/>
    <w:rsid w:val="0015264B"/>
    <w:rsid w:val="001527D0"/>
    <w:rsid w:val="00152879"/>
    <w:rsid w:val="001529F4"/>
    <w:rsid w:val="00152D01"/>
    <w:rsid w:val="00152D75"/>
    <w:rsid w:val="00152DEC"/>
    <w:rsid w:val="00152F3B"/>
    <w:rsid w:val="00152F43"/>
    <w:rsid w:val="001530F9"/>
    <w:rsid w:val="0015333E"/>
    <w:rsid w:val="00153398"/>
    <w:rsid w:val="0015345B"/>
    <w:rsid w:val="001538A4"/>
    <w:rsid w:val="001539AC"/>
    <w:rsid w:val="00153AF2"/>
    <w:rsid w:val="00153DFC"/>
    <w:rsid w:val="001543F1"/>
    <w:rsid w:val="00154447"/>
    <w:rsid w:val="0015495D"/>
    <w:rsid w:val="00154B97"/>
    <w:rsid w:val="00154D11"/>
    <w:rsid w:val="00154DD9"/>
    <w:rsid w:val="00155121"/>
    <w:rsid w:val="00155424"/>
    <w:rsid w:val="0015560A"/>
    <w:rsid w:val="00155A45"/>
    <w:rsid w:val="00155CB2"/>
    <w:rsid w:val="00155D7F"/>
    <w:rsid w:val="00155DD0"/>
    <w:rsid w:val="00155E8C"/>
    <w:rsid w:val="00156191"/>
    <w:rsid w:val="0015622C"/>
    <w:rsid w:val="00156BBF"/>
    <w:rsid w:val="00156CB1"/>
    <w:rsid w:val="00156E66"/>
    <w:rsid w:val="00156EC3"/>
    <w:rsid w:val="00156EC7"/>
    <w:rsid w:val="0015700E"/>
    <w:rsid w:val="00157075"/>
    <w:rsid w:val="0015710F"/>
    <w:rsid w:val="0015715B"/>
    <w:rsid w:val="001573EE"/>
    <w:rsid w:val="0015784D"/>
    <w:rsid w:val="00157AA8"/>
    <w:rsid w:val="001600EE"/>
    <w:rsid w:val="00160107"/>
    <w:rsid w:val="00160321"/>
    <w:rsid w:val="001603AB"/>
    <w:rsid w:val="00160758"/>
    <w:rsid w:val="00160AF7"/>
    <w:rsid w:val="0016139E"/>
    <w:rsid w:val="001617AE"/>
    <w:rsid w:val="00161B52"/>
    <w:rsid w:val="00161C8A"/>
    <w:rsid w:val="0016230D"/>
    <w:rsid w:val="001623F1"/>
    <w:rsid w:val="00162518"/>
    <w:rsid w:val="00162962"/>
    <w:rsid w:val="00162B47"/>
    <w:rsid w:val="00162B86"/>
    <w:rsid w:val="00162EFC"/>
    <w:rsid w:val="00163017"/>
    <w:rsid w:val="0016338E"/>
    <w:rsid w:val="001635DE"/>
    <w:rsid w:val="0016392B"/>
    <w:rsid w:val="00163F6A"/>
    <w:rsid w:val="00163FE2"/>
    <w:rsid w:val="0016407F"/>
    <w:rsid w:val="0016436A"/>
    <w:rsid w:val="001645A1"/>
    <w:rsid w:val="0016482F"/>
    <w:rsid w:val="0016498A"/>
    <w:rsid w:val="00164BF4"/>
    <w:rsid w:val="00164E38"/>
    <w:rsid w:val="001650B3"/>
    <w:rsid w:val="001652A4"/>
    <w:rsid w:val="00165399"/>
    <w:rsid w:val="001653AC"/>
    <w:rsid w:val="0016540D"/>
    <w:rsid w:val="00165666"/>
    <w:rsid w:val="00165BDD"/>
    <w:rsid w:val="00165DBD"/>
    <w:rsid w:val="0016668A"/>
    <w:rsid w:val="001667F5"/>
    <w:rsid w:val="00166C3A"/>
    <w:rsid w:val="00166EC8"/>
    <w:rsid w:val="00167354"/>
    <w:rsid w:val="00167568"/>
    <w:rsid w:val="001677BA"/>
    <w:rsid w:val="00167B51"/>
    <w:rsid w:val="00167B67"/>
    <w:rsid w:val="00167C5B"/>
    <w:rsid w:val="00167D30"/>
    <w:rsid w:val="00167E9C"/>
    <w:rsid w:val="001703BD"/>
    <w:rsid w:val="0017052C"/>
    <w:rsid w:val="001707C2"/>
    <w:rsid w:val="001708E2"/>
    <w:rsid w:val="001709AC"/>
    <w:rsid w:val="001709CB"/>
    <w:rsid w:val="001709F4"/>
    <w:rsid w:val="00170CCB"/>
    <w:rsid w:val="001711D5"/>
    <w:rsid w:val="00171409"/>
    <w:rsid w:val="00171593"/>
    <w:rsid w:val="00171A19"/>
    <w:rsid w:val="00171A2C"/>
    <w:rsid w:val="00171CD3"/>
    <w:rsid w:val="00171F3E"/>
    <w:rsid w:val="00172377"/>
    <w:rsid w:val="00172612"/>
    <w:rsid w:val="00172BBB"/>
    <w:rsid w:val="00172DE7"/>
    <w:rsid w:val="00172DFE"/>
    <w:rsid w:val="00172E35"/>
    <w:rsid w:val="00172F3C"/>
    <w:rsid w:val="00172F90"/>
    <w:rsid w:val="00172FB5"/>
    <w:rsid w:val="00172FC2"/>
    <w:rsid w:val="001733C0"/>
    <w:rsid w:val="001734AA"/>
    <w:rsid w:val="00173846"/>
    <w:rsid w:val="00173AAD"/>
    <w:rsid w:val="00173B01"/>
    <w:rsid w:val="00173BF1"/>
    <w:rsid w:val="00173C22"/>
    <w:rsid w:val="00173D34"/>
    <w:rsid w:val="00173D67"/>
    <w:rsid w:val="00173DC8"/>
    <w:rsid w:val="00173E0A"/>
    <w:rsid w:val="00173EE1"/>
    <w:rsid w:val="00174448"/>
    <w:rsid w:val="001744BA"/>
    <w:rsid w:val="00174B0F"/>
    <w:rsid w:val="00174C62"/>
    <w:rsid w:val="00174D6C"/>
    <w:rsid w:val="00175073"/>
    <w:rsid w:val="001751BD"/>
    <w:rsid w:val="001754A6"/>
    <w:rsid w:val="00175746"/>
    <w:rsid w:val="00175B2B"/>
    <w:rsid w:val="00175BAD"/>
    <w:rsid w:val="00175DFB"/>
    <w:rsid w:val="00175EB4"/>
    <w:rsid w:val="00175EE4"/>
    <w:rsid w:val="00175FCA"/>
    <w:rsid w:val="00176141"/>
    <w:rsid w:val="001763BF"/>
    <w:rsid w:val="0017647C"/>
    <w:rsid w:val="0017693E"/>
    <w:rsid w:val="00176E84"/>
    <w:rsid w:val="00176FD9"/>
    <w:rsid w:val="00177484"/>
    <w:rsid w:val="00177516"/>
    <w:rsid w:val="0017751B"/>
    <w:rsid w:val="00177787"/>
    <w:rsid w:val="00177A5C"/>
    <w:rsid w:val="00177B74"/>
    <w:rsid w:val="00177BFD"/>
    <w:rsid w:val="00177DF3"/>
    <w:rsid w:val="00177F44"/>
    <w:rsid w:val="00178FDB"/>
    <w:rsid w:val="0017ADDD"/>
    <w:rsid w:val="001803AF"/>
    <w:rsid w:val="001808A2"/>
    <w:rsid w:val="00180A22"/>
    <w:rsid w:val="00180AF8"/>
    <w:rsid w:val="00180B1C"/>
    <w:rsid w:val="00180B58"/>
    <w:rsid w:val="00180E63"/>
    <w:rsid w:val="00181031"/>
    <w:rsid w:val="001811BB"/>
    <w:rsid w:val="001811E0"/>
    <w:rsid w:val="0018198A"/>
    <w:rsid w:val="00181DCF"/>
    <w:rsid w:val="00182007"/>
    <w:rsid w:val="0018205E"/>
    <w:rsid w:val="00182292"/>
    <w:rsid w:val="001827A2"/>
    <w:rsid w:val="00182AFC"/>
    <w:rsid w:val="00182DBB"/>
    <w:rsid w:val="00182E17"/>
    <w:rsid w:val="0018328E"/>
    <w:rsid w:val="0018329A"/>
    <w:rsid w:val="0018329E"/>
    <w:rsid w:val="001832A8"/>
    <w:rsid w:val="001838B1"/>
    <w:rsid w:val="001839E0"/>
    <w:rsid w:val="00183A16"/>
    <w:rsid w:val="00183A3B"/>
    <w:rsid w:val="00183A57"/>
    <w:rsid w:val="00183B6B"/>
    <w:rsid w:val="00183EE5"/>
    <w:rsid w:val="00184186"/>
    <w:rsid w:val="001847E1"/>
    <w:rsid w:val="00184ABB"/>
    <w:rsid w:val="00184C16"/>
    <w:rsid w:val="00184F25"/>
    <w:rsid w:val="00185090"/>
    <w:rsid w:val="00185101"/>
    <w:rsid w:val="0018568E"/>
    <w:rsid w:val="001856D8"/>
    <w:rsid w:val="00185952"/>
    <w:rsid w:val="00185CA8"/>
    <w:rsid w:val="00185E7A"/>
    <w:rsid w:val="00185E93"/>
    <w:rsid w:val="00185FDF"/>
    <w:rsid w:val="00186048"/>
    <w:rsid w:val="001861C5"/>
    <w:rsid w:val="00186379"/>
    <w:rsid w:val="00186410"/>
    <w:rsid w:val="0018655D"/>
    <w:rsid w:val="00186645"/>
    <w:rsid w:val="00186701"/>
    <w:rsid w:val="001867BF"/>
    <w:rsid w:val="00186846"/>
    <w:rsid w:val="00186A34"/>
    <w:rsid w:val="00186F32"/>
    <w:rsid w:val="001870C4"/>
    <w:rsid w:val="001871C6"/>
    <w:rsid w:val="00187255"/>
    <w:rsid w:val="00187438"/>
    <w:rsid w:val="0018764D"/>
    <w:rsid w:val="001879B4"/>
    <w:rsid w:val="00190376"/>
    <w:rsid w:val="001905E4"/>
    <w:rsid w:val="001907CC"/>
    <w:rsid w:val="001907CE"/>
    <w:rsid w:val="00190879"/>
    <w:rsid w:val="00190C6F"/>
    <w:rsid w:val="00190E51"/>
    <w:rsid w:val="00190F14"/>
    <w:rsid w:val="00191091"/>
    <w:rsid w:val="001910DD"/>
    <w:rsid w:val="001911A9"/>
    <w:rsid w:val="0019120D"/>
    <w:rsid w:val="0019135F"/>
    <w:rsid w:val="001913D4"/>
    <w:rsid w:val="00191717"/>
    <w:rsid w:val="001919DF"/>
    <w:rsid w:val="00191AC4"/>
    <w:rsid w:val="00192093"/>
    <w:rsid w:val="0019218E"/>
    <w:rsid w:val="001925DD"/>
    <w:rsid w:val="00192760"/>
    <w:rsid w:val="00192AF8"/>
    <w:rsid w:val="00192C78"/>
    <w:rsid w:val="00192D4E"/>
    <w:rsid w:val="00192DF4"/>
    <w:rsid w:val="00192F3C"/>
    <w:rsid w:val="00193296"/>
    <w:rsid w:val="001934AB"/>
    <w:rsid w:val="001936BC"/>
    <w:rsid w:val="00193B27"/>
    <w:rsid w:val="00193F81"/>
    <w:rsid w:val="0019464F"/>
    <w:rsid w:val="00194BBC"/>
    <w:rsid w:val="0019557E"/>
    <w:rsid w:val="00195727"/>
    <w:rsid w:val="00195910"/>
    <w:rsid w:val="00195C6A"/>
    <w:rsid w:val="00195F1F"/>
    <w:rsid w:val="00196007"/>
    <w:rsid w:val="001963F1"/>
    <w:rsid w:val="001966BD"/>
    <w:rsid w:val="0019670C"/>
    <w:rsid w:val="0019684A"/>
    <w:rsid w:val="00196B3E"/>
    <w:rsid w:val="00196C46"/>
    <w:rsid w:val="00196CDB"/>
    <w:rsid w:val="00196DD6"/>
    <w:rsid w:val="00196F19"/>
    <w:rsid w:val="00197027"/>
    <w:rsid w:val="0019767A"/>
    <w:rsid w:val="0019767C"/>
    <w:rsid w:val="0019771D"/>
    <w:rsid w:val="00197C0A"/>
    <w:rsid w:val="00197D66"/>
    <w:rsid w:val="00199423"/>
    <w:rsid w:val="001A020B"/>
    <w:rsid w:val="001A03EA"/>
    <w:rsid w:val="001A064A"/>
    <w:rsid w:val="001A06FF"/>
    <w:rsid w:val="001A07A8"/>
    <w:rsid w:val="001A0932"/>
    <w:rsid w:val="001A0A4F"/>
    <w:rsid w:val="001A0CBB"/>
    <w:rsid w:val="001A0DCA"/>
    <w:rsid w:val="001A0DF8"/>
    <w:rsid w:val="001A0F7C"/>
    <w:rsid w:val="001A1193"/>
    <w:rsid w:val="001A1228"/>
    <w:rsid w:val="001A128A"/>
    <w:rsid w:val="001A14B4"/>
    <w:rsid w:val="001A1A4B"/>
    <w:rsid w:val="001A1A98"/>
    <w:rsid w:val="001A1C31"/>
    <w:rsid w:val="001A1D53"/>
    <w:rsid w:val="001A207C"/>
    <w:rsid w:val="001A2891"/>
    <w:rsid w:val="001A2BE9"/>
    <w:rsid w:val="001A2C76"/>
    <w:rsid w:val="001A2E55"/>
    <w:rsid w:val="001A2F48"/>
    <w:rsid w:val="001A30A1"/>
    <w:rsid w:val="001A33EB"/>
    <w:rsid w:val="001A355F"/>
    <w:rsid w:val="001A3805"/>
    <w:rsid w:val="001A3AF2"/>
    <w:rsid w:val="001A3BD9"/>
    <w:rsid w:val="001A3C97"/>
    <w:rsid w:val="001A3EB3"/>
    <w:rsid w:val="001A4011"/>
    <w:rsid w:val="001A41AF"/>
    <w:rsid w:val="001A4466"/>
    <w:rsid w:val="001A483C"/>
    <w:rsid w:val="001A4B7A"/>
    <w:rsid w:val="001A4EB5"/>
    <w:rsid w:val="001A56FC"/>
    <w:rsid w:val="001A5C12"/>
    <w:rsid w:val="001A601B"/>
    <w:rsid w:val="001A6201"/>
    <w:rsid w:val="001A641A"/>
    <w:rsid w:val="001A6585"/>
    <w:rsid w:val="001A693D"/>
    <w:rsid w:val="001A6F74"/>
    <w:rsid w:val="001A7080"/>
    <w:rsid w:val="001A7101"/>
    <w:rsid w:val="001A71AF"/>
    <w:rsid w:val="001A79BE"/>
    <w:rsid w:val="001A7ACE"/>
    <w:rsid w:val="001A7B32"/>
    <w:rsid w:val="001A7C67"/>
    <w:rsid w:val="001A93B7"/>
    <w:rsid w:val="001B0554"/>
    <w:rsid w:val="001B0ED8"/>
    <w:rsid w:val="001B0F6C"/>
    <w:rsid w:val="001B118E"/>
    <w:rsid w:val="001B11D3"/>
    <w:rsid w:val="001B135B"/>
    <w:rsid w:val="001B13C6"/>
    <w:rsid w:val="001B14A6"/>
    <w:rsid w:val="001B18BA"/>
    <w:rsid w:val="001B1A54"/>
    <w:rsid w:val="001B1C94"/>
    <w:rsid w:val="001B2155"/>
    <w:rsid w:val="001B2563"/>
    <w:rsid w:val="001B2AD4"/>
    <w:rsid w:val="001B2BB2"/>
    <w:rsid w:val="001B3105"/>
    <w:rsid w:val="001B3148"/>
    <w:rsid w:val="001B3372"/>
    <w:rsid w:val="001B3465"/>
    <w:rsid w:val="001B34E1"/>
    <w:rsid w:val="001B3658"/>
    <w:rsid w:val="001B3A38"/>
    <w:rsid w:val="001B3A89"/>
    <w:rsid w:val="001B3C5B"/>
    <w:rsid w:val="001B3D21"/>
    <w:rsid w:val="001B4038"/>
    <w:rsid w:val="001B4261"/>
    <w:rsid w:val="001B44CE"/>
    <w:rsid w:val="001B46EA"/>
    <w:rsid w:val="001B4759"/>
    <w:rsid w:val="001B47C4"/>
    <w:rsid w:val="001B48EF"/>
    <w:rsid w:val="001B49EB"/>
    <w:rsid w:val="001B49F2"/>
    <w:rsid w:val="001B4CC9"/>
    <w:rsid w:val="001B4CEF"/>
    <w:rsid w:val="001B4EA6"/>
    <w:rsid w:val="001B4EDC"/>
    <w:rsid w:val="001B52FF"/>
    <w:rsid w:val="001B533A"/>
    <w:rsid w:val="001B546A"/>
    <w:rsid w:val="001B55D0"/>
    <w:rsid w:val="001B576C"/>
    <w:rsid w:val="001B5A5F"/>
    <w:rsid w:val="001B5B25"/>
    <w:rsid w:val="001B5FA4"/>
    <w:rsid w:val="001B5FE5"/>
    <w:rsid w:val="001B60EC"/>
    <w:rsid w:val="001B6644"/>
    <w:rsid w:val="001B69DE"/>
    <w:rsid w:val="001B6C79"/>
    <w:rsid w:val="001B7085"/>
    <w:rsid w:val="001B71AD"/>
    <w:rsid w:val="001B72C4"/>
    <w:rsid w:val="001B7404"/>
    <w:rsid w:val="001B756E"/>
    <w:rsid w:val="001B77CA"/>
    <w:rsid w:val="001B7A32"/>
    <w:rsid w:val="001B7BCD"/>
    <w:rsid w:val="001B7D77"/>
    <w:rsid w:val="001C0177"/>
    <w:rsid w:val="001C07AB"/>
    <w:rsid w:val="001C08B4"/>
    <w:rsid w:val="001C0AF0"/>
    <w:rsid w:val="001C0F7F"/>
    <w:rsid w:val="001C1081"/>
    <w:rsid w:val="001C153D"/>
    <w:rsid w:val="001C154C"/>
    <w:rsid w:val="001C182D"/>
    <w:rsid w:val="001C19E8"/>
    <w:rsid w:val="001C1B9A"/>
    <w:rsid w:val="001C1C09"/>
    <w:rsid w:val="001C1CFA"/>
    <w:rsid w:val="001C1D1D"/>
    <w:rsid w:val="001C1D8C"/>
    <w:rsid w:val="001C1E15"/>
    <w:rsid w:val="001C1E69"/>
    <w:rsid w:val="001C1FB5"/>
    <w:rsid w:val="001C29F0"/>
    <w:rsid w:val="001C2BCA"/>
    <w:rsid w:val="001C2D2C"/>
    <w:rsid w:val="001C2D63"/>
    <w:rsid w:val="001C2F61"/>
    <w:rsid w:val="001C3511"/>
    <w:rsid w:val="001C37E6"/>
    <w:rsid w:val="001C38BF"/>
    <w:rsid w:val="001C3952"/>
    <w:rsid w:val="001C3CFE"/>
    <w:rsid w:val="001C3D17"/>
    <w:rsid w:val="001C3F6D"/>
    <w:rsid w:val="001C4026"/>
    <w:rsid w:val="001C40BC"/>
    <w:rsid w:val="001C4471"/>
    <w:rsid w:val="001C484E"/>
    <w:rsid w:val="001C4896"/>
    <w:rsid w:val="001C4A62"/>
    <w:rsid w:val="001C4D95"/>
    <w:rsid w:val="001C4DED"/>
    <w:rsid w:val="001C55C5"/>
    <w:rsid w:val="001C5908"/>
    <w:rsid w:val="001C595F"/>
    <w:rsid w:val="001C5A16"/>
    <w:rsid w:val="001C5AB3"/>
    <w:rsid w:val="001C5AEA"/>
    <w:rsid w:val="001C5F66"/>
    <w:rsid w:val="001C5F86"/>
    <w:rsid w:val="001C60ED"/>
    <w:rsid w:val="001C67BB"/>
    <w:rsid w:val="001C6B62"/>
    <w:rsid w:val="001C6FE3"/>
    <w:rsid w:val="001C74BA"/>
    <w:rsid w:val="001C7D49"/>
    <w:rsid w:val="001C7EB9"/>
    <w:rsid w:val="001C7FBD"/>
    <w:rsid w:val="001C7FF6"/>
    <w:rsid w:val="001D00EE"/>
    <w:rsid w:val="001D058D"/>
    <w:rsid w:val="001D05CE"/>
    <w:rsid w:val="001D0785"/>
    <w:rsid w:val="001D07AD"/>
    <w:rsid w:val="001D0E91"/>
    <w:rsid w:val="001D0FD1"/>
    <w:rsid w:val="001D10B4"/>
    <w:rsid w:val="001D1154"/>
    <w:rsid w:val="001D118B"/>
    <w:rsid w:val="001D120C"/>
    <w:rsid w:val="001D1595"/>
    <w:rsid w:val="001D1A5A"/>
    <w:rsid w:val="001D1B78"/>
    <w:rsid w:val="001D1D27"/>
    <w:rsid w:val="001D21D8"/>
    <w:rsid w:val="001D23F4"/>
    <w:rsid w:val="001D2495"/>
    <w:rsid w:val="001D25CB"/>
    <w:rsid w:val="001D27BE"/>
    <w:rsid w:val="001D2933"/>
    <w:rsid w:val="001D2CF6"/>
    <w:rsid w:val="001D2E23"/>
    <w:rsid w:val="001D3138"/>
    <w:rsid w:val="001D315A"/>
    <w:rsid w:val="001D33C4"/>
    <w:rsid w:val="001D34EE"/>
    <w:rsid w:val="001D3CEB"/>
    <w:rsid w:val="001D4575"/>
    <w:rsid w:val="001D48A4"/>
    <w:rsid w:val="001D48F8"/>
    <w:rsid w:val="001D4BF2"/>
    <w:rsid w:val="001D4FDC"/>
    <w:rsid w:val="001D5539"/>
    <w:rsid w:val="001D5607"/>
    <w:rsid w:val="001D575F"/>
    <w:rsid w:val="001D57E8"/>
    <w:rsid w:val="001D5891"/>
    <w:rsid w:val="001D5D63"/>
    <w:rsid w:val="001D6148"/>
    <w:rsid w:val="001D619A"/>
    <w:rsid w:val="001D61F5"/>
    <w:rsid w:val="001D6223"/>
    <w:rsid w:val="001D659B"/>
    <w:rsid w:val="001D6A91"/>
    <w:rsid w:val="001D6BA0"/>
    <w:rsid w:val="001D7151"/>
    <w:rsid w:val="001D726C"/>
    <w:rsid w:val="001D726E"/>
    <w:rsid w:val="001D72F0"/>
    <w:rsid w:val="001D72F9"/>
    <w:rsid w:val="001D7468"/>
    <w:rsid w:val="001D74EF"/>
    <w:rsid w:val="001D757C"/>
    <w:rsid w:val="001D7589"/>
    <w:rsid w:val="001D795F"/>
    <w:rsid w:val="001D7B31"/>
    <w:rsid w:val="001DFFED"/>
    <w:rsid w:val="001E0171"/>
    <w:rsid w:val="001E0221"/>
    <w:rsid w:val="001E0280"/>
    <w:rsid w:val="001E04B8"/>
    <w:rsid w:val="001E055C"/>
    <w:rsid w:val="001E093A"/>
    <w:rsid w:val="001E0A59"/>
    <w:rsid w:val="001E0DCD"/>
    <w:rsid w:val="001E0E79"/>
    <w:rsid w:val="001E134D"/>
    <w:rsid w:val="001E15B2"/>
    <w:rsid w:val="001E163E"/>
    <w:rsid w:val="001E16ED"/>
    <w:rsid w:val="001E192C"/>
    <w:rsid w:val="001E1E2F"/>
    <w:rsid w:val="001E1EF7"/>
    <w:rsid w:val="001E20F8"/>
    <w:rsid w:val="001E2102"/>
    <w:rsid w:val="001E224F"/>
    <w:rsid w:val="001E2322"/>
    <w:rsid w:val="001E2401"/>
    <w:rsid w:val="001E2578"/>
    <w:rsid w:val="001E2A44"/>
    <w:rsid w:val="001E2A57"/>
    <w:rsid w:val="001E2B70"/>
    <w:rsid w:val="001E30A6"/>
    <w:rsid w:val="001E328C"/>
    <w:rsid w:val="001E339A"/>
    <w:rsid w:val="001E348B"/>
    <w:rsid w:val="001E39FD"/>
    <w:rsid w:val="001E3BC5"/>
    <w:rsid w:val="001E3C25"/>
    <w:rsid w:val="001E3D53"/>
    <w:rsid w:val="001E3F8C"/>
    <w:rsid w:val="001E40A6"/>
    <w:rsid w:val="001E40D6"/>
    <w:rsid w:val="001E45CD"/>
    <w:rsid w:val="001E4B2D"/>
    <w:rsid w:val="001E4D54"/>
    <w:rsid w:val="001E5041"/>
    <w:rsid w:val="001E517C"/>
    <w:rsid w:val="001E5217"/>
    <w:rsid w:val="001E5499"/>
    <w:rsid w:val="001E55B3"/>
    <w:rsid w:val="001E581D"/>
    <w:rsid w:val="001E5AC0"/>
    <w:rsid w:val="001E5B13"/>
    <w:rsid w:val="001E6056"/>
    <w:rsid w:val="001E6104"/>
    <w:rsid w:val="001E616E"/>
    <w:rsid w:val="001E63CD"/>
    <w:rsid w:val="001E6920"/>
    <w:rsid w:val="001E6F33"/>
    <w:rsid w:val="001E73F1"/>
    <w:rsid w:val="001E766E"/>
    <w:rsid w:val="001E7ADC"/>
    <w:rsid w:val="001E7CB9"/>
    <w:rsid w:val="001E7F7B"/>
    <w:rsid w:val="001F03D1"/>
    <w:rsid w:val="001F040A"/>
    <w:rsid w:val="001F0706"/>
    <w:rsid w:val="001F07B2"/>
    <w:rsid w:val="001F09B2"/>
    <w:rsid w:val="001F0A42"/>
    <w:rsid w:val="001F0B72"/>
    <w:rsid w:val="001F0DC3"/>
    <w:rsid w:val="001F0DD7"/>
    <w:rsid w:val="001F1300"/>
    <w:rsid w:val="001F1424"/>
    <w:rsid w:val="001F1712"/>
    <w:rsid w:val="001F184B"/>
    <w:rsid w:val="001F1CB4"/>
    <w:rsid w:val="001F207A"/>
    <w:rsid w:val="001F2173"/>
    <w:rsid w:val="001F223E"/>
    <w:rsid w:val="001F2247"/>
    <w:rsid w:val="001F2AAF"/>
    <w:rsid w:val="001F2E1A"/>
    <w:rsid w:val="001F2E3C"/>
    <w:rsid w:val="001F2EBA"/>
    <w:rsid w:val="001F30EE"/>
    <w:rsid w:val="001F34ED"/>
    <w:rsid w:val="001F36C4"/>
    <w:rsid w:val="001F370A"/>
    <w:rsid w:val="001F38EC"/>
    <w:rsid w:val="001F3943"/>
    <w:rsid w:val="001F3AED"/>
    <w:rsid w:val="001F3B6C"/>
    <w:rsid w:val="001F3BA3"/>
    <w:rsid w:val="001F3C6C"/>
    <w:rsid w:val="001F3DFF"/>
    <w:rsid w:val="001F3EAC"/>
    <w:rsid w:val="001F4094"/>
    <w:rsid w:val="001F4232"/>
    <w:rsid w:val="001F455F"/>
    <w:rsid w:val="001F48FB"/>
    <w:rsid w:val="001F49C5"/>
    <w:rsid w:val="001F4B84"/>
    <w:rsid w:val="001F4CB5"/>
    <w:rsid w:val="001F4EBB"/>
    <w:rsid w:val="001F4EEC"/>
    <w:rsid w:val="001F5008"/>
    <w:rsid w:val="001F50CD"/>
    <w:rsid w:val="001F5147"/>
    <w:rsid w:val="001F51E2"/>
    <w:rsid w:val="001F5399"/>
    <w:rsid w:val="001F551D"/>
    <w:rsid w:val="001F5ACD"/>
    <w:rsid w:val="001F5DDC"/>
    <w:rsid w:val="001F5F91"/>
    <w:rsid w:val="001F62A8"/>
    <w:rsid w:val="001F63FA"/>
    <w:rsid w:val="001F6710"/>
    <w:rsid w:val="001F6A9A"/>
    <w:rsid w:val="001F6D79"/>
    <w:rsid w:val="001F6F7B"/>
    <w:rsid w:val="001F6FA8"/>
    <w:rsid w:val="001F7170"/>
    <w:rsid w:val="001F7263"/>
    <w:rsid w:val="001F7671"/>
    <w:rsid w:val="001F7803"/>
    <w:rsid w:val="001F7896"/>
    <w:rsid w:val="001F8E99"/>
    <w:rsid w:val="002002F3"/>
    <w:rsid w:val="0020031D"/>
    <w:rsid w:val="0020053C"/>
    <w:rsid w:val="0020086E"/>
    <w:rsid w:val="002008C1"/>
    <w:rsid w:val="00200B6F"/>
    <w:rsid w:val="00200F63"/>
    <w:rsid w:val="00200FE1"/>
    <w:rsid w:val="0020115C"/>
    <w:rsid w:val="002012C1"/>
    <w:rsid w:val="00201334"/>
    <w:rsid w:val="002017F5"/>
    <w:rsid w:val="0020181C"/>
    <w:rsid w:val="002019C1"/>
    <w:rsid w:val="00201AC4"/>
    <w:rsid w:val="0020226A"/>
    <w:rsid w:val="00202293"/>
    <w:rsid w:val="00202461"/>
    <w:rsid w:val="00202601"/>
    <w:rsid w:val="002027E3"/>
    <w:rsid w:val="00202CA1"/>
    <w:rsid w:val="0020357E"/>
    <w:rsid w:val="00203779"/>
    <w:rsid w:val="0020397C"/>
    <w:rsid w:val="00203B48"/>
    <w:rsid w:val="00203C59"/>
    <w:rsid w:val="00203DDC"/>
    <w:rsid w:val="00204207"/>
    <w:rsid w:val="0020428C"/>
    <w:rsid w:val="002044A1"/>
    <w:rsid w:val="00204596"/>
    <w:rsid w:val="0020495A"/>
    <w:rsid w:val="00204C4D"/>
    <w:rsid w:val="00204DB9"/>
    <w:rsid w:val="002050F9"/>
    <w:rsid w:val="00205137"/>
    <w:rsid w:val="002052E0"/>
    <w:rsid w:val="00205327"/>
    <w:rsid w:val="00205531"/>
    <w:rsid w:val="0020565A"/>
    <w:rsid w:val="00205A22"/>
    <w:rsid w:val="00205A61"/>
    <w:rsid w:val="00205EAD"/>
    <w:rsid w:val="002060EC"/>
    <w:rsid w:val="00206419"/>
    <w:rsid w:val="002064D1"/>
    <w:rsid w:val="0020670B"/>
    <w:rsid w:val="00206809"/>
    <w:rsid w:val="00206A1F"/>
    <w:rsid w:val="00206E0F"/>
    <w:rsid w:val="0020718D"/>
    <w:rsid w:val="00207438"/>
    <w:rsid w:val="00207472"/>
    <w:rsid w:val="002075B3"/>
    <w:rsid w:val="002075C1"/>
    <w:rsid w:val="0020764B"/>
    <w:rsid w:val="00207735"/>
    <w:rsid w:val="00207778"/>
    <w:rsid w:val="00207BBD"/>
    <w:rsid w:val="00207D0B"/>
    <w:rsid w:val="00207E03"/>
    <w:rsid w:val="002102EC"/>
    <w:rsid w:val="002104A8"/>
    <w:rsid w:val="002104E6"/>
    <w:rsid w:val="00210549"/>
    <w:rsid w:val="00210772"/>
    <w:rsid w:val="0021078D"/>
    <w:rsid w:val="00210DD0"/>
    <w:rsid w:val="002110DF"/>
    <w:rsid w:val="00211144"/>
    <w:rsid w:val="0021124B"/>
    <w:rsid w:val="002114B1"/>
    <w:rsid w:val="002114E6"/>
    <w:rsid w:val="00211598"/>
    <w:rsid w:val="00211751"/>
    <w:rsid w:val="00211A55"/>
    <w:rsid w:val="00212510"/>
    <w:rsid w:val="0021253D"/>
    <w:rsid w:val="00212582"/>
    <w:rsid w:val="002127D6"/>
    <w:rsid w:val="002127F0"/>
    <w:rsid w:val="0021288E"/>
    <w:rsid w:val="00212D5F"/>
    <w:rsid w:val="00212DE6"/>
    <w:rsid w:val="00212E84"/>
    <w:rsid w:val="00212FC4"/>
    <w:rsid w:val="0021300F"/>
    <w:rsid w:val="00213227"/>
    <w:rsid w:val="002132E3"/>
    <w:rsid w:val="00213986"/>
    <w:rsid w:val="00213E70"/>
    <w:rsid w:val="00213FC7"/>
    <w:rsid w:val="0021418B"/>
    <w:rsid w:val="002141A1"/>
    <w:rsid w:val="002142CA"/>
    <w:rsid w:val="00214313"/>
    <w:rsid w:val="002144DC"/>
    <w:rsid w:val="00214653"/>
    <w:rsid w:val="00214B9E"/>
    <w:rsid w:val="0021504C"/>
    <w:rsid w:val="00215443"/>
    <w:rsid w:val="00215497"/>
    <w:rsid w:val="002155E7"/>
    <w:rsid w:val="002159CE"/>
    <w:rsid w:val="002159E3"/>
    <w:rsid w:val="00215C8E"/>
    <w:rsid w:val="00215F19"/>
    <w:rsid w:val="00215FC2"/>
    <w:rsid w:val="0021619F"/>
    <w:rsid w:val="002162E2"/>
    <w:rsid w:val="0021632C"/>
    <w:rsid w:val="002163E3"/>
    <w:rsid w:val="00216BE0"/>
    <w:rsid w:val="00216C44"/>
    <w:rsid w:val="00216CE4"/>
    <w:rsid w:val="00216D3E"/>
    <w:rsid w:val="00217936"/>
    <w:rsid w:val="00217E31"/>
    <w:rsid w:val="00220125"/>
    <w:rsid w:val="0022101A"/>
    <w:rsid w:val="00221412"/>
    <w:rsid w:val="00221506"/>
    <w:rsid w:val="00221949"/>
    <w:rsid w:val="00221DF9"/>
    <w:rsid w:val="00221EC8"/>
    <w:rsid w:val="00221EE1"/>
    <w:rsid w:val="0022227C"/>
    <w:rsid w:val="00222311"/>
    <w:rsid w:val="002225DA"/>
    <w:rsid w:val="002229A6"/>
    <w:rsid w:val="00222B72"/>
    <w:rsid w:val="00222BF4"/>
    <w:rsid w:val="00222C71"/>
    <w:rsid w:val="00222CE1"/>
    <w:rsid w:val="00222D8D"/>
    <w:rsid w:val="00222DB2"/>
    <w:rsid w:val="00222EC6"/>
    <w:rsid w:val="00223410"/>
    <w:rsid w:val="0022392B"/>
    <w:rsid w:val="00223966"/>
    <w:rsid w:val="00223A63"/>
    <w:rsid w:val="00223A80"/>
    <w:rsid w:val="00223BBB"/>
    <w:rsid w:val="00223FC4"/>
    <w:rsid w:val="002242ED"/>
    <w:rsid w:val="00224332"/>
    <w:rsid w:val="002243FD"/>
    <w:rsid w:val="00224725"/>
    <w:rsid w:val="0022477C"/>
    <w:rsid w:val="00225173"/>
    <w:rsid w:val="00225176"/>
    <w:rsid w:val="002253F5"/>
    <w:rsid w:val="00225603"/>
    <w:rsid w:val="00225690"/>
    <w:rsid w:val="002258C3"/>
    <w:rsid w:val="00225AED"/>
    <w:rsid w:val="00225D2C"/>
    <w:rsid w:val="00225D5F"/>
    <w:rsid w:val="00225FD5"/>
    <w:rsid w:val="002260F1"/>
    <w:rsid w:val="0022629B"/>
    <w:rsid w:val="00226496"/>
    <w:rsid w:val="0022651C"/>
    <w:rsid w:val="002265D3"/>
    <w:rsid w:val="002267B9"/>
    <w:rsid w:val="00226860"/>
    <w:rsid w:val="00226997"/>
    <w:rsid w:val="002269EB"/>
    <w:rsid w:val="002269F4"/>
    <w:rsid w:val="00226BB2"/>
    <w:rsid w:val="00226CE6"/>
    <w:rsid w:val="00226D5A"/>
    <w:rsid w:val="00226F4E"/>
    <w:rsid w:val="00227261"/>
    <w:rsid w:val="00227377"/>
    <w:rsid w:val="002273A6"/>
    <w:rsid w:val="00227706"/>
    <w:rsid w:val="00227964"/>
    <w:rsid w:val="00227D34"/>
    <w:rsid w:val="002301E6"/>
    <w:rsid w:val="00230559"/>
    <w:rsid w:val="002309A3"/>
    <w:rsid w:val="00230CD6"/>
    <w:rsid w:val="00230D7F"/>
    <w:rsid w:val="00230DBD"/>
    <w:rsid w:val="0023171F"/>
    <w:rsid w:val="00231756"/>
    <w:rsid w:val="0023182B"/>
    <w:rsid w:val="002319F9"/>
    <w:rsid w:val="00231F17"/>
    <w:rsid w:val="00231FFA"/>
    <w:rsid w:val="002320E9"/>
    <w:rsid w:val="0023210D"/>
    <w:rsid w:val="0023224C"/>
    <w:rsid w:val="00232321"/>
    <w:rsid w:val="002326FF"/>
    <w:rsid w:val="00232A33"/>
    <w:rsid w:val="0023316E"/>
    <w:rsid w:val="00233257"/>
    <w:rsid w:val="0023369F"/>
    <w:rsid w:val="002337FF"/>
    <w:rsid w:val="0023380C"/>
    <w:rsid w:val="0023387C"/>
    <w:rsid w:val="002339DD"/>
    <w:rsid w:val="00233B23"/>
    <w:rsid w:val="00233B38"/>
    <w:rsid w:val="00233B90"/>
    <w:rsid w:val="00233C3A"/>
    <w:rsid w:val="00233D72"/>
    <w:rsid w:val="00233DA6"/>
    <w:rsid w:val="00234053"/>
    <w:rsid w:val="00234122"/>
    <w:rsid w:val="00234250"/>
    <w:rsid w:val="002343EE"/>
    <w:rsid w:val="00234640"/>
    <w:rsid w:val="002347FB"/>
    <w:rsid w:val="00234A98"/>
    <w:rsid w:val="00234AFA"/>
    <w:rsid w:val="00234B54"/>
    <w:rsid w:val="00234D82"/>
    <w:rsid w:val="00234DB6"/>
    <w:rsid w:val="00235360"/>
    <w:rsid w:val="00235529"/>
    <w:rsid w:val="002355D4"/>
    <w:rsid w:val="002358D1"/>
    <w:rsid w:val="00235B91"/>
    <w:rsid w:val="00235E34"/>
    <w:rsid w:val="00235F41"/>
    <w:rsid w:val="00236080"/>
    <w:rsid w:val="002360A3"/>
    <w:rsid w:val="0023642A"/>
    <w:rsid w:val="00236693"/>
    <w:rsid w:val="00236715"/>
    <w:rsid w:val="002368DC"/>
    <w:rsid w:val="00236CEC"/>
    <w:rsid w:val="00236D90"/>
    <w:rsid w:val="00237294"/>
    <w:rsid w:val="002372B7"/>
    <w:rsid w:val="0023737A"/>
    <w:rsid w:val="002375C9"/>
    <w:rsid w:val="002375ED"/>
    <w:rsid w:val="00237872"/>
    <w:rsid w:val="0023790D"/>
    <w:rsid w:val="00237A58"/>
    <w:rsid w:val="00237C07"/>
    <w:rsid w:val="00237D4F"/>
    <w:rsid w:val="00237DFD"/>
    <w:rsid w:val="00240028"/>
    <w:rsid w:val="002400F8"/>
    <w:rsid w:val="00240355"/>
    <w:rsid w:val="00240365"/>
    <w:rsid w:val="00240579"/>
    <w:rsid w:val="00240729"/>
    <w:rsid w:val="00240943"/>
    <w:rsid w:val="00240B13"/>
    <w:rsid w:val="00240DF8"/>
    <w:rsid w:val="00240EE7"/>
    <w:rsid w:val="00240F71"/>
    <w:rsid w:val="00241028"/>
    <w:rsid w:val="002410DF"/>
    <w:rsid w:val="002410E3"/>
    <w:rsid w:val="00241242"/>
    <w:rsid w:val="00241431"/>
    <w:rsid w:val="0024145A"/>
    <w:rsid w:val="002414D7"/>
    <w:rsid w:val="0024159B"/>
    <w:rsid w:val="002416DE"/>
    <w:rsid w:val="00241824"/>
    <w:rsid w:val="0024182A"/>
    <w:rsid w:val="002419B0"/>
    <w:rsid w:val="00241A88"/>
    <w:rsid w:val="00241AA5"/>
    <w:rsid w:val="00241B74"/>
    <w:rsid w:val="00241C3C"/>
    <w:rsid w:val="00241F3F"/>
    <w:rsid w:val="00242116"/>
    <w:rsid w:val="0024236C"/>
    <w:rsid w:val="00242607"/>
    <w:rsid w:val="0024262F"/>
    <w:rsid w:val="0024273A"/>
    <w:rsid w:val="0024273F"/>
    <w:rsid w:val="00242806"/>
    <w:rsid w:val="00242C5E"/>
    <w:rsid w:val="00243100"/>
    <w:rsid w:val="00243506"/>
    <w:rsid w:val="002438D3"/>
    <w:rsid w:val="00243A62"/>
    <w:rsid w:val="00243AC5"/>
    <w:rsid w:val="00243ED0"/>
    <w:rsid w:val="002440BB"/>
    <w:rsid w:val="002443D5"/>
    <w:rsid w:val="00244B9D"/>
    <w:rsid w:val="00244BC6"/>
    <w:rsid w:val="00244BD0"/>
    <w:rsid w:val="00244E22"/>
    <w:rsid w:val="00245126"/>
    <w:rsid w:val="002451D4"/>
    <w:rsid w:val="00245362"/>
    <w:rsid w:val="00245605"/>
    <w:rsid w:val="0024564C"/>
    <w:rsid w:val="0024585A"/>
    <w:rsid w:val="002459F8"/>
    <w:rsid w:val="00245BA4"/>
    <w:rsid w:val="00245C9C"/>
    <w:rsid w:val="00245E70"/>
    <w:rsid w:val="002462A3"/>
    <w:rsid w:val="00246332"/>
    <w:rsid w:val="002463F4"/>
    <w:rsid w:val="00246510"/>
    <w:rsid w:val="00246A47"/>
    <w:rsid w:val="00246B90"/>
    <w:rsid w:val="00246CBB"/>
    <w:rsid w:val="00246FB1"/>
    <w:rsid w:val="0024731C"/>
    <w:rsid w:val="002473BC"/>
    <w:rsid w:val="00247891"/>
    <w:rsid w:val="00247A27"/>
    <w:rsid w:val="00247C04"/>
    <w:rsid w:val="00247CB4"/>
    <w:rsid w:val="00247F1A"/>
    <w:rsid w:val="00250284"/>
    <w:rsid w:val="002502DC"/>
    <w:rsid w:val="002503C7"/>
    <w:rsid w:val="00250590"/>
    <w:rsid w:val="002508A9"/>
    <w:rsid w:val="00250977"/>
    <w:rsid w:val="00250EB2"/>
    <w:rsid w:val="00250EC6"/>
    <w:rsid w:val="002514F4"/>
    <w:rsid w:val="002517AA"/>
    <w:rsid w:val="0025187D"/>
    <w:rsid w:val="00251883"/>
    <w:rsid w:val="00251F84"/>
    <w:rsid w:val="0025204D"/>
    <w:rsid w:val="0025214F"/>
    <w:rsid w:val="002522E6"/>
    <w:rsid w:val="00252319"/>
    <w:rsid w:val="002525B3"/>
    <w:rsid w:val="00252C16"/>
    <w:rsid w:val="00252D40"/>
    <w:rsid w:val="00252D9B"/>
    <w:rsid w:val="00252EB5"/>
    <w:rsid w:val="00252F53"/>
    <w:rsid w:val="0025306C"/>
    <w:rsid w:val="0025312A"/>
    <w:rsid w:val="00253551"/>
    <w:rsid w:val="00253561"/>
    <w:rsid w:val="00253614"/>
    <w:rsid w:val="002539B7"/>
    <w:rsid w:val="00253A4E"/>
    <w:rsid w:val="00253B44"/>
    <w:rsid w:val="00253C4E"/>
    <w:rsid w:val="00253CC6"/>
    <w:rsid w:val="00253EEB"/>
    <w:rsid w:val="002540F7"/>
    <w:rsid w:val="00254144"/>
    <w:rsid w:val="00254208"/>
    <w:rsid w:val="002543AD"/>
    <w:rsid w:val="0025450A"/>
    <w:rsid w:val="00254923"/>
    <w:rsid w:val="00254B2E"/>
    <w:rsid w:val="00254D38"/>
    <w:rsid w:val="00254E77"/>
    <w:rsid w:val="00254EE4"/>
    <w:rsid w:val="00254F1B"/>
    <w:rsid w:val="00254F2A"/>
    <w:rsid w:val="002553A9"/>
    <w:rsid w:val="002559CB"/>
    <w:rsid w:val="002559E7"/>
    <w:rsid w:val="00255EC4"/>
    <w:rsid w:val="0025668F"/>
    <w:rsid w:val="00256B2A"/>
    <w:rsid w:val="00256DEE"/>
    <w:rsid w:val="0025706F"/>
    <w:rsid w:val="00257231"/>
    <w:rsid w:val="00257777"/>
    <w:rsid w:val="00257C15"/>
    <w:rsid w:val="00257CA2"/>
    <w:rsid w:val="00257D58"/>
    <w:rsid w:val="00260113"/>
    <w:rsid w:val="00260117"/>
    <w:rsid w:val="002601DE"/>
    <w:rsid w:val="00260200"/>
    <w:rsid w:val="00260457"/>
    <w:rsid w:val="0026061D"/>
    <w:rsid w:val="00260777"/>
    <w:rsid w:val="002607F7"/>
    <w:rsid w:val="00260BDD"/>
    <w:rsid w:val="00260DE7"/>
    <w:rsid w:val="00260F9C"/>
    <w:rsid w:val="0026100D"/>
    <w:rsid w:val="002613D7"/>
    <w:rsid w:val="0026151F"/>
    <w:rsid w:val="0026162F"/>
    <w:rsid w:val="00261E25"/>
    <w:rsid w:val="00262367"/>
    <w:rsid w:val="00262926"/>
    <w:rsid w:val="00262BA1"/>
    <w:rsid w:val="00262E1E"/>
    <w:rsid w:val="00262E54"/>
    <w:rsid w:val="0026312C"/>
    <w:rsid w:val="002636D8"/>
    <w:rsid w:val="002637A1"/>
    <w:rsid w:val="00263FD7"/>
    <w:rsid w:val="002648EA"/>
    <w:rsid w:val="00264B18"/>
    <w:rsid w:val="00264E15"/>
    <w:rsid w:val="00264EB8"/>
    <w:rsid w:val="00264FF8"/>
    <w:rsid w:val="00265178"/>
    <w:rsid w:val="002654F7"/>
    <w:rsid w:val="00265615"/>
    <w:rsid w:val="00265646"/>
    <w:rsid w:val="0026590F"/>
    <w:rsid w:val="00265BEE"/>
    <w:rsid w:val="00265FCF"/>
    <w:rsid w:val="00266381"/>
    <w:rsid w:val="002669A8"/>
    <w:rsid w:val="00266BC3"/>
    <w:rsid w:val="00266DD0"/>
    <w:rsid w:val="00266F09"/>
    <w:rsid w:val="00267517"/>
    <w:rsid w:val="002677C4"/>
    <w:rsid w:val="002679F8"/>
    <w:rsid w:val="00267BBC"/>
    <w:rsid w:val="00270289"/>
    <w:rsid w:val="0027031F"/>
    <w:rsid w:val="00270596"/>
    <w:rsid w:val="00270883"/>
    <w:rsid w:val="0027089C"/>
    <w:rsid w:val="00270A9F"/>
    <w:rsid w:val="00270CCB"/>
    <w:rsid w:val="00270FE8"/>
    <w:rsid w:val="002710EE"/>
    <w:rsid w:val="00271273"/>
    <w:rsid w:val="002718F0"/>
    <w:rsid w:val="0027197C"/>
    <w:rsid w:val="0027198D"/>
    <w:rsid w:val="00271A14"/>
    <w:rsid w:val="00271C97"/>
    <w:rsid w:val="00271FA6"/>
    <w:rsid w:val="002723FF"/>
    <w:rsid w:val="00272471"/>
    <w:rsid w:val="0027263D"/>
    <w:rsid w:val="002727E4"/>
    <w:rsid w:val="002728E0"/>
    <w:rsid w:val="00272925"/>
    <w:rsid w:val="00272A82"/>
    <w:rsid w:val="00272D5E"/>
    <w:rsid w:val="00273638"/>
    <w:rsid w:val="00273F19"/>
    <w:rsid w:val="002743FD"/>
    <w:rsid w:val="00274494"/>
    <w:rsid w:val="0027456C"/>
    <w:rsid w:val="002746CE"/>
    <w:rsid w:val="00274705"/>
    <w:rsid w:val="00274729"/>
    <w:rsid w:val="00274AC8"/>
    <w:rsid w:val="00274ADB"/>
    <w:rsid w:val="00274DD8"/>
    <w:rsid w:val="00274DF5"/>
    <w:rsid w:val="00274E0E"/>
    <w:rsid w:val="002759B3"/>
    <w:rsid w:val="00275A92"/>
    <w:rsid w:val="00275BF0"/>
    <w:rsid w:val="00275C3D"/>
    <w:rsid w:val="00276031"/>
    <w:rsid w:val="00276190"/>
    <w:rsid w:val="002762CD"/>
    <w:rsid w:val="002764FB"/>
    <w:rsid w:val="002766D1"/>
    <w:rsid w:val="0027670D"/>
    <w:rsid w:val="002768C3"/>
    <w:rsid w:val="00276949"/>
    <w:rsid w:val="0027697F"/>
    <w:rsid w:val="00276F34"/>
    <w:rsid w:val="0027796D"/>
    <w:rsid w:val="00277A3D"/>
    <w:rsid w:val="00277B48"/>
    <w:rsid w:val="0027CE33"/>
    <w:rsid w:val="002803A7"/>
    <w:rsid w:val="00280538"/>
    <w:rsid w:val="00280748"/>
    <w:rsid w:val="00280874"/>
    <w:rsid w:val="002808C8"/>
    <w:rsid w:val="002809EF"/>
    <w:rsid w:val="00280A74"/>
    <w:rsid w:val="00280E41"/>
    <w:rsid w:val="0028118E"/>
    <w:rsid w:val="00281342"/>
    <w:rsid w:val="0028139F"/>
    <w:rsid w:val="00281484"/>
    <w:rsid w:val="002814A3"/>
    <w:rsid w:val="0028203E"/>
    <w:rsid w:val="00282133"/>
    <w:rsid w:val="002821D6"/>
    <w:rsid w:val="0028223C"/>
    <w:rsid w:val="0028266D"/>
    <w:rsid w:val="00282AB5"/>
    <w:rsid w:val="0028335C"/>
    <w:rsid w:val="002835F2"/>
    <w:rsid w:val="00283621"/>
    <w:rsid w:val="002839ED"/>
    <w:rsid w:val="00283EF4"/>
    <w:rsid w:val="00283F4A"/>
    <w:rsid w:val="00283F62"/>
    <w:rsid w:val="002840A1"/>
    <w:rsid w:val="00284203"/>
    <w:rsid w:val="002842DB"/>
    <w:rsid w:val="002842F0"/>
    <w:rsid w:val="00284310"/>
    <w:rsid w:val="00284932"/>
    <w:rsid w:val="00284DC0"/>
    <w:rsid w:val="00284F6D"/>
    <w:rsid w:val="00285006"/>
    <w:rsid w:val="00285155"/>
    <w:rsid w:val="002851D3"/>
    <w:rsid w:val="002854DD"/>
    <w:rsid w:val="002856BF"/>
    <w:rsid w:val="00285833"/>
    <w:rsid w:val="00285963"/>
    <w:rsid w:val="00285B27"/>
    <w:rsid w:val="00285B93"/>
    <w:rsid w:val="00285B9E"/>
    <w:rsid w:val="00285D8F"/>
    <w:rsid w:val="00285F36"/>
    <w:rsid w:val="00285FDD"/>
    <w:rsid w:val="0028616E"/>
    <w:rsid w:val="00286258"/>
    <w:rsid w:val="002867E9"/>
    <w:rsid w:val="002868F8"/>
    <w:rsid w:val="00286951"/>
    <w:rsid w:val="00286989"/>
    <w:rsid w:val="00286C62"/>
    <w:rsid w:val="00286CF2"/>
    <w:rsid w:val="00286EE1"/>
    <w:rsid w:val="00286F86"/>
    <w:rsid w:val="00287278"/>
    <w:rsid w:val="002872F9"/>
    <w:rsid w:val="00287922"/>
    <w:rsid w:val="00287BCA"/>
    <w:rsid w:val="00287C3F"/>
    <w:rsid w:val="0029014C"/>
    <w:rsid w:val="002907E0"/>
    <w:rsid w:val="00290823"/>
    <w:rsid w:val="0029091E"/>
    <w:rsid w:val="00291119"/>
    <w:rsid w:val="0029118C"/>
    <w:rsid w:val="0029131A"/>
    <w:rsid w:val="00291520"/>
    <w:rsid w:val="00291594"/>
    <w:rsid w:val="002915A2"/>
    <w:rsid w:val="0029175B"/>
    <w:rsid w:val="00291874"/>
    <w:rsid w:val="00291A86"/>
    <w:rsid w:val="00291E04"/>
    <w:rsid w:val="0029206F"/>
    <w:rsid w:val="00292811"/>
    <w:rsid w:val="00292831"/>
    <w:rsid w:val="002929B6"/>
    <w:rsid w:val="00292B56"/>
    <w:rsid w:val="00292B62"/>
    <w:rsid w:val="00292DAC"/>
    <w:rsid w:val="002930EC"/>
    <w:rsid w:val="002936A1"/>
    <w:rsid w:val="00293C09"/>
    <w:rsid w:val="00293CCD"/>
    <w:rsid w:val="00294007"/>
    <w:rsid w:val="00294397"/>
    <w:rsid w:val="00294703"/>
    <w:rsid w:val="00294A56"/>
    <w:rsid w:val="00294BE4"/>
    <w:rsid w:val="00294CD8"/>
    <w:rsid w:val="00294D91"/>
    <w:rsid w:val="00295553"/>
    <w:rsid w:val="002957EB"/>
    <w:rsid w:val="002959B0"/>
    <w:rsid w:val="00295B6E"/>
    <w:rsid w:val="00295CED"/>
    <w:rsid w:val="00295F7D"/>
    <w:rsid w:val="00295F90"/>
    <w:rsid w:val="0029612B"/>
    <w:rsid w:val="0029625D"/>
    <w:rsid w:val="0029627C"/>
    <w:rsid w:val="0029655D"/>
    <w:rsid w:val="0029682C"/>
    <w:rsid w:val="00296A1A"/>
    <w:rsid w:val="00296C9A"/>
    <w:rsid w:val="00296CB5"/>
    <w:rsid w:val="00296E00"/>
    <w:rsid w:val="00296F67"/>
    <w:rsid w:val="00297149"/>
    <w:rsid w:val="0029719A"/>
    <w:rsid w:val="0029776F"/>
    <w:rsid w:val="002979E2"/>
    <w:rsid w:val="00297BA2"/>
    <w:rsid w:val="00297C93"/>
    <w:rsid w:val="002A00D7"/>
    <w:rsid w:val="002A02E1"/>
    <w:rsid w:val="002A0384"/>
    <w:rsid w:val="002A0454"/>
    <w:rsid w:val="002A08C8"/>
    <w:rsid w:val="002A0D06"/>
    <w:rsid w:val="002A0FB5"/>
    <w:rsid w:val="002A1078"/>
    <w:rsid w:val="002A117E"/>
    <w:rsid w:val="002A1422"/>
    <w:rsid w:val="002A1A06"/>
    <w:rsid w:val="002A1A13"/>
    <w:rsid w:val="002A1AAF"/>
    <w:rsid w:val="002A1BB1"/>
    <w:rsid w:val="002A1CD6"/>
    <w:rsid w:val="002A1F6A"/>
    <w:rsid w:val="002A1F87"/>
    <w:rsid w:val="002A1FB5"/>
    <w:rsid w:val="002A1FC5"/>
    <w:rsid w:val="002A255E"/>
    <w:rsid w:val="002A27BB"/>
    <w:rsid w:val="002A29BD"/>
    <w:rsid w:val="002A2AA9"/>
    <w:rsid w:val="002A32AC"/>
    <w:rsid w:val="002A332A"/>
    <w:rsid w:val="002A3455"/>
    <w:rsid w:val="002A34F4"/>
    <w:rsid w:val="002A361A"/>
    <w:rsid w:val="002A3656"/>
    <w:rsid w:val="002A36A1"/>
    <w:rsid w:val="002A3B96"/>
    <w:rsid w:val="002A3C2E"/>
    <w:rsid w:val="002A3E03"/>
    <w:rsid w:val="002A3E2C"/>
    <w:rsid w:val="002A444A"/>
    <w:rsid w:val="002A449D"/>
    <w:rsid w:val="002A4BD5"/>
    <w:rsid w:val="002A4E3D"/>
    <w:rsid w:val="002A505E"/>
    <w:rsid w:val="002A5609"/>
    <w:rsid w:val="002A57A1"/>
    <w:rsid w:val="002A5865"/>
    <w:rsid w:val="002A5965"/>
    <w:rsid w:val="002A5D9C"/>
    <w:rsid w:val="002A6061"/>
    <w:rsid w:val="002A638E"/>
    <w:rsid w:val="002A6674"/>
    <w:rsid w:val="002A67C2"/>
    <w:rsid w:val="002A695B"/>
    <w:rsid w:val="002A6B50"/>
    <w:rsid w:val="002A6DC8"/>
    <w:rsid w:val="002A6E64"/>
    <w:rsid w:val="002A74D8"/>
    <w:rsid w:val="002A7788"/>
    <w:rsid w:val="002A79AB"/>
    <w:rsid w:val="002A79B7"/>
    <w:rsid w:val="002A7B1F"/>
    <w:rsid w:val="002A7B48"/>
    <w:rsid w:val="002A7F69"/>
    <w:rsid w:val="002B048F"/>
    <w:rsid w:val="002B0506"/>
    <w:rsid w:val="002B05AE"/>
    <w:rsid w:val="002B0B28"/>
    <w:rsid w:val="002B0C08"/>
    <w:rsid w:val="002B1098"/>
    <w:rsid w:val="002B141D"/>
    <w:rsid w:val="002B14AA"/>
    <w:rsid w:val="002B15E3"/>
    <w:rsid w:val="002B16C2"/>
    <w:rsid w:val="002B1AB5"/>
    <w:rsid w:val="002B1FD6"/>
    <w:rsid w:val="002B20A9"/>
    <w:rsid w:val="002B20CD"/>
    <w:rsid w:val="002B22AC"/>
    <w:rsid w:val="002B2A09"/>
    <w:rsid w:val="002B2AF4"/>
    <w:rsid w:val="002B2D04"/>
    <w:rsid w:val="002B3095"/>
    <w:rsid w:val="002B34BD"/>
    <w:rsid w:val="002B376A"/>
    <w:rsid w:val="002B39C9"/>
    <w:rsid w:val="002B3CE8"/>
    <w:rsid w:val="002B3D66"/>
    <w:rsid w:val="002B3FC0"/>
    <w:rsid w:val="002B41F8"/>
    <w:rsid w:val="002B42C5"/>
    <w:rsid w:val="002B43A5"/>
    <w:rsid w:val="002B43B0"/>
    <w:rsid w:val="002B4570"/>
    <w:rsid w:val="002B45D2"/>
    <w:rsid w:val="002B49A0"/>
    <w:rsid w:val="002B4CBB"/>
    <w:rsid w:val="002B4D53"/>
    <w:rsid w:val="002B4EE3"/>
    <w:rsid w:val="002B4FDA"/>
    <w:rsid w:val="002B5423"/>
    <w:rsid w:val="002B56E7"/>
    <w:rsid w:val="002B5A74"/>
    <w:rsid w:val="002B5CA6"/>
    <w:rsid w:val="002B61A7"/>
    <w:rsid w:val="002B637C"/>
    <w:rsid w:val="002B6416"/>
    <w:rsid w:val="002B6600"/>
    <w:rsid w:val="002B67DB"/>
    <w:rsid w:val="002B6980"/>
    <w:rsid w:val="002B6CB5"/>
    <w:rsid w:val="002B6D12"/>
    <w:rsid w:val="002B6DEC"/>
    <w:rsid w:val="002B6EE0"/>
    <w:rsid w:val="002B6F90"/>
    <w:rsid w:val="002B6F95"/>
    <w:rsid w:val="002B75C5"/>
    <w:rsid w:val="002B760A"/>
    <w:rsid w:val="002B7A9D"/>
    <w:rsid w:val="002B7D0C"/>
    <w:rsid w:val="002B7F9B"/>
    <w:rsid w:val="002BC656"/>
    <w:rsid w:val="002C0193"/>
    <w:rsid w:val="002C0379"/>
    <w:rsid w:val="002C0621"/>
    <w:rsid w:val="002C069A"/>
    <w:rsid w:val="002C06E0"/>
    <w:rsid w:val="002C08EA"/>
    <w:rsid w:val="002C10AB"/>
    <w:rsid w:val="002C117E"/>
    <w:rsid w:val="002C119E"/>
    <w:rsid w:val="002C1CE5"/>
    <w:rsid w:val="002C1FF1"/>
    <w:rsid w:val="002C20F9"/>
    <w:rsid w:val="002C245D"/>
    <w:rsid w:val="002C2479"/>
    <w:rsid w:val="002C2502"/>
    <w:rsid w:val="002C2732"/>
    <w:rsid w:val="002C2D29"/>
    <w:rsid w:val="002C3295"/>
    <w:rsid w:val="002C33E6"/>
    <w:rsid w:val="002C34A4"/>
    <w:rsid w:val="002C3512"/>
    <w:rsid w:val="002C3524"/>
    <w:rsid w:val="002C360D"/>
    <w:rsid w:val="002C360E"/>
    <w:rsid w:val="002C376A"/>
    <w:rsid w:val="002C3805"/>
    <w:rsid w:val="002C3871"/>
    <w:rsid w:val="002C3A69"/>
    <w:rsid w:val="002C3F32"/>
    <w:rsid w:val="002C3F6D"/>
    <w:rsid w:val="002C4205"/>
    <w:rsid w:val="002C433B"/>
    <w:rsid w:val="002C4521"/>
    <w:rsid w:val="002C46D3"/>
    <w:rsid w:val="002C4759"/>
    <w:rsid w:val="002C475D"/>
    <w:rsid w:val="002C4D05"/>
    <w:rsid w:val="002C5053"/>
    <w:rsid w:val="002C5171"/>
    <w:rsid w:val="002C5429"/>
    <w:rsid w:val="002C5615"/>
    <w:rsid w:val="002C5978"/>
    <w:rsid w:val="002C5AC9"/>
    <w:rsid w:val="002C5DD8"/>
    <w:rsid w:val="002C5E10"/>
    <w:rsid w:val="002C5EF4"/>
    <w:rsid w:val="002C60CA"/>
    <w:rsid w:val="002C6209"/>
    <w:rsid w:val="002C6552"/>
    <w:rsid w:val="002C6CEE"/>
    <w:rsid w:val="002C70F2"/>
    <w:rsid w:val="002C76A0"/>
    <w:rsid w:val="002C7703"/>
    <w:rsid w:val="002C771E"/>
    <w:rsid w:val="002C795A"/>
    <w:rsid w:val="002C7B10"/>
    <w:rsid w:val="002C7F10"/>
    <w:rsid w:val="002CB897"/>
    <w:rsid w:val="002D04D1"/>
    <w:rsid w:val="002D0711"/>
    <w:rsid w:val="002D09F5"/>
    <w:rsid w:val="002D139E"/>
    <w:rsid w:val="002D13ED"/>
    <w:rsid w:val="002D1647"/>
    <w:rsid w:val="002D1896"/>
    <w:rsid w:val="002D18FA"/>
    <w:rsid w:val="002D1CCC"/>
    <w:rsid w:val="002D1CD9"/>
    <w:rsid w:val="002D1D82"/>
    <w:rsid w:val="002D2D1F"/>
    <w:rsid w:val="002D2D8F"/>
    <w:rsid w:val="002D30AE"/>
    <w:rsid w:val="002D30F8"/>
    <w:rsid w:val="002D310A"/>
    <w:rsid w:val="002D3208"/>
    <w:rsid w:val="002D3261"/>
    <w:rsid w:val="002D3293"/>
    <w:rsid w:val="002D3638"/>
    <w:rsid w:val="002D39ED"/>
    <w:rsid w:val="002D3A4D"/>
    <w:rsid w:val="002D3AA3"/>
    <w:rsid w:val="002D3B74"/>
    <w:rsid w:val="002D3DDE"/>
    <w:rsid w:val="002D41A0"/>
    <w:rsid w:val="002D439D"/>
    <w:rsid w:val="002D44A3"/>
    <w:rsid w:val="002D4871"/>
    <w:rsid w:val="002D48E0"/>
    <w:rsid w:val="002D4A40"/>
    <w:rsid w:val="002D4C06"/>
    <w:rsid w:val="002D4C8B"/>
    <w:rsid w:val="002D4EFE"/>
    <w:rsid w:val="002D5383"/>
    <w:rsid w:val="002D5445"/>
    <w:rsid w:val="002D56E7"/>
    <w:rsid w:val="002D5E79"/>
    <w:rsid w:val="002D5F6D"/>
    <w:rsid w:val="002D5F72"/>
    <w:rsid w:val="002D6074"/>
    <w:rsid w:val="002D60ED"/>
    <w:rsid w:val="002D613C"/>
    <w:rsid w:val="002D61E3"/>
    <w:rsid w:val="002D62B4"/>
    <w:rsid w:val="002D62C0"/>
    <w:rsid w:val="002D63DD"/>
    <w:rsid w:val="002D67CE"/>
    <w:rsid w:val="002D684D"/>
    <w:rsid w:val="002D686F"/>
    <w:rsid w:val="002D6957"/>
    <w:rsid w:val="002D6A3D"/>
    <w:rsid w:val="002D6A7E"/>
    <w:rsid w:val="002D6B47"/>
    <w:rsid w:val="002D6BEF"/>
    <w:rsid w:val="002D6DAB"/>
    <w:rsid w:val="002D6FEF"/>
    <w:rsid w:val="002D71A7"/>
    <w:rsid w:val="002D76B1"/>
    <w:rsid w:val="002D7947"/>
    <w:rsid w:val="002D7B6D"/>
    <w:rsid w:val="002D7EF2"/>
    <w:rsid w:val="002E04A2"/>
    <w:rsid w:val="002E0A72"/>
    <w:rsid w:val="002E0BD5"/>
    <w:rsid w:val="002E0C58"/>
    <w:rsid w:val="002E0C75"/>
    <w:rsid w:val="002E0CB2"/>
    <w:rsid w:val="002E11F1"/>
    <w:rsid w:val="002E1275"/>
    <w:rsid w:val="002E140A"/>
    <w:rsid w:val="002E1658"/>
    <w:rsid w:val="002E17CA"/>
    <w:rsid w:val="002E182B"/>
    <w:rsid w:val="002E1A70"/>
    <w:rsid w:val="002E1B87"/>
    <w:rsid w:val="002E1DF3"/>
    <w:rsid w:val="002E1E8C"/>
    <w:rsid w:val="002E1F20"/>
    <w:rsid w:val="002E2151"/>
    <w:rsid w:val="002E23B4"/>
    <w:rsid w:val="002E23F7"/>
    <w:rsid w:val="002E2576"/>
    <w:rsid w:val="002E2601"/>
    <w:rsid w:val="002E2A0E"/>
    <w:rsid w:val="002E2AB9"/>
    <w:rsid w:val="002E2B55"/>
    <w:rsid w:val="002E2C55"/>
    <w:rsid w:val="002E2CEB"/>
    <w:rsid w:val="002E314D"/>
    <w:rsid w:val="002E3480"/>
    <w:rsid w:val="002E3785"/>
    <w:rsid w:val="002E3B72"/>
    <w:rsid w:val="002E3C26"/>
    <w:rsid w:val="002E3CD4"/>
    <w:rsid w:val="002E3FB0"/>
    <w:rsid w:val="002E40A2"/>
    <w:rsid w:val="002E4127"/>
    <w:rsid w:val="002E42FF"/>
    <w:rsid w:val="002E43E1"/>
    <w:rsid w:val="002E4616"/>
    <w:rsid w:val="002E48C8"/>
    <w:rsid w:val="002E4D53"/>
    <w:rsid w:val="002E5435"/>
    <w:rsid w:val="002E572B"/>
    <w:rsid w:val="002E5995"/>
    <w:rsid w:val="002E5C7C"/>
    <w:rsid w:val="002E60E1"/>
    <w:rsid w:val="002E6219"/>
    <w:rsid w:val="002E7066"/>
    <w:rsid w:val="002E713B"/>
    <w:rsid w:val="002E72AF"/>
    <w:rsid w:val="002E765F"/>
    <w:rsid w:val="002E7948"/>
    <w:rsid w:val="002E7E39"/>
    <w:rsid w:val="002F0239"/>
    <w:rsid w:val="002F02AA"/>
    <w:rsid w:val="002F0A6F"/>
    <w:rsid w:val="002F0DA6"/>
    <w:rsid w:val="002F11D3"/>
    <w:rsid w:val="002F122B"/>
    <w:rsid w:val="002F1883"/>
    <w:rsid w:val="002F18A0"/>
    <w:rsid w:val="002F1ABE"/>
    <w:rsid w:val="002F1C26"/>
    <w:rsid w:val="002F1E51"/>
    <w:rsid w:val="002F1F36"/>
    <w:rsid w:val="002F22C8"/>
    <w:rsid w:val="002F25FB"/>
    <w:rsid w:val="002F2885"/>
    <w:rsid w:val="002F2A74"/>
    <w:rsid w:val="002F2ACB"/>
    <w:rsid w:val="002F2CA1"/>
    <w:rsid w:val="002F2EC1"/>
    <w:rsid w:val="002F321D"/>
    <w:rsid w:val="002F3540"/>
    <w:rsid w:val="002F3640"/>
    <w:rsid w:val="002F3A63"/>
    <w:rsid w:val="002F3ED0"/>
    <w:rsid w:val="002F4094"/>
    <w:rsid w:val="002F4157"/>
    <w:rsid w:val="002F42B4"/>
    <w:rsid w:val="002F4555"/>
    <w:rsid w:val="002F4618"/>
    <w:rsid w:val="002F46C8"/>
    <w:rsid w:val="002F4A08"/>
    <w:rsid w:val="002F4C87"/>
    <w:rsid w:val="002F4E40"/>
    <w:rsid w:val="002F4E59"/>
    <w:rsid w:val="002F529E"/>
    <w:rsid w:val="002F5389"/>
    <w:rsid w:val="002F53DC"/>
    <w:rsid w:val="002F5604"/>
    <w:rsid w:val="002F5A43"/>
    <w:rsid w:val="002F5B50"/>
    <w:rsid w:val="002F5BE1"/>
    <w:rsid w:val="002F5D7F"/>
    <w:rsid w:val="002F5DA7"/>
    <w:rsid w:val="002F5E7E"/>
    <w:rsid w:val="002F6196"/>
    <w:rsid w:val="002F656A"/>
    <w:rsid w:val="002F6C3C"/>
    <w:rsid w:val="002F6D0A"/>
    <w:rsid w:val="002F6F15"/>
    <w:rsid w:val="002F6F3D"/>
    <w:rsid w:val="002F70B5"/>
    <w:rsid w:val="002F796D"/>
    <w:rsid w:val="002F7A7C"/>
    <w:rsid w:val="002F7E1B"/>
    <w:rsid w:val="002F7F21"/>
    <w:rsid w:val="00300DC1"/>
    <w:rsid w:val="00300DF6"/>
    <w:rsid w:val="00301190"/>
    <w:rsid w:val="00301283"/>
    <w:rsid w:val="00301598"/>
    <w:rsid w:val="003017C4"/>
    <w:rsid w:val="00301A1A"/>
    <w:rsid w:val="00301C72"/>
    <w:rsid w:val="00301D66"/>
    <w:rsid w:val="003020A0"/>
    <w:rsid w:val="0030212C"/>
    <w:rsid w:val="0030213A"/>
    <w:rsid w:val="00302253"/>
    <w:rsid w:val="003025CF"/>
    <w:rsid w:val="0030274A"/>
    <w:rsid w:val="00302BB7"/>
    <w:rsid w:val="00302BD2"/>
    <w:rsid w:val="00302CAC"/>
    <w:rsid w:val="0030322E"/>
    <w:rsid w:val="003032C9"/>
    <w:rsid w:val="003033C3"/>
    <w:rsid w:val="00303402"/>
    <w:rsid w:val="003034FB"/>
    <w:rsid w:val="00303593"/>
    <w:rsid w:val="00303A8A"/>
    <w:rsid w:val="00303CCE"/>
    <w:rsid w:val="00303F2E"/>
    <w:rsid w:val="00303F32"/>
    <w:rsid w:val="00304284"/>
    <w:rsid w:val="00304313"/>
    <w:rsid w:val="003043C6"/>
    <w:rsid w:val="0030478D"/>
    <w:rsid w:val="003047FD"/>
    <w:rsid w:val="00304880"/>
    <w:rsid w:val="0030496F"/>
    <w:rsid w:val="00304CBD"/>
    <w:rsid w:val="00304D83"/>
    <w:rsid w:val="00304FD0"/>
    <w:rsid w:val="00305140"/>
    <w:rsid w:val="00305304"/>
    <w:rsid w:val="00305427"/>
    <w:rsid w:val="003058EA"/>
    <w:rsid w:val="00305A73"/>
    <w:rsid w:val="00305E1A"/>
    <w:rsid w:val="00305F43"/>
    <w:rsid w:val="00305FD5"/>
    <w:rsid w:val="00306053"/>
    <w:rsid w:val="003060FB"/>
    <w:rsid w:val="003061D3"/>
    <w:rsid w:val="0030624C"/>
    <w:rsid w:val="003063B6"/>
    <w:rsid w:val="0030650F"/>
    <w:rsid w:val="0030667E"/>
    <w:rsid w:val="00306728"/>
    <w:rsid w:val="003067C8"/>
    <w:rsid w:val="00306AF0"/>
    <w:rsid w:val="00306CF5"/>
    <w:rsid w:val="00306D4B"/>
    <w:rsid w:val="00307341"/>
    <w:rsid w:val="0030762A"/>
    <w:rsid w:val="0030786A"/>
    <w:rsid w:val="0030786B"/>
    <w:rsid w:val="00307906"/>
    <w:rsid w:val="0030790C"/>
    <w:rsid w:val="00307923"/>
    <w:rsid w:val="00307995"/>
    <w:rsid w:val="00307AD0"/>
    <w:rsid w:val="00307CE9"/>
    <w:rsid w:val="00307CEA"/>
    <w:rsid w:val="00310069"/>
    <w:rsid w:val="00310109"/>
    <w:rsid w:val="00310CAA"/>
    <w:rsid w:val="00310DA2"/>
    <w:rsid w:val="003110C8"/>
    <w:rsid w:val="0031127D"/>
    <w:rsid w:val="00311285"/>
    <w:rsid w:val="003117C9"/>
    <w:rsid w:val="00311914"/>
    <w:rsid w:val="00311A19"/>
    <w:rsid w:val="00311F79"/>
    <w:rsid w:val="00311FD8"/>
    <w:rsid w:val="00312148"/>
    <w:rsid w:val="00312282"/>
    <w:rsid w:val="0031281E"/>
    <w:rsid w:val="0031284A"/>
    <w:rsid w:val="00312B2D"/>
    <w:rsid w:val="00312D38"/>
    <w:rsid w:val="00313242"/>
    <w:rsid w:val="0031332E"/>
    <w:rsid w:val="00313647"/>
    <w:rsid w:val="00313F7E"/>
    <w:rsid w:val="003145F1"/>
    <w:rsid w:val="00314620"/>
    <w:rsid w:val="00314919"/>
    <w:rsid w:val="00314A33"/>
    <w:rsid w:val="0031507D"/>
    <w:rsid w:val="003153D2"/>
    <w:rsid w:val="00315743"/>
    <w:rsid w:val="00315801"/>
    <w:rsid w:val="00315BF7"/>
    <w:rsid w:val="00315D38"/>
    <w:rsid w:val="00315F84"/>
    <w:rsid w:val="00315F96"/>
    <w:rsid w:val="003160D6"/>
    <w:rsid w:val="0031614C"/>
    <w:rsid w:val="003166DC"/>
    <w:rsid w:val="00316802"/>
    <w:rsid w:val="00316A04"/>
    <w:rsid w:val="00316C40"/>
    <w:rsid w:val="003171A5"/>
    <w:rsid w:val="00317361"/>
    <w:rsid w:val="00317514"/>
    <w:rsid w:val="0031757B"/>
    <w:rsid w:val="003175AC"/>
    <w:rsid w:val="003175FF"/>
    <w:rsid w:val="00317939"/>
    <w:rsid w:val="00317A51"/>
    <w:rsid w:val="00317EE5"/>
    <w:rsid w:val="003201B4"/>
    <w:rsid w:val="00320489"/>
    <w:rsid w:val="00320B2C"/>
    <w:rsid w:val="00320CD4"/>
    <w:rsid w:val="0032106D"/>
    <w:rsid w:val="003210ED"/>
    <w:rsid w:val="003219BD"/>
    <w:rsid w:val="00321BD2"/>
    <w:rsid w:val="00322046"/>
    <w:rsid w:val="00322089"/>
    <w:rsid w:val="00322105"/>
    <w:rsid w:val="0032229D"/>
    <w:rsid w:val="00322755"/>
    <w:rsid w:val="0032276E"/>
    <w:rsid w:val="00322853"/>
    <w:rsid w:val="003229D8"/>
    <w:rsid w:val="00322C6C"/>
    <w:rsid w:val="00323087"/>
    <w:rsid w:val="003232A5"/>
    <w:rsid w:val="00323646"/>
    <w:rsid w:val="00323B02"/>
    <w:rsid w:val="00323C20"/>
    <w:rsid w:val="00323E24"/>
    <w:rsid w:val="0032433A"/>
    <w:rsid w:val="003243E8"/>
    <w:rsid w:val="0032462B"/>
    <w:rsid w:val="00324795"/>
    <w:rsid w:val="00324919"/>
    <w:rsid w:val="00324DA3"/>
    <w:rsid w:val="00324F18"/>
    <w:rsid w:val="00324FAC"/>
    <w:rsid w:val="00325150"/>
    <w:rsid w:val="003253BF"/>
    <w:rsid w:val="003254AB"/>
    <w:rsid w:val="003255DA"/>
    <w:rsid w:val="0032564F"/>
    <w:rsid w:val="0032587E"/>
    <w:rsid w:val="00325AB4"/>
    <w:rsid w:val="00325AFC"/>
    <w:rsid w:val="00325C0A"/>
    <w:rsid w:val="00325C6B"/>
    <w:rsid w:val="00325CD8"/>
    <w:rsid w:val="00325F87"/>
    <w:rsid w:val="003261A1"/>
    <w:rsid w:val="00326228"/>
    <w:rsid w:val="0032632A"/>
    <w:rsid w:val="00326427"/>
    <w:rsid w:val="003266F8"/>
    <w:rsid w:val="003269E3"/>
    <w:rsid w:val="00327009"/>
    <w:rsid w:val="003270AF"/>
    <w:rsid w:val="003270E7"/>
    <w:rsid w:val="003273DE"/>
    <w:rsid w:val="003277AC"/>
    <w:rsid w:val="00327A76"/>
    <w:rsid w:val="00327B30"/>
    <w:rsid w:val="00327D46"/>
    <w:rsid w:val="00327EEC"/>
    <w:rsid w:val="003301C8"/>
    <w:rsid w:val="00330468"/>
    <w:rsid w:val="0033049F"/>
    <w:rsid w:val="00330753"/>
    <w:rsid w:val="00330B48"/>
    <w:rsid w:val="00330BCB"/>
    <w:rsid w:val="00330E85"/>
    <w:rsid w:val="00331091"/>
    <w:rsid w:val="003315F6"/>
    <w:rsid w:val="0033162D"/>
    <w:rsid w:val="0033166B"/>
    <w:rsid w:val="00331FAB"/>
    <w:rsid w:val="00331FF7"/>
    <w:rsid w:val="003321C6"/>
    <w:rsid w:val="00332259"/>
    <w:rsid w:val="003322F5"/>
    <w:rsid w:val="00332B28"/>
    <w:rsid w:val="00332C2D"/>
    <w:rsid w:val="00332CD0"/>
    <w:rsid w:val="00332D78"/>
    <w:rsid w:val="00332DE2"/>
    <w:rsid w:val="003330A0"/>
    <w:rsid w:val="003330FC"/>
    <w:rsid w:val="003333B6"/>
    <w:rsid w:val="00333803"/>
    <w:rsid w:val="003338E3"/>
    <w:rsid w:val="00333A69"/>
    <w:rsid w:val="00333A6B"/>
    <w:rsid w:val="00333F52"/>
    <w:rsid w:val="00333FA0"/>
    <w:rsid w:val="00334469"/>
    <w:rsid w:val="0033466B"/>
    <w:rsid w:val="003347C0"/>
    <w:rsid w:val="00334870"/>
    <w:rsid w:val="00334984"/>
    <w:rsid w:val="00334EB5"/>
    <w:rsid w:val="00335284"/>
    <w:rsid w:val="00335793"/>
    <w:rsid w:val="00335902"/>
    <w:rsid w:val="00335BB0"/>
    <w:rsid w:val="00335BF6"/>
    <w:rsid w:val="00335FF2"/>
    <w:rsid w:val="00336312"/>
    <w:rsid w:val="00336334"/>
    <w:rsid w:val="00336491"/>
    <w:rsid w:val="003366AB"/>
    <w:rsid w:val="00336A46"/>
    <w:rsid w:val="00336BB1"/>
    <w:rsid w:val="00336D47"/>
    <w:rsid w:val="0033701E"/>
    <w:rsid w:val="0033702A"/>
    <w:rsid w:val="0033708E"/>
    <w:rsid w:val="0033726F"/>
    <w:rsid w:val="003372B2"/>
    <w:rsid w:val="00337402"/>
    <w:rsid w:val="00337633"/>
    <w:rsid w:val="00337645"/>
    <w:rsid w:val="003378C2"/>
    <w:rsid w:val="003379DF"/>
    <w:rsid w:val="00337DA2"/>
    <w:rsid w:val="00337ED0"/>
    <w:rsid w:val="00337F2F"/>
    <w:rsid w:val="00340003"/>
    <w:rsid w:val="0034003D"/>
    <w:rsid w:val="003401CF"/>
    <w:rsid w:val="003406A4"/>
    <w:rsid w:val="0034088A"/>
    <w:rsid w:val="00340924"/>
    <w:rsid w:val="00340AB2"/>
    <w:rsid w:val="00340B89"/>
    <w:rsid w:val="00340E39"/>
    <w:rsid w:val="00340E80"/>
    <w:rsid w:val="0034134A"/>
    <w:rsid w:val="003414A0"/>
    <w:rsid w:val="0034169C"/>
    <w:rsid w:val="003418E5"/>
    <w:rsid w:val="00341B9F"/>
    <w:rsid w:val="00341FA5"/>
    <w:rsid w:val="00342062"/>
    <w:rsid w:val="0034213E"/>
    <w:rsid w:val="00342149"/>
    <w:rsid w:val="00342451"/>
    <w:rsid w:val="0034248C"/>
    <w:rsid w:val="00342AFC"/>
    <w:rsid w:val="00342E5B"/>
    <w:rsid w:val="00342EB8"/>
    <w:rsid w:val="00342F2E"/>
    <w:rsid w:val="003431A0"/>
    <w:rsid w:val="00343374"/>
    <w:rsid w:val="00343599"/>
    <w:rsid w:val="003435DD"/>
    <w:rsid w:val="0034384C"/>
    <w:rsid w:val="0034387B"/>
    <w:rsid w:val="00343B89"/>
    <w:rsid w:val="00343D28"/>
    <w:rsid w:val="00343D9A"/>
    <w:rsid w:val="003441C7"/>
    <w:rsid w:val="0034425E"/>
    <w:rsid w:val="00344609"/>
    <w:rsid w:val="003447A6"/>
    <w:rsid w:val="0034482D"/>
    <w:rsid w:val="00344B65"/>
    <w:rsid w:val="003452C2"/>
    <w:rsid w:val="00345352"/>
    <w:rsid w:val="003458B5"/>
    <w:rsid w:val="00345916"/>
    <w:rsid w:val="00345960"/>
    <w:rsid w:val="00345AFF"/>
    <w:rsid w:val="00345C16"/>
    <w:rsid w:val="00345C52"/>
    <w:rsid w:val="003460D2"/>
    <w:rsid w:val="0034618F"/>
    <w:rsid w:val="003463FC"/>
    <w:rsid w:val="00346681"/>
    <w:rsid w:val="003469F0"/>
    <w:rsid w:val="00346B59"/>
    <w:rsid w:val="00346EDF"/>
    <w:rsid w:val="0034708E"/>
    <w:rsid w:val="003473B9"/>
    <w:rsid w:val="003473FA"/>
    <w:rsid w:val="003477B4"/>
    <w:rsid w:val="00347C1A"/>
    <w:rsid w:val="00347E84"/>
    <w:rsid w:val="00347F51"/>
    <w:rsid w:val="003485C5"/>
    <w:rsid w:val="00350158"/>
    <w:rsid w:val="00350229"/>
    <w:rsid w:val="00350265"/>
    <w:rsid w:val="003504D4"/>
    <w:rsid w:val="0035052F"/>
    <w:rsid w:val="00350582"/>
    <w:rsid w:val="00350597"/>
    <w:rsid w:val="003505C9"/>
    <w:rsid w:val="00350B8E"/>
    <w:rsid w:val="00350D34"/>
    <w:rsid w:val="00351164"/>
    <w:rsid w:val="0035124A"/>
    <w:rsid w:val="003512F0"/>
    <w:rsid w:val="0035135F"/>
    <w:rsid w:val="003514B4"/>
    <w:rsid w:val="0035170D"/>
    <w:rsid w:val="00351858"/>
    <w:rsid w:val="003519C0"/>
    <w:rsid w:val="00351A0F"/>
    <w:rsid w:val="00351B58"/>
    <w:rsid w:val="00351D6C"/>
    <w:rsid w:val="00351D6E"/>
    <w:rsid w:val="00351E19"/>
    <w:rsid w:val="00351E9D"/>
    <w:rsid w:val="0035230E"/>
    <w:rsid w:val="0035236B"/>
    <w:rsid w:val="00352533"/>
    <w:rsid w:val="0035260C"/>
    <w:rsid w:val="003527D3"/>
    <w:rsid w:val="00352A05"/>
    <w:rsid w:val="00352AD7"/>
    <w:rsid w:val="00352FE7"/>
    <w:rsid w:val="003530BB"/>
    <w:rsid w:val="00353152"/>
    <w:rsid w:val="0035322B"/>
    <w:rsid w:val="003535CF"/>
    <w:rsid w:val="0035394F"/>
    <w:rsid w:val="003539BD"/>
    <w:rsid w:val="003539C1"/>
    <w:rsid w:val="00353A87"/>
    <w:rsid w:val="00353DA2"/>
    <w:rsid w:val="00353ED1"/>
    <w:rsid w:val="00353FEB"/>
    <w:rsid w:val="0035405C"/>
    <w:rsid w:val="0035453D"/>
    <w:rsid w:val="00354608"/>
    <w:rsid w:val="00354AD7"/>
    <w:rsid w:val="00354AED"/>
    <w:rsid w:val="00354DE8"/>
    <w:rsid w:val="00354F1A"/>
    <w:rsid w:val="0035518A"/>
    <w:rsid w:val="0035535C"/>
    <w:rsid w:val="00355399"/>
    <w:rsid w:val="003553E3"/>
    <w:rsid w:val="00355548"/>
    <w:rsid w:val="00355589"/>
    <w:rsid w:val="003562B3"/>
    <w:rsid w:val="00356B29"/>
    <w:rsid w:val="00356D99"/>
    <w:rsid w:val="00357113"/>
    <w:rsid w:val="003574AA"/>
    <w:rsid w:val="0035760D"/>
    <w:rsid w:val="0035787B"/>
    <w:rsid w:val="0035794C"/>
    <w:rsid w:val="00357B2D"/>
    <w:rsid w:val="00357BA9"/>
    <w:rsid w:val="00360025"/>
    <w:rsid w:val="0036014C"/>
    <w:rsid w:val="00360320"/>
    <w:rsid w:val="00360478"/>
    <w:rsid w:val="003608DC"/>
    <w:rsid w:val="00360A07"/>
    <w:rsid w:val="00360CB8"/>
    <w:rsid w:val="00360F48"/>
    <w:rsid w:val="00361273"/>
    <w:rsid w:val="0036130F"/>
    <w:rsid w:val="00361330"/>
    <w:rsid w:val="0036165E"/>
    <w:rsid w:val="00361D18"/>
    <w:rsid w:val="00362079"/>
    <w:rsid w:val="0036226B"/>
    <w:rsid w:val="00362485"/>
    <w:rsid w:val="003624D7"/>
    <w:rsid w:val="003624FB"/>
    <w:rsid w:val="0036253C"/>
    <w:rsid w:val="00362893"/>
    <w:rsid w:val="00362C1D"/>
    <w:rsid w:val="00362C5F"/>
    <w:rsid w:val="00362CE3"/>
    <w:rsid w:val="00362D7D"/>
    <w:rsid w:val="00362DBC"/>
    <w:rsid w:val="003630CE"/>
    <w:rsid w:val="00363224"/>
    <w:rsid w:val="00363557"/>
    <w:rsid w:val="003635B5"/>
    <w:rsid w:val="0036363B"/>
    <w:rsid w:val="0036363E"/>
    <w:rsid w:val="00363928"/>
    <w:rsid w:val="00363F52"/>
    <w:rsid w:val="00363F8C"/>
    <w:rsid w:val="00363FDC"/>
    <w:rsid w:val="00364029"/>
    <w:rsid w:val="003640B3"/>
    <w:rsid w:val="00364207"/>
    <w:rsid w:val="003646BC"/>
    <w:rsid w:val="0036485F"/>
    <w:rsid w:val="003648E6"/>
    <w:rsid w:val="00364924"/>
    <w:rsid w:val="00364AD9"/>
    <w:rsid w:val="00364C2E"/>
    <w:rsid w:val="00364F95"/>
    <w:rsid w:val="0036506D"/>
    <w:rsid w:val="00365A1E"/>
    <w:rsid w:val="00365C6D"/>
    <w:rsid w:val="00365CAE"/>
    <w:rsid w:val="00365CB4"/>
    <w:rsid w:val="00365F20"/>
    <w:rsid w:val="00365F86"/>
    <w:rsid w:val="003660FE"/>
    <w:rsid w:val="00366488"/>
    <w:rsid w:val="0036674B"/>
    <w:rsid w:val="003669DB"/>
    <w:rsid w:val="00366BE1"/>
    <w:rsid w:val="00366CA8"/>
    <w:rsid w:val="00366EFD"/>
    <w:rsid w:val="00366F73"/>
    <w:rsid w:val="00366FCE"/>
    <w:rsid w:val="00367443"/>
    <w:rsid w:val="003675F1"/>
    <w:rsid w:val="00367659"/>
    <w:rsid w:val="00367750"/>
    <w:rsid w:val="003678AE"/>
    <w:rsid w:val="0037005D"/>
    <w:rsid w:val="00370E70"/>
    <w:rsid w:val="00370FC4"/>
    <w:rsid w:val="00370FE6"/>
    <w:rsid w:val="00371046"/>
    <w:rsid w:val="00371145"/>
    <w:rsid w:val="003712C8"/>
    <w:rsid w:val="00371421"/>
    <w:rsid w:val="00371444"/>
    <w:rsid w:val="003715F4"/>
    <w:rsid w:val="0037163E"/>
    <w:rsid w:val="0037184E"/>
    <w:rsid w:val="00371AF3"/>
    <w:rsid w:val="00371BA1"/>
    <w:rsid w:val="0037230A"/>
    <w:rsid w:val="0037236D"/>
    <w:rsid w:val="00372539"/>
    <w:rsid w:val="003727A7"/>
    <w:rsid w:val="003727D5"/>
    <w:rsid w:val="00372D5D"/>
    <w:rsid w:val="00372E5B"/>
    <w:rsid w:val="00372E68"/>
    <w:rsid w:val="00372FD0"/>
    <w:rsid w:val="00373431"/>
    <w:rsid w:val="00373582"/>
    <w:rsid w:val="00373C49"/>
    <w:rsid w:val="00373C52"/>
    <w:rsid w:val="00373F3A"/>
    <w:rsid w:val="00373F8E"/>
    <w:rsid w:val="00374001"/>
    <w:rsid w:val="00374363"/>
    <w:rsid w:val="003744D4"/>
    <w:rsid w:val="00374550"/>
    <w:rsid w:val="00374626"/>
    <w:rsid w:val="003748DE"/>
    <w:rsid w:val="00374946"/>
    <w:rsid w:val="00374A76"/>
    <w:rsid w:val="00374A96"/>
    <w:rsid w:val="00374CE5"/>
    <w:rsid w:val="00374D68"/>
    <w:rsid w:val="00374E4B"/>
    <w:rsid w:val="0037508B"/>
    <w:rsid w:val="003750D3"/>
    <w:rsid w:val="003755CA"/>
    <w:rsid w:val="0037565B"/>
    <w:rsid w:val="0037568B"/>
    <w:rsid w:val="00375712"/>
    <w:rsid w:val="003757F2"/>
    <w:rsid w:val="0037588B"/>
    <w:rsid w:val="0037589A"/>
    <w:rsid w:val="003758E0"/>
    <w:rsid w:val="00375A73"/>
    <w:rsid w:val="00375B1D"/>
    <w:rsid w:val="003762B3"/>
    <w:rsid w:val="003763C6"/>
    <w:rsid w:val="00377476"/>
    <w:rsid w:val="00377A3C"/>
    <w:rsid w:val="003803AE"/>
    <w:rsid w:val="003805CE"/>
    <w:rsid w:val="0038065D"/>
    <w:rsid w:val="00380669"/>
    <w:rsid w:val="003809C7"/>
    <w:rsid w:val="003809D9"/>
    <w:rsid w:val="00380B01"/>
    <w:rsid w:val="00380B56"/>
    <w:rsid w:val="00380F17"/>
    <w:rsid w:val="00381134"/>
    <w:rsid w:val="0038119E"/>
    <w:rsid w:val="003813B2"/>
    <w:rsid w:val="00381807"/>
    <w:rsid w:val="0038197B"/>
    <w:rsid w:val="00381ABC"/>
    <w:rsid w:val="00381CD4"/>
    <w:rsid w:val="00381E28"/>
    <w:rsid w:val="00382087"/>
    <w:rsid w:val="003820A4"/>
    <w:rsid w:val="003820D4"/>
    <w:rsid w:val="00382347"/>
    <w:rsid w:val="0038234E"/>
    <w:rsid w:val="0038265F"/>
    <w:rsid w:val="00382696"/>
    <w:rsid w:val="00382749"/>
    <w:rsid w:val="00382DE2"/>
    <w:rsid w:val="0038358F"/>
    <w:rsid w:val="0038359D"/>
    <w:rsid w:val="00383ABE"/>
    <w:rsid w:val="00383C4E"/>
    <w:rsid w:val="00383CB8"/>
    <w:rsid w:val="003841EA"/>
    <w:rsid w:val="003841FD"/>
    <w:rsid w:val="00384355"/>
    <w:rsid w:val="0038467C"/>
    <w:rsid w:val="003847CF"/>
    <w:rsid w:val="00384ABD"/>
    <w:rsid w:val="00384AE7"/>
    <w:rsid w:val="00384C57"/>
    <w:rsid w:val="003855EE"/>
    <w:rsid w:val="003856D0"/>
    <w:rsid w:val="00385CA5"/>
    <w:rsid w:val="00385D16"/>
    <w:rsid w:val="00385F45"/>
    <w:rsid w:val="00385F56"/>
    <w:rsid w:val="00385FFA"/>
    <w:rsid w:val="0038626C"/>
    <w:rsid w:val="0038641F"/>
    <w:rsid w:val="003866A5"/>
    <w:rsid w:val="003866F5"/>
    <w:rsid w:val="00386704"/>
    <w:rsid w:val="0038689E"/>
    <w:rsid w:val="0038695F"/>
    <w:rsid w:val="0038696F"/>
    <w:rsid w:val="00386C27"/>
    <w:rsid w:val="0038761C"/>
    <w:rsid w:val="00387764"/>
    <w:rsid w:val="00387863"/>
    <w:rsid w:val="00387DA0"/>
    <w:rsid w:val="00387F47"/>
    <w:rsid w:val="00387FD5"/>
    <w:rsid w:val="0039006A"/>
    <w:rsid w:val="00390169"/>
    <w:rsid w:val="0039030D"/>
    <w:rsid w:val="003904C0"/>
    <w:rsid w:val="003908AB"/>
    <w:rsid w:val="00390F14"/>
    <w:rsid w:val="003911EE"/>
    <w:rsid w:val="003915E3"/>
    <w:rsid w:val="003915EF"/>
    <w:rsid w:val="00391676"/>
    <w:rsid w:val="003917E4"/>
    <w:rsid w:val="0039204D"/>
    <w:rsid w:val="003921AE"/>
    <w:rsid w:val="00392501"/>
    <w:rsid w:val="003929E0"/>
    <w:rsid w:val="00392AC2"/>
    <w:rsid w:val="00392AE8"/>
    <w:rsid w:val="00392AED"/>
    <w:rsid w:val="00392D2D"/>
    <w:rsid w:val="00393623"/>
    <w:rsid w:val="003936F1"/>
    <w:rsid w:val="003939A1"/>
    <w:rsid w:val="00393A79"/>
    <w:rsid w:val="00393C3E"/>
    <w:rsid w:val="00393D42"/>
    <w:rsid w:val="00393DA5"/>
    <w:rsid w:val="00394036"/>
    <w:rsid w:val="0039411D"/>
    <w:rsid w:val="00394181"/>
    <w:rsid w:val="0039418F"/>
    <w:rsid w:val="003943F7"/>
    <w:rsid w:val="0039480D"/>
    <w:rsid w:val="0039488C"/>
    <w:rsid w:val="003948B5"/>
    <w:rsid w:val="00394985"/>
    <w:rsid w:val="00394CA2"/>
    <w:rsid w:val="00394FA6"/>
    <w:rsid w:val="00395D7B"/>
    <w:rsid w:val="00396032"/>
    <w:rsid w:val="0039641E"/>
    <w:rsid w:val="00396473"/>
    <w:rsid w:val="003965BB"/>
    <w:rsid w:val="0039664F"/>
    <w:rsid w:val="00396D0B"/>
    <w:rsid w:val="00396D68"/>
    <w:rsid w:val="00396D76"/>
    <w:rsid w:val="00396F07"/>
    <w:rsid w:val="00397204"/>
    <w:rsid w:val="00397274"/>
    <w:rsid w:val="00397278"/>
    <w:rsid w:val="003972BB"/>
    <w:rsid w:val="003979F0"/>
    <w:rsid w:val="00397D47"/>
    <w:rsid w:val="003A0015"/>
    <w:rsid w:val="003A00EF"/>
    <w:rsid w:val="003A0571"/>
    <w:rsid w:val="003A0603"/>
    <w:rsid w:val="003A075C"/>
    <w:rsid w:val="003A0FEE"/>
    <w:rsid w:val="003A1066"/>
    <w:rsid w:val="003A1072"/>
    <w:rsid w:val="003A12BF"/>
    <w:rsid w:val="003A1487"/>
    <w:rsid w:val="003A1A31"/>
    <w:rsid w:val="003A1EDE"/>
    <w:rsid w:val="003A21C8"/>
    <w:rsid w:val="003A259A"/>
    <w:rsid w:val="003A27F2"/>
    <w:rsid w:val="003A2C0A"/>
    <w:rsid w:val="003A2CF6"/>
    <w:rsid w:val="003A2F02"/>
    <w:rsid w:val="003A3092"/>
    <w:rsid w:val="003A3860"/>
    <w:rsid w:val="003A387D"/>
    <w:rsid w:val="003A38E9"/>
    <w:rsid w:val="003A3991"/>
    <w:rsid w:val="003A3AB4"/>
    <w:rsid w:val="003A3AE2"/>
    <w:rsid w:val="003A3B0C"/>
    <w:rsid w:val="003A3EF1"/>
    <w:rsid w:val="003A4079"/>
    <w:rsid w:val="003A40F1"/>
    <w:rsid w:val="003A4360"/>
    <w:rsid w:val="003A439A"/>
    <w:rsid w:val="003A43CD"/>
    <w:rsid w:val="003A4704"/>
    <w:rsid w:val="003A4828"/>
    <w:rsid w:val="003A48CC"/>
    <w:rsid w:val="003A4A30"/>
    <w:rsid w:val="003A4AB9"/>
    <w:rsid w:val="003A4AF8"/>
    <w:rsid w:val="003A4CC8"/>
    <w:rsid w:val="003A4E4E"/>
    <w:rsid w:val="003A4E71"/>
    <w:rsid w:val="003A4EF2"/>
    <w:rsid w:val="003A4FC0"/>
    <w:rsid w:val="003A525F"/>
    <w:rsid w:val="003A52B4"/>
    <w:rsid w:val="003A5387"/>
    <w:rsid w:val="003A5717"/>
    <w:rsid w:val="003A585F"/>
    <w:rsid w:val="003A58B7"/>
    <w:rsid w:val="003A5CB7"/>
    <w:rsid w:val="003A60BB"/>
    <w:rsid w:val="003A611C"/>
    <w:rsid w:val="003A61C3"/>
    <w:rsid w:val="003A649F"/>
    <w:rsid w:val="003A67EA"/>
    <w:rsid w:val="003A6B38"/>
    <w:rsid w:val="003A6CB2"/>
    <w:rsid w:val="003A6D2C"/>
    <w:rsid w:val="003A6D73"/>
    <w:rsid w:val="003A6DF8"/>
    <w:rsid w:val="003A6F48"/>
    <w:rsid w:val="003A7004"/>
    <w:rsid w:val="003A70FF"/>
    <w:rsid w:val="003A7613"/>
    <w:rsid w:val="003A763F"/>
    <w:rsid w:val="003A7A18"/>
    <w:rsid w:val="003A7A6D"/>
    <w:rsid w:val="003A7AA1"/>
    <w:rsid w:val="003A7ADA"/>
    <w:rsid w:val="003A7F0E"/>
    <w:rsid w:val="003B00EE"/>
    <w:rsid w:val="003B01FB"/>
    <w:rsid w:val="003B04AB"/>
    <w:rsid w:val="003B06B1"/>
    <w:rsid w:val="003B0701"/>
    <w:rsid w:val="003B091D"/>
    <w:rsid w:val="003B09B6"/>
    <w:rsid w:val="003B0E44"/>
    <w:rsid w:val="003B0EAD"/>
    <w:rsid w:val="003B10D0"/>
    <w:rsid w:val="003B11B6"/>
    <w:rsid w:val="003B11E5"/>
    <w:rsid w:val="003B17EB"/>
    <w:rsid w:val="003B18F7"/>
    <w:rsid w:val="003B1A3E"/>
    <w:rsid w:val="003B1C35"/>
    <w:rsid w:val="003B1F8D"/>
    <w:rsid w:val="003B2331"/>
    <w:rsid w:val="003B2B0F"/>
    <w:rsid w:val="003B2BF8"/>
    <w:rsid w:val="003B2D4D"/>
    <w:rsid w:val="003B3456"/>
    <w:rsid w:val="003B36BD"/>
    <w:rsid w:val="003B36EA"/>
    <w:rsid w:val="003B3714"/>
    <w:rsid w:val="003B37CE"/>
    <w:rsid w:val="003B3BEF"/>
    <w:rsid w:val="003B3C26"/>
    <w:rsid w:val="003B3CB9"/>
    <w:rsid w:val="003B3FCE"/>
    <w:rsid w:val="003B4131"/>
    <w:rsid w:val="003B43D7"/>
    <w:rsid w:val="003B45A5"/>
    <w:rsid w:val="003B46A7"/>
    <w:rsid w:val="003B4817"/>
    <w:rsid w:val="003B4BB0"/>
    <w:rsid w:val="003B4EEA"/>
    <w:rsid w:val="003B4F0B"/>
    <w:rsid w:val="003B541F"/>
    <w:rsid w:val="003B5722"/>
    <w:rsid w:val="003B58A6"/>
    <w:rsid w:val="003B5F49"/>
    <w:rsid w:val="003B6102"/>
    <w:rsid w:val="003B6179"/>
    <w:rsid w:val="003B6298"/>
    <w:rsid w:val="003B654B"/>
    <w:rsid w:val="003B6550"/>
    <w:rsid w:val="003B662C"/>
    <w:rsid w:val="003B67C0"/>
    <w:rsid w:val="003B6941"/>
    <w:rsid w:val="003B6A63"/>
    <w:rsid w:val="003B72BB"/>
    <w:rsid w:val="003B747B"/>
    <w:rsid w:val="003B76A6"/>
    <w:rsid w:val="003B77B9"/>
    <w:rsid w:val="003B78F8"/>
    <w:rsid w:val="003C005D"/>
    <w:rsid w:val="003C018E"/>
    <w:rsid w:val="003C02A9"/>
    <w:rsid w:val="003C06F2"/>
    <w:rsid w:val="003C089C"/>
    <w:rsid w:val="003C0DDB"/>
    <w:rsid w:val="003C0FD7"/>
    <w:rsid w:val="003C0FDB"/>
    <w:rsid w:val="003C10FC"/>
    <w:rsid w:val="003C110D"/>
    <w:rsid w:val="003C129B"/>
    <w:rsid w:val="003C1409"/>
    <w:rsid w:val="003C1474"/>
    <w:rsid w:val="003C1598"/>
    <w:rsid w:val="003C1649"/>
    <w:rsid w:val="003C1677"/>
    <w:rsid w:val="003C16C4"/>
    <w:rsid w:val="003C19CE"/>
    <w:rsid w:val="003C1AF3"/>
    <w:rsid w:val="003C1CD9"/>
    <w:rsid w:val="003C1EB4"/>
    <w:rsid w:val="003C1F55"/>
    <w:rsid w:val="003C1FC2"/>
    <w:rsid w:val="003C21B5"/>
    <w:rsid w:val="003C2309"/>
    <w:rsid w:val="003C249D"/>
    <w:rsid w:val="003C296C"/>
    <w:rsid w:val="003C2D25"/>
    <w:rsid w:val="003C2EF1"/>
    <w:rsid w:val="003C306F"/>
    <w:rsid w:val="003C30A0"/>
    <w:rsid w:val="003C38B6"/>
    <w:rsid w:val="003C39E2"/>
    <w:rsid w:val="003C3BD1"/>
    <w:rsid w:val="003C3D71"/>
    <w:rsid w:val="003C3DA2"/>
    <w:rsid w:val="003C413E"/>
    <w:rsid w:val="003C475B"/>
    <w:rsid w:val="003C4B09"/>
    <w:rsid w:val="003C50D9"/>
    <w:rsid w:val="003C591B"/>
    <w:rsid w:val="003C5C16"/>
    <w:rsid w:val="003C5C50"/>
    <w:rsid w:val="003C626D"/>
    <w:rsid w:val="003C6823"/>
    <w:rsid w:val="003C6E0A"/>
    <w:rsid w:val="003C6F53"/>
    <w:rsid w:val="003C7107"/>
    <w:rsid w:val="003C7733"/>
    <w:rsid w:val="003C7CE1"/>
    <w:rsid w:val="003CE7AB"/>
    <w:rsid w:val="003D0193"/>
    <w:rsid w:val="003D022C"/>
    <w:rsid w:val="003D0264"/>
    <w:rsid w:val="003D06B0"/>
    <w:rsid w:val="003D09B5"/>
    <w:rsid w:val="003D09D0"/>
    <w:rsid w:val="003D0A3E"/>
    <w:rsid w:val="003D0E36"/>
    <w:rsid w:val="003D0E7A"/>
    <w:rsid w:val="003D0F45"/>
    <w:rsid w:val="003D103D"/>
    <w:rsid w:val="003D1257"/>
    <w:rsid w:val="003D138F"/>
    <w:rsid w:val="003D140E"/>
    <w:rsid w:val="003D1448"/>
    <w:rsid w:val="003D14C0"/>
    <w:rsid w:val="003D172D"/>
    <w:rsid w:val="003D1FC4"/>
    <w:rsid w:val="003D2201"/>
    <w:rsid w:val="003D252C"/>
    <w:rsid w:val="003D27ED"/>
    <w:rsid w:val="003D296D"/>
    <w:rsid w:val="003D2CF1"/>
    <w:rsid w:val="003D3051"/>
    <w:rsid w:val="003D32E5"/>
    <w:rsid w:val="003D3416"/>
    <w:rsid w:val="003D3490"/>
    <w:rsid w:val="003D34E5"/>
    <w:rsid w:val="003D3632"/>
    <w:rsid w:val="003D3910"/>
    <w:rsid w:val="003D3991"/>
    <w:rsid w:val="003D3A96"/>
    <w:rsid w:val="003D3CE3"/>
    <w:rsid w:val="003D3D96"/>
    <w:rsid w:val="003D3DE0"/>
    <w:rsid w:val="003D3E76"/>
    <w:rsid w:val="003D3F2B"/>
    <w:rsid w:val="003D421F"/>
    <w:rsid w:val="003D437A"/>
    <w:rsid w:val="003D444C"/>
    <w:rsid w:val="003D4A0E"/>
    <w:rsid w:val="003D4EB2"/>
    <w:rsid w:val="003D4F2D"/>
    <w:rsid w:val="003D5033"/>
    <w:rsid w:val="003D5164"/>
    <w:rsid w:val="003D51BF"/>
    <w:rsid w:val="003D5359"/>
    <w:rsid w:val="003D54E1"/>
    <w:rsid w:val="003D5552"/>
    <w:rsid w:val="003D5635"/>
    <w:rsid w:val="003D5B82"/>
    <w:rsid w:val="003D5B97"/>
    <w:rsid w:val="003D5CA6"/>
    <w:rsid w:val="003D5CB5"/>
    <w:rsid w:val="003D5F01"/>
    <w:rsid w:val="003D612E"/>
    <w:rsid w:val="003D65DA"/>
    <w:rsid w:val="003D6769"/>
    <w:rsid w:val="003D67BD"/>
    <w:rsid w:val="003D6BAB"/>
    <w:rsid w:val="003D6BFF"/>
    <w:rsid w:val="003D708C"/>
    <w:rsid w:val="003D70B1"/>
    <w:rsid w:val="003D71DC"/>
    <w:rsid w:val="003D72FD"/>
    <w:rsid w:val="003D76C7"/>
    <w:rsid w:val="003D7855"/>
    <w:rsid w:val="003D7999"/>
    <w:rsid w:val="003D7D9B"/>
    <w:rsid w:val="003D7EF9"/>
    <w:rsid w:val="003D7F05"/>
    <w:rsid w:val="003E01C4"/>
    <w:rsid w:val="003E053E"/>
    <w:rsid w:val="003E0568"/>
    <w:rsid w:val="003E09D1"/>
    <w:rsid w:val="003E09F2"/>
    <w:rsid w:val="003E0E34"/>
    <w:rsid w:val="003E103B"/>
    <w:rsid w:val="003E105D"/>
    <w:rsid w:val="003E11A4"/>
    <w:rsid w:val="003E1349"/>
    <w:rsid w:val="003E1729"/>
    <w:rsid w:val="003E189F"/>
    <w:rsid w:val="003E1C46"/>
    <w:rsid w:val="003E22ED"/>
    <w:rsid w:val="003E234B"/>
    <w:rsid w:val="003E271E"/>
    <w:rsid w:val="003E27A6"/>
    <w:rsid w:val="003E2901"/>
    <w:rsid w:val="003E2958"/>
    <w:rsid w:val="003E29BC"/>
    <w:rsid w:val="003E2A5F"/>
    <w:rsid w:val="003E2A6E"/>
    <w:rsid w:val="003E2BD0"/>
    <w:rsid w:val="003E2FC1"/>
    <w:rsid w:val="003E31F9"/>
    <w:rsid w:val="003E361B"/>
    <w:rsid w:val="003E36A2"/>
    <w:rsid w:val="003E3865"/>
    <w:rsid w:val="003E395F"/>
    <w:rsid w:val="003E3B5D"/>
    <w:rsid w:val="003E4293"/>
    <w:rsid w:val="003E4352"/>
    <w:rsid w:val="003E4391"/>
    <w:rsid w:val="003E44AB"/>
    <w:rsid w:val="003E45FF"/>
    <w:rsid w:val="003E49BF"/>
    <w:rsid w:val="003E4D8F"/>
    <w:rsid w:val="003E4E9D"/>
    <w:rsid w:val="003E4FC7"/>
    <w:rsid w:val="003E5044"/>
    <w:rsid w:val="003E5130"/>
    <w:rsid w:val="003E5399"/>
    <w:rsid w:val="003E5812"/>
    <w:rsid w:val="003E584D"/>
    <w:rsid w:val="003E58A0"/>
    <w:rsid w:val="003E592E"/>
    <w:rsid w:val="003E5F00"/>
    <w:rsid w:val="003E6206"/>
    <w:rsid w:val="003E671C"/>
    <w:rsid w:val="003E6754"/>
    <w:rsid w:val="003E6773"/>
    <w:rsid w:val="003E6835"/>
    <w:rsid w:val="003E6962"/>
    <w:rsid w:val="003E7049"/>
    <w:rsid w:val="003E72A0"/>
    <w:rsid w:val="003E7738"/>
    <w:rsid w:val="003E7A00"/>
    <w:rsid w:val="003F01D5"/>
    <w:rsid w:val="003F0265"/>
    <w:rsid w:val="003F02F4"/>
    <w:rsid w:val="003F04EC"/>
    <w:rsid w:val="003F0596"/>
    <w:rsid w:val="003F0783"/>
    <w:rsid w:val="003F083B"/>
    <w:rsid w:val="003F091D"/>
    <w:rsid w:val="003F091E"/>
    <w:rsid w:val="003F0A3B"/>
    <w:rsid w:val="003F0AC8"/>
    <w:rsid w:val="003F0DE0"/>
    <w:rsid w:val="003F0F36"/>
    <w:rsid w:val="003F102A"/>
    <w:rsid w:val="003F10F7"/>
    <w:rsid w:val="003F165D"/>
    <w:rsid w:val="003F18BC"/>
    <w:rsid w:val="003F18DF"/>
    <w:rsid w:val="003F1A5C"/>
    <w:rsid w:val="003F1A77"/>
    <w:rsid w:val="003F1B8D"/>
    <w:rsid w:val="003F1E07"/>
    <w:rsid w:val="003F2387"/>
    <w:rsid w:val="003F23D1"/>
    <w:rsid w:val="003F252E"/>
    <w:rsid w:val="003F2724"/>
    <w:rsid w:val="003F287D"/>
    <w:rsid w:val="003F28F6"/>
    <w:rsid w:val="003F2989"/>
    <w:rsid w:val="003F2AD9"/>
    <w:rsid w:val="003F2D06"/>
    <w:rsid w:val="003F2DA8"/>
    <w:rsid w:val="003F346F"/>
    <w:rsid w:val="003F36DC"/>
    <w:rsid w:val="003F3D14"/>
    <w:rsid w:val="003F43AF"/>
    <w:rsid w:val="003F450E"/>
    <w:rsid w:val="003F4A09"/>
    <w:rsid w:val="003F52A7"/>
    <w:rsid w:val="003F54A2"/>
    <w:rsid w:val="003F594D"/>
    <w:rsid w:val="003F5BB1"/>
    <w:rsid w:val="003F5C9A"/>
    <w:rsid w:val="003F5D58"/>
    <w:rsid w:val="003F5DF1"/>
    <w:rsid w:val="003F5E3C"/>
    <w:rsid w:val="003F6205"/>
    <w:rsid w:val="003F627D"/>
    <w:rsid w:val="003F64BA"/>
    <w:rsid w:val="003F6A79"/>
    <w:rsid w:val="003F6C14"/>
    <w:rsid w:val="003F700B"/>
    <w:rsid w:val="003F739D"/>
    <w:rsid w:val="003F7599"/>
    <w:rsid w:val="003F7A84"/>
    <w:rsid w:val="003F7A89"/>
    <w:rsid w:val="003F7BF2"/>
    <w:rsid w:val="004000F0"/>
    <w:rsid w:val="004003B6"/>
    <w:rsid w:val="00400599"/>
    <w:rsid w:val="00400972"/>
    <w:rsid w:val="00400AB1"/>
    <w:rsid w:val="00400D11"/>
    <w:rsid w:val="00400DE4"/>
    <w:rsid w:val="00400E2A"/>
    <w:rsid w:val="004015ED"/>
    <w:rsid w:val="00401837"/>
    <w:rsid w:val="004019CD"/>
    <w:rsid w:val="00401ED5"/>
    <w:rsid w:val="00401FF6"/>
    <w:rsid w:val="0040201D"/>
    <w:rsid w:val="00402336"/>
    <w:rsid w:val="00402418"/>
    <w:rsid w:val="004024DB"/>
    <w:rsid w:val="0040275F"/>
    <w:rsid w:val="00402920"/>
    <w:rsid w:val="00402BA9"/>
    <w:rsid w:val="00402F60"/>
    <w:rsid w:val="004034B2"/>
    <w:rsid w:val="0040367D"/>
    <w:rsid w:val="00403732"/>
    <w:rsid w:val="0040375B"/>
    <w:rsid w:val="004037BF"/>
    <w:rsid w:val="004037CB"/>
    <w:rsid w:val="00403821"/>
    <w:rsid w:val="00403ACE"/>
    <w:rsid w:val="00403D1A"/>
    <w:rsid w:val="00403DBE"/>
    <w:rsid w:val="00403DF3"/>
    <w:rsid w:val="00404B4C"/>
    <w:rsid w:val="00404C0F"/>
    <w:rsid w:val="00404CFF"/>
    <w:rsid w:val="00404DE9"/>
    <w:rsid w:val="00404FC5"/>
    <w:rsid w:val="004053C4"/>
    <w:rsid w:val="00405482"/>
    <w:rsid w:val="00405789"/>
    <w:rsid w:val="0040598F"/>
    <w:rsid w:val="004059DD"/>
    <w:rsid w:val="004059E0"/>
    <w:rsid w:val="00405A37"/>
    <w:rsid w:val="00405BE2"/>
    <w:rsid w:val="00406112"/>
    <w:rsid w:val="00406163"/>
    <w:rsid w:val="00406414"/>
    <w:rsid w:val="0040674E"/>
    <w:rsid w:val="0040689E"/>
    <w:rsid w:val="0040690A"/>
    <w:rsid w:val="00406B71"/>
    <w:rsid w:val="00406CD5"/>
    <w:rsid w:val="00406E6A"/>
    <w:rsid w:val="004071FF"/>
    <w:rsid w:val="004073EC"/>
    <w:rsid w:val="00407A6A"/>
    <w:rsid w:val="00407B8E"/>
    <w:rsid w:val="00407D19"/>
    <w:rsid w:val="00407D5C"/>
    <w:rsid w:val="004101FA"/>
    <w:rsid w:val="00410357"/>
    <w:rsid w:val="004104BB"/>
    <w:rsid w:val="00410681"/>
    <w:rsid w:val="004106B8"/>
    <w:rsid w:val="00410A49"/>
    <w:rsid w:val="00410A5E"/>
    <w:rsid w:val="00410A96"/>
    <w:rsid w:val="00411142"/>
    <w:rsid w:val="00411633"/>
    <w:rsid w:val="004119E5"/>
    <w:rsid w:val="00411A97"/>
    <w:rsid w:val="00411B67"/>
    <w:rsid w:val="00411EB6"/>
    <w:rsid w:val="0041205B"/>
    <w:rsid w:val="00412139"/>
    <w:rsid w:val="0041220E"/>
    <w:rsid w:val="0041221D"/>
    <w:rsid w:val="00412413"/>
    <w:rsid w:val="00412853"/>
    <w:rsid w:val="0041294C"/>
    <w:rsid w:val="00412C00"/>
    <w:rsid w:val="00412EB5"/>
    <w:rsid w:val="00412EE9"/>
    <w:rsid w:val="00413067"/>
    <w:rsid w:val="0041311A"/>
    <w:rsid w:val="00413306"/>
    <w:rsid w:val="00413368"/>
    <w:rsid w:val="00413480"/>
    <w:rsid w:val="00413884"/>
    <w:rsid w:val="00413AB3"/>
    <w:rsid w:val="00413AE7"/>
    <w:rsid w:val="00413B59"/>
    <w:rsid w:val="00413C0C"/>
    <w:rsid w:val="00414BFD"/>
    <w:rsid w:val="00414CC9"/>
    <w:rsid w:val="00414EAF"/>
    <w:rsid w:val="00414EB2"/>
    <w:rsid w:val="00414FD7"/>
    <w:rsid w:val="0041547D"/>
    <w:rsid w:val="0041553E"/>
    <w:rsid w:val="00415851"/>
    <w:rsid w:val="00415AB1"/>
    <w:rsid w:val="00415ACB"/>
    <w:rsid w:val="00415C5F"/>
    <w:rsid w:val="00415EAB"/>
    <w:rsid w:val="00415F35"/>
    <w:rsid w:val="00416252"/>
    <w:rsid w:val="004162FA"/>
    <w:rsid w:val="004163AF"/>
    <w:rsid w:val="004166E9"/>
    <w:rsid w:val="004169DD"/>
    <w:rsid w:val="00416A37"/>
    <w:rsid w:val="00416A8D"/>
    <w:rsid w:val="00416B2D"/>
    <w:rsid w:val="00416F0B"/>
    <w:rsid w:val="00417107"/>
    <w:rsid w:val="00417640"/>
    <w:rsid w:val="00417D63"/>
    <w:rsid w:val="00417E3F"/>
    <w:rsid w:val="00420132"/>
    <w:rsid w:val="00420226"/>
    <w:rsid w:val="00420577"/>
    <w:rsid w:val="00420626"/>
    <w:rsid w:val="004206B9"/>
    <w:rsid w:val="00420B7B"/>
    <w:rsid w:val="00420D31"/>
    <w:rsid w:val="00421064"/>
    <w:rsid w:val="004211C2"/>
    <w:rsid w:val="00421336"/>
    <w:rsid w:val="004218FC"/>
    <w:rsid w:val="00421B2F"/>
    <w:rsid w:val="00421FA3"/>
    <w:rsid w:val="00421FDB"/>
    <w:rsid w:val="00422314"/>
    <w:rsid w:val="00422467"/>
    <w:rsid w:val="00422951"/>
    <w:rsid w:val="0042298E"/>
    <w:rsid w:val="00422AD4"/>
    <w:rsid w:val="00422B7A"/>
    <w:rsid w:val="00423011"/>
    <w:rsid w:val="0042324E"/>
    <w:rsid w:val="004233A3"/>
    <w:rsid w:val="004233B5"/>
    <w:rsid w:val="0042352B"/>
    <w:rsid w:val="00423668"/>
    <w:rsid w:val="004236A0"/>
    <w:rsid w:val="00423766"/>
    <w:rsid w:val="00423864"/>
    <w:rsid w:val="0042394B"/>
    <w:rsid w:val="00423977"/>
    <w:rsid w:val="00423BEB"/>
    <w:rsid w:val="00423DE9"/>
    <w:rsid w:val="0042401F"/>
    <w:rsid w:val="0042439E"/>
    <w:rsid w:val="0042477A"/>
    <w:rsid w:val="00424A96"/>
    <w:rsid w:val="00424CA9"/>
    <w:rsid w:val="00424DB1"/>
    <w:rsid w:val="00425281"/>
    <w:rsid w:val="00425740"/>
    <w:rsid w:val="004257B8"/>
    <w:rsid w:val="004259F7"/>
    <w:rsid w:val="00425ED9"/>
    <w:rsid w:val="00425FF9"/>
    <w:rsid w:val="00426109"/>
    <w:rsid w:val="00426830"/>
    <w:rsid w:val="00426B65"/>
    <w:rsid w:val="00426ED0"/>
    <w:rsid w:val="00426F6A"/>
    <w:rsid w:val="00426FDF"/>
    <w:rsid w:val="0042727C"/>
    <w:rsid w:val="004272C9"/>
    <w:rsid w:val="0042730D"/>
    <w:rsid w:val="00427462"/>
    <w:rsid w:val="00427629"/>
    <w:rsid w:val="004276A8"/>
    <w:rsid w:val="004276D7"/>
    <w:rsid w:val="00427A7D"/>
    <w:rsid w:val="0043008B"/>
    <w:rsid w:val="00430338"/>
    <w:rsid w:val="00430445"/>
    <w:rsid w:val="004304B8"/>
    <w:rsid w:val="0043060F"/>
    <w:rsid w:val="0043062D"/>
    <w:rsid w:val="00430655"/>
    <w:rsid w:val="0043077A"/>
    <w:rsid w:val="00430DCC"/>
    <w:rsid w:val="00430FD1"/>
    <w:rsid w:val="00431142"/>
    <w:rsid w:val="004314A8"/>
    <w:rsid w:val="00431522"/>
    <w:rsid w:val="0043155D"/>
    <w:rsid w:val="0043182D"/>
    <w:rsid w:val="004318EB"/>
    <w:rsid w:val="00431FA8"/>
    <w:rsid w:val="00432073"/>
    <w:rsid w:val="004321E9"/>
    <w:rsid w:val="00432388"/>
    <w:rsid w:val="004323E0"/>
    <w:rsid w:val="004329F3"/>
    <w:rsid w:val="00432D75"/>
    <w:rsid w:val="00432E10"/>
    <w:rsid w:val="00432F91"/>
    <w:rsid w:val="00433866"/>
    <w:rsid w:val="00433D07"/>
    <w:rsid w:val="00434347"/>
    <w:rsid w:val="004343FC"/>
    <w:rsid w:val="00434505"/>
    <w:rsid w:val="0043479C"/>
    <w:rsid w:val="004348D4"/>
    <w:rsid w:val="00434977"/>
    <w:rsid w:val="00434C18"/>
    <w:rsid w:val="00434C6C"/>
    <w:rsid w:val="0043506F"/>
    <w:rsid w:val="004355EA"/>
    <w:rsid w:val="00435767"/>
    <w:rsid w:val="0043616E"/>
    <w:rsid w:val="004362B7"/>
    <w:rsid w:val="00436495"/>
    <w:rsid w:val="0043656D"/>
    <w:rsid w:val="00436766"/>
    <w:rsid w:val="0043677C"/>
    <w:rsid w:val="00436BD7"/>
    <w:rsid w:val="00436E12"/>
    <w:rsid w:val="004372E1"/>
    <w:rsid w:val="00437458"/>
    <w:rsid w:val="00437AB5"/>
    <w:rsid w:val="00437D12"/>
    <w:rsid w:val="00437E18"/>
    <w:rsid w:val="00437FED"/>
    <w:rsid w:val="004401FB"/>
    <w:rsid w:val="004402AD"/>
    <w:rsid w:val="004403A1"/>
    <w:rsid w:val="0044059C"/>
    <w:rsid w:val="004405BF"/>
    <w:rsid w:val="0044074E"/>
    <w:rsid w:val="004409D7"/>
    <w:rsid w:val="00440A40"/>
    <w:rsid w:val="00440C5C"/>
    <w:rsid w:val="00440C92"/>
    <w:rsid w:val="00440E80"/>
    <w:rsid w:val="004410B5"/>
    <w:rsid w:val="004410D0"/>
    <w:rsid w:val="004414A0"/>
    <w:rsid w:val="00441543"/>
    <w:rsid w:val="004419E5"/>
    <w:rsid w:val="00441F93"/>
    <w:rsid w:val="00442038"/>
    <w:rsid w:val="00442191"/>
    <w:rsid w:val="0044236C"/>
    <w:rsid w:val="0044251A"/>
    <w:rsid w:val="0044281C"/>
    <w:rsid w:val="00442DA1"/>
    <w:rsid w:val="00442DFC"/>
    <w:rsid w:val="0044301F"/>
    <w:rsid w:val="00443032"/>
    <w:rsid w:val="00443044"/>
    <w:rsid w:val="00443166"/>
    <w:rsid w:val="00443174"/>
    <w:rsid w:val="00443477"/>
    <w:rsid w:val="00443646"/>
    <w:rsid w:val="00443842"/>
    <w:rsid w:val="004438C0"/>
    <w:rsid w:val="00443D88"/>
    <w:rsid w:val="00443DEA"/>
    <w:rsid w:val="00444114"/>
    <w:rsid w:val="004442D8"/>
    <w:rsid w:val="00444591"/>
    <w:rsid w:val="004446CE"/>
    <w:rsid w:val="00444B5B"/>
    <w:rsid w:val="00444B78"/>
    <w:rsid w:val="00444EAF"/>
    <w:rsid w:val="00444EE2"/>
    <w:rsid w:val="00444F5E"/>
    <w:rsid w:val="00445499"/>
    <w:rsid w:val="004455EF"/>
    <w:rsid w:val="00445B31"/>
    <w:rsid w:val="00445C97"/>
    <w:rsid w:val="00445CC0"/>
    <w:rsid w:val="00445F52"/>
    <w:rsid w:val="00445FD6"/>
    <w:rsid w:val="004462C0"/>
    <w:rsid w:val="00446B62"/>
    <w:rsid w:val="00446E54"/>
    <w:rsid w:val="004475EA"/>
    <w:rsid w:val="00447807"/>
    <w:rsid w:val="00447D92"/>
    <w:rsid w:val="0045011A"/>
    <w:rsid w:val="00450311"/>
    <w:rsid w:val="004506E1"/>
    <w:rsid w:val="0045093A"/>
    <w:rsid w:val="00450DE4"/>
    <w:rsid w:val="00450FB7"/>
    <w:rsid w:val="0045150A"/>
    <w:rsid w:val="00451758"/>
    <w:rsid w:val="00451805"/>
    <w:rsid w:val="00451820"/>
    <w:rsid w:val="00451C8E"/>
    <w:rsid w:val="00451DB9"/>
    <w:rsid w:val="00451F5D"/>
    <w:rsid w:val="00452862"/>
    <w:rsid w:val="00453328"/>
    <w:rsid w:val="0045350D"/>
    <w:rsid w:val="004535A5"/>
    <w:rsid w:val="00453648"/>
    <w:rsid w:val="004537D9"/>
    <w:rsid w:val="0045390D"/>
    <w:rsid w:val="00453E57"/>
    <w:rsid w:val="00454442"/>
    <w:rsid w:val="004549D6"/>
    <w:rsid w:val="00455120"/>
    <w:rsid w:val="00455209"/>
    <w:rsid w:val="00455458"/>
    <w:rsid w:val="00455529"/>
    <w:rsid w:val="00455672"/>
    <w:rsid w:val="00455733"/>
    <w:rsid w:val="00455753"/>
    <w:rsid w:val="004557DC"/>
    <w:rsid w:val="00455B35"/>
    <w:rsid w:val="00455CF9"/>
    <w:rsid w:val="00455FF6"/>
    <w:rsid w:val="00456602"/>
    <w:rsid w:val="00456787"/>
    <w:rsid w:val="004567E8"/>
    <w:rsid w:val="004568B6"/>
    <w:rsid w:val="00456AEF"/>
    <w:rsid w:val="00456C96"/>
    <w:rsid w:val="00456F66"/>
    <w:rsid w:val="004570F4"/>
    <w:rsid w:val="00457684"/>
    <w:rsid w:val="004576DC"/>
    <w:rsid w:val="00457781"/>
    <w:rsid w:val="00457BB4"/>
    <w:rsid w:val="00457CC2"/>
    <w:rsid w:val="00457D25"/>
    <w:rsid w:val="00457F74"/>
    <w:rsid w:val="00457FD1"/>
    <w:rsid w:val="00460292"/>
    <w:rsid w:val="004602F4"/>
    <w:rsid w:val="0046034B"/>
    <w:rsid w:val="00460481"/>
    <w:rsid w:val="004606A4"/>
    <w:rsid w:val="004607BC"/>
    <w:rsid w:val="004607CA"/>
    <w:rsid w:val="004607EB"/>
    <w:rsid w:val="0046094A"/>
    <w:rsid w:val="00460C10"/>
    <w:rsid w:val="0046113F"/>
    <w:rsid w:val="0046158D"/>
    <w:rsid w:val="004615A1"/>
    <w:rsid w:val="004615C0"/>
    <w:rsid w:val="0046161F"/>
    <w:rsid w:val="0046164A"/>
    <w:rsid w:val="00461912"/>
    <w:rsid w:val="00461A44"/>
    <w:rsid w:val="00461C77"/>
    <w:rsid w:val="00461D76"/>
    <w:rsid w:val="00461EB7"/>
    <w:rsid w:val="00461FEF"/>
    <w:rsid w:val="004624DC"/>
    <w:rsid w:val="004624E6"/>
    <w:rsid w:val="0046264A"/>
    <w:rsid w:val="0046284C"/>
    <w:rsid w:val="00462867"/>
    <w:rsid w:val="00462895"/>
    <w:rsid w:val="00462936"/>
    <w:rsid w:val="00462C03"/>
    <w:rsid w:val="00462DCE"/>
    <w:rsid w:val="00463119"/>
    <w:rsid w:val="0046327B"/>
    <w:rsid w:val="00463357"/>
    <w:rsid w:val="004634C0"/>
    <w:rsid w:val="00463652"/>
    <w:rsid w:val="00463A96"/>
    <w:rsid w:val="00463B96"/>
    <w:rsid w:val="00463CF9"/>
    <w:rsid w:val="00463D6F"/>
    <w:rsid w:val="00463F65"/>
    <w:rsid w:val="0046401E"/>
    <w:rsid w:val="00464662"/>
    <w:rsid w:val="0046467D"/>
    <w:rsid w:val="00464723"/>
    <w:rsid w:val="004647B5"/>
    <w:rsid w:val="00464884"/>
    <w:rsid w:val="0046491D"/>
    <w:rsid w:val="00464B21"/>
    <w:rsid w:val="00464D9D"/>
    <w:rsid w:val="00464F69"/>
    <w:rsid w:val="00465466"/>
    <w:rsid w:val="00465A53"/>
    <w:rsid w:val="00465A74"/>
    <w:rsid w:val="00465FB5"/>
    <w:rsid w:val="00466A45"/>
    <w:rsid w:val="00467082"/>
    <w:rsid w:val="004673B3"/>
    <w:rsid w:val="00467499"/>
    <w:rsid w:val="00467580"/>
    <w:rsid w:val="004676BE"/>
    <w:rsid w:val="004677AB"/>
    <w:rsid w:val="004677C7"/>
    <w:rsid w:val="00467C1E"/>
    <w:rsid w:val="004700A3"/>
    <w:rsid w:val="004701D8"/>
    <w:rsid w:val="004702CA"/>
    <w:rsid w:val="004703C2"/>
    <w:rsid w:val="00470B7F"/>
    <w:rsid w:val="00470D18"/>
    <w:rsid w:val="00470D29"/>
    <w:rsid w:val="00470E65"/>
    <w:rsid w:val="00470F47"/>
    <w:rsid w:val="00471006"/>
    <w:rsid w:val="004711A5"/>
    <w:rsid w:val="004711AD"/>
    <w:rsid w:val="004714F5"/>
    <w:rsid w:val="00471516"/>
    <w:rsid w:val="0047198E"/>
    <w:rsid w:val="00471A91"/>
    <w:rsid w:val="00471A95"/>
    <w:rsid w:val="00471B69"/>
    <w:rsid w:val="00471CD5"/>
    <w:rsid w:val="00471D29"/>
    <w:rsid w:val="00471F70"/>
    <w:rsid w:val="00472A23"/>
    <w:rsid w:val="00472B28"/>
    <w:rsid w:val="00472F47"/>
    <w:rsid w:val="00472F8E"/>
    <w:rsid w:val="0047305C"/>
    <w:rsid w:val="00473474"/>
    <w:rsid w:val="004736FF"/>
    <w:rsid w:val="004737BD"/>
    <w:rsid w:val="004739FE"/>
    <w:rsid w:val="00473B2A"/>
    <w:rsid w:val="00473B9C"/>
    <w:rsid w:val="0047459B"/>
    <w:rsid w:val="004746CD"/>
    <w:rsid w:val="00474760"/>
    <w:rsid w:val="00475549"/>
    <w:rsid w:val="0047568E"/>
    <w:rsid w:val="00475F20"/>
    <w:rsid w:val="00476429"/>
    <w:rsid w:val="00476482"/>
    <w:rsid w:val="0047676A"/>
    <w:rsid w:val="00476C0A"/>
    <w:rsid w:val="00476DEF"/>
    <w:rsid w:val="004771CE"/>
    <w:rsid w:val="0047722B"/>
    <w:rsid w:val="004773AF"/>
    <w:rsid w:val="0047791C"/>
    <w:rsid w:val="00477D44"/>
    <w:rsid w:val="00477E55"/>
    <w:rsid w:val="00479F6B"/>
    <w:rsid w:val="00480616"/>
    <w:rsid w:val="0048062B"/>
    <w:rsid w:val="00480C50"/>
    <w:rsid w:val="00480D01"/>
    <w:rsid w:val="00481232"/>
    <w:rsid w:val="0048129A"/>
    <w:rsid w:val="004814CB"/>
    <w:rsid w:val="0048190A"/>
    <w:rsid w:val="0048206B"/>
    <w:rsid w:val="00482E73"/>
    <w:rsid w:val="004830F4"/>
    <w:rsid w:val="00483192"/>
    <w:rsid w:val="00483480"/>
    <w:rsid w:val="004836EF"/>
    <w:rsid w:val="00483744"/>
    <w:rsid w:val="0048381D"/>
    <w:rsid w:val="0048393F"/>
    <w:rsid w:val="00483C07"/>
    <w:rsid w:val="00484069"/>
    <w:rsid w:val="004840A9"/>
    <w:rsid w:val="0048411F"/>
    <w:rsid w:val="00484216"/>
    <w:rsid w:val="00484374"/>
    <w:rsid w:val="0048485C"/>
    <w:rsid w:val="004849AC"/>
    <w:rsid w:val="00484A72"/>
    <w:rsid w:val="00484DCF"/>
    <w:rsid w:val="00484EA5"/>
    <w:rsid w:val="00484F59"/>
    <w:rsid w:val="00485026"/>
    <w:rsid w:val="00485217"/>
    <w:rsid w:val="00485513"/>
    <w:rsid w:val="00485794"/>
    <w:rsid w:val="00485ADD"/>
    <w:rsid w:val="00485BEB"/>
    <w:rsid w:val="00485BF3"/>
    <w:rsid w:val="00485D50"/>
    <w:rsid w:val="00486532"/>
    <w:rsid w:val="004868B0"/>
    <w:rsid w:val="00486A67"/>
    <w:rsid w:val="00486AFB"/>
    <w:rsid w:val="00486B66"/>
    <w:rsid w:val="00487098"/>
    <w:rsid w:val="004874B4"/>
    <w:rsid w:val="00487593"/>
    <w:rsid w:val="00487634"/>
    <w:rsid w:val="0048772F"/>
    <w:rsid w:val="0048776E"/>
    <w:rsid w:val="0048780D"/>
    <w:rsid w:val="00487C78"/>
    <w:rsid w:val="00487D18"/>
    <w:rsid w:val="00490014"/>
    <w:rsid w:val="00490205"/>
    <w:rsid w:val="00490543"/>
    <w:rsid w:val="0049061C"/>
    <w:rsid w:val="00490B2F"/>
    <w:rsid w:val="00490C0E"/>
    <w:rsid w:val="00491237"/>
    <w:rsid w:val="004912A9"/>
    <w:rsid w:val="00491577"/>
    <w:rsid w:val="00491E23"/>
    <w:rsid w:val="00492530"/>
    <w:rsid w:val="004927CA"/>
    <w:rsid w:val="00492858"/>
    <w:rsid w:val="00492AB3"/>
    <w:rsid w:val="00492CF5"/>
    <w:rsid w:val="004930A3"/>
    <w:rsid w:val="004931CA"/>
    <w:rsid w:val="0049327F"/>
    <w:rsid w:val="004933DD"/>
    <w:rsid w:val="0049351E"/>
    <w:rsid w:val="0049354A"/>
    <w:rsid w:val="00493779"/>
    <w:rsid w:val="00493BF0"/>
    <w:rsid w:val="0049402E"/>
    <w:rsid w:val="004940FA"/>
    <w:rsid w:val="00494103"/>
    <w:rsid w:val="004941B8"/>
    <w:rsid w:val="00494208"/>
    <w:rsid w:val="00494257"/>
    <w:rsid w:val="0049432B"/>
    <w:rsid w:val="004944B0"/>
    <w:rsid w:val="00494812"/>
    <w:rsid w:val="00494A92"/>
    <w:rsid w:val="00494B0E"/>
    <w:rsid w:val="00494CDF"/>
    <w:rsid w:val="00494D27"/>
    <w:rsid w:val="004950FE"/>
    <w:rsid w:val="004958FF"/>
    <w:rsid w:val="004959D3"/>
    <w:rsid w:val="00495B9B"/>
    <w:rsid w:val="00495BC6"/>
    <w:rsid w:val="00496094"/>
    <w:rsid w:val="004960AB"/>
    <w:rsid w:val="004961A1"/>
    <w:rsid w:val="0049620A"/>
    <w:rsid w:val="0049640F"/>
    <w:rsid w:val="004965C6"/>
    <w:rsid w:val="00496674"/>
    <w:rsid w:val="004966E2"/>
    <w:rsid w:val="00496880"/>
    <w:rsid w:val="004968D4"/>
    <w:rsid w:val="00496A42"/>
    <w:rsid w:val="00496A48"/>
    <w:rsid w:val="00496AB9"/>
    <w:rsid w:val="00496AC9"/>
    <w:rsid w:val="00496B53"/>
    <w:rsid w:val="00496B86"/>
    <w:rsid w:val="00496E84"/>
    <w:rsid w:val="00496FB4"/>
    <w:rsid w:val="0049739E"/>
    <w:rsid w:val="004973A8"/>
    <w:rsid w:val="00497654"/>
    <w:rsid w:val="004978B1"/>
    <w:rsid w:val="00497B98"/>
    <w:rsid w:val="00497C53"/>
    <w:rsid w:val="00497C8B"/>
    <w:rsid w:val="004A038E"/>
    <w:rsid w:val="004A0583"/>
    <w:rsid w:val="004A05FE"/>
    <w:rsid w:val="004A074D"/>
    <w:rsid w:val="004A0891"/>
    <w:rsid w:val="004A0B83"/>
    <w:rsid w:val="004A0CEA"/>
    <w:rsid w:val="004A1271"/>
    <w:rsid w:val="004A15DA"/>
    <w:rsid w:val="004A1807"/>
    <w:rsid w:val="004A187D"/>
    <w:rsid w:val="004A18CB"/>
    <w:rsid w:val="004A1F61"/>
    <w:rsid w:val="004A206D"/>
    <w:rsid w:val="004A20E1"/>
    <w:rsid w:val="004A23AB"/>
    <w:rsid w:val="004A23D9"/>
    <w:rsid w:val="004A2673"/>
    <w:rsid w:val="004A27D4"/>
    <w:rsid w:val="004A28A7"/>
    <w:rsid w:val="004A2ABE"/>
    <w:rsid w:val="004A2CD9"/>
    <w:rsid w:val="004A2CEE"/>
    <w:rsid w:val="004A2F11"/>
    <w:rsid w:val="004A2F9E"/>
    <w:rsid w:val="004A321E"/>
    <w:rsid w:val="004A3435"/>
    <w:rsid w:val="004A3460"/>
    <w:rsid w:val="004A3757"/>
    <w:rsid w:val="004A3A76"/>
    <w:rsid w:val="004A3BFF"/>
    <w:rsid w:val="004A3C19"/>
    <w:rsid w:val="004A3E5C"/>
    <w:rsid w:val="004A3E87"/>
    <w:rsid w:val="004A3F1C"/>
    <w:rsid w:val="004A4341"/>
    <w:rsid w:val="004A446B"/>
    <w:rsid w:val="004A44A3"/>
    <w:rsid w:val="004A44C9"/>
    <w:rsid w:val="004A4632"/>
    <w:rsid w:val="004A47B9"/>
    <w:rsid w:val="004A49AD"/>
    <w:rsid w:val="004A4A4B"/>
    <w:rsid w:val="004A4A51"/>
    <w:rsid w:val="004A4C8D"/>
    <w:rsid w:val="004A4D7C"/>
    <w:rsid w:val="004A5378"/>
    <w:rsid w:val="004A55EC"/>
    <w:rsid w:val="004A5608"/>
    <w:rsid w:val="004A5785"/>
    <w:rsid w:val="004A586C"/>
    <w:rsid w:val="004A5CCD"/>
    <w:rsid w:val="004A5F90"/>
    <w:rsid w:val="004A5F9C"/>
    <w:rsid w:val="004A6053"/>
    <w:rsid w:val="004A635C"/>
    <w:rsid w:val="004A64C1"/>
    <w:rsid w:val="004A659E"/>
    <w:rsid w:val="004A65A4"/>
    <w:rsid w:val="004A666D"/>
    <w:rsid w:val="004A6A0A"/>
    <w:rsid w:val="004A6A2B"/>
    <w:rsid w:val="004A6AFA"/>
    <w:rsid w:val="004A6E28"/>
    <w:rsid w:val="004A7471"/>
    <w:rsid w:val="004A74D9"/>
    <w:rsid w:val="004A77DB"/>
    <w:rsid w:val="004A78D0"/>
    <w:rsid w:val="004A7C82"/>
    <w:rsid w:val="004A7D86"/>
    <w:rsid w:val="004A7F69"/>
    <w:rsid w:val="004B02BA"/>
    <w:rsid w:val="004B03A9"/>
    <w:rsid w:val="004B0797"/>
    <w:rsid w:val="004B0947"/>
    <w:rsid w:val="004B0E57"/>
    <w:rsid w:val="004B1107"/>
    <w:rsid w:val="004B11BC"/>
    <w:rsid w:val="004B1387"/>
    <w:rsid w:val="004B1AF9"/>
    <w:rsid w:val="004B1ED7"/>
    <w:rsid w:val="004B2101"/>
    <w:rsid w:val="004B2146"/>
    <w:rsid w:val="004B2A1B"/>
    <w:rsid w:val="004B2BAC"/>
    <w:rsid w:val="004B2CE8"/>
    <w:rsid w:val="004B2CF3"/>
    <w:rsid w:val="004B2ED6"/>
    <w:rsid w:val="004B3201"/>
    <w:rsid w:val="004B3269"/>
    <w:rsid w:val="004B35FB"/>
    <w:rsid w:val="004B3673"/>
    <w:rsid w:val="004B36B9"/>
    <w:rsid w:val="004B38C8"/>
    <w:rsid w:val="004B39F5"/>
    <w:rsid w:val="004B3A80"/>
    <w:rsid w:val="004B3AD1"/>
    <w:rsid w:val="004B3EF1"/>
    <w:rsid w:val="004B40F8"/>
    <w:rsid w:val="004B43F3"/>
    <w:rsid w:val="004B4462"/>
    <w:rsid w:val="004B4525"/>
    <w:rsid w:val="004B46ED"/>
    <w:rsid w:val="004B48DE"/>
    <w:rsid w:val="004B4D4C"/>
    <w:rsid w:val="004B4DC3"/>
    <w:rsid w:val="004B4DF0"/>
    <w:rsid w:val="004B4ECA"/>
    <w:rsid w:val="004B5153"/>
    <w:rsid w:val="004B51EA"/>
    <w:rsid w:val="004B5904"/>
    <w:rsid w:val="004B5A2E"/>
    <w:rsid w:val="004B5C00"/>
    <w:rsid w:val="004B5EA1"/>
    <w:rsid w:val="004B5F0A"/>
    <w:rsid w:val="004B6073"/>
    <w:rsid w:val="004B608D"/>
    <w:rsid w:val="004B62D7"/>
    <w:rsid w:val="004B63B6"/>
    <w:rsid w:val="004B671C"/>
    <w:rsid w:val="004B6D00"/>
    <w:rsid w:val="004B70F6"/>
    <w:rsid w:val="004B71AF"/>
    <w:rsid w:val="004B71F0"/>
    <w:rsid w:val="004B7809"/>
    <w:rsid w:val="004B7ACD"/>
    <w:rsid w:val="004B7E47"/>
    <w:rsid w:val="004B7EE6"/>
    <w:rsid w:val="004BF4CD"/>
    <w:rsid w:val="004BF97B"/>
    <w:rsid w:val="004C0267"/>
    <w:rsid w:val="004C0306"/>
    <w:rsid w:val="004C0378"/>
    <w:rsid w:val="004C0411"/>
    <w:rsid w:val="004C0631"/>
    <w:rsid w:val="004C0B72"/>
    <w:rsid w:val="004C0BE1"/>
    <w:rsid w:val="004C0E42"/>
    <w:rsid w:val="004C0E94"/>
    <w:rsid w:val="004C100F"/>
    <w:rsid w:val="004C1035"/>
    <w:rsid w:val="004C123C"/>
    <w:rsid w:val="004C12BD"/>
    <w:rsid w:val="004C1D29"/>
    <w:rsid w:val="004C1DF0"/>
    <w:rsid w:val="004C2056"/>
    <w:rsid w:val="004C2201"/>
    <w:rsid w:val="004C2BED"/>
    <w:rsid w:val="004C2C22"/>
    <w:rsid w:val="004C2CE0"/>
    <w:rsid w:val="004C2D25"/>
    <w:rsid w:val="004C2D93"/>
    <w:rsid w:val="004C2E7C"/>
    <w:rsid w:val="004C3205"/>
    <w:rsid w:val="004C3320"/>
    <w:rsid w:val="004C3541"/>
    <w:rsid w:val="004C35B2"/>
    <w:rsid w:val="004C35BE"/>
    <w:rsid w:val="004C35F4"/>
    <w:rsid w:val="004C3638"/>
    <w:rsid w:val="004C376E"/>
    <w:rsid w:val="004C37EE"/>
    <w:rsid w:val="004C3829"/>
    <w:rsid w:val="004C3CF3"/>
    <w:rsid w:val="004C3CF6"/>
    <w:rsid w:val="004C3E5D"/>
    <w:rsid w:val="004C3FAD"/>
    <w:rsid w:val="004C40F5"/>
    <w:rsid w:val="004C4137"/>
    <w:rsid w:val="004C4339"/>
    <w:rsid w:val="004C4544"/>
    <w:rsid w:val="004C4728"/>
    <w:rsid w:val="004C492D"/>
    <w:rsid w:val="004C4A2B"/>
    <w:rsid w:val="004C4AD5"/>
    <w:rsid w:val="004C4E33"/>
    <w:rsid w:val="004C4E53"/>
    <w:rsid w:val="004C523F"/>
    <w:rsid w:val="004C53E6"/>
    <w:rsid w:val="004C5832"/>
    <w:rsid w:val="004C58EE"/>
    <w:rsid w:val="004C5991"/>
    <w:rsid w:val="004C5A69"/>
    <w:rsid w:val="004C5D87"/>
    <w:rsid w:val="004C5DB7"/>
    <w:rsid w:val="004C5E2D"/>
    <w:rsid w:val="004C5E51"/>
    <w:rsid w:val="004C5E8F"/>
    <w:rsid w:val="004C6356"/>
    <w:rsid w:val="004C64EF"/>
    <w:rsid w:val="004C6548"/>
    <w:rsid w:val="004C686B"/>
    <w:rsid w:val="004C68F4"/>
    <w:rsid w:val="004C6E5F"/>
    <w:rsid w:val="004C6E67"/>
    <w:rsid w:val="004C6E69"/>
    <w:rsid w:val="004C6F19"/>
    <w:rsid w:val="004C72D1"/>
    <w:rsid w:val="004C74F3"/>
    <w:rsid w:val="004C75D4"/>
    <w:rsid w:val="004C7680"/>
    <w:rsid w:val="004C77A5"/>
    <w:rsid w:val="004C7A5E"/>
    <w:rsid w:val="004C7CB3"/>
    <w:rsid w:val="004C7E46"/>
    <w:rsid w:val="004D01DF"/>
    <w:rsid w:val="004D03B4"/>
    <w:rsid w:val="004D0545"/>
    <w:rsid w:val="004D08A8"/>
    <w:rsid w:val="004D0B6C"/>
    <w:rsid w:val="004D0C02"/>
    <w:rsid w:val="004D0D53"/>
    <w:rsid w:val="004D0E86"/>
    <w:rsid w:val="004D11A7"/>
    <w:rsid w:val="004D1254"/>
    <w:rsid w:val="004D14B3"/>
    <w:rsid w:val="004D150E"/>
    <w:rsid w:val="004D162E"/>
    <w:rsid w:val="004D1727"/>
    <w:rsid w:val="004D17D6"/>
    <w:rsid w:val="004D18E3"/>
    <w:rsid w:val="004D1A87"/>
    <w:rsid w:val="004D1AF8"/>
    <w:rsid w:val="004D1D6C"/>
    <w:rsid w:val="004D20E3"/>
    <w:rsid w:val="004D22B9"/>
    <w:rsid w:val="004D27BD"/>
    <w:rsid w:val="004D2EC2"/>
    <w:rsid w:val="004D30A6"/>
    <w:rsid w:val="004D3514"/>
    <w:rsid w:val="004D3544"/>
    <w:rsid w:val="004D35A3"/>
    <w:rsid w:val="004D35BF"/>
    <w:rsid w:val="004D390C"/>
    <w:rsid w:val="004D39B4"/>
    <w:rsid w:val="004D3A57"/>
    <w:rsid w:val="004D3A72"/>
    <w:rsid w:val="004D3E63"/>
    <w:rsid w:val="004D42CE"/>
    <w:rsid w:val="004D4481"/>
    <w:rsid w:val="004D44FC"/>
    <w:rsid w:val="004D4679"/>
    <w:rsid w:val="004D46CF"/>
    <w:rsid w:val="004D4B41"/>
    <w:rsid w:val="004D4D6E"/>
    <w:rsid w:val="004D4D81"/>
    <w:rsid w:val="004D4E47"/>
    <w:rsid w:val="004D4EFC"/>
    <w:rsid w:val="004D4FE2"/>
    <w:rsid w:val="004D5182"/>
    <w:rsid w:val="004D551F"/>
    <w:rsid w:val="004D5578"/>
    <w:rsid w:val="004D577C"/>
    <w:rsid w:val="004D5AAD"/>
    <w:rsid w:val="004D5BA1"/>
    <w:rsid w:val="004D5DE2"/>
    <w:rsid w:val="004D60AF"/>
    <w:rsid w:val="004D614C"/>
    <w:rsid w:val="004D6229"/>
    <w:rsid w:val="004D65FF"/>
    <w:rsid w:val="004D67E6"/>
    <w:rsid w:val="004D6876"/>
    <w:rsid w:val="004D68FA"/>
    <w:rsid w:val="004D6A5E"/>
    <w:rsid w:val="004D6B2B"/>
    <w:rsid w:val="004D6CCD"/>
    <w:rsid w:val="004D6FEC"/>
    <w:rsid w:val="004D7253"/>
    <w:rsid w:val="004D73AB"/>
    <w:rsid w:val="004D749E"/>
    <w:rsid w:val="004D755F"/>
    <w:rsid w:val="004D76AC"/>
    <w:rsid w:val="004D796B"/>
    <w:rsid w:val="004D7C69"/>
    <w:rsid w:val="004D7E3E"/>
    <w:rsid w:val="004E028B"/>
    <w:rsid w:val="004E05AD"/>
    <w:rsid w:val="004E0643"/>
    <w:rsid w:val="004E06CD"/>
    <w:rsid w:val="004E07B2"/>
    <w:rsid w:val="004E0A07"/>
    <w:rsid w:val="004E0ACE"/>
    <w:rsid w:val="004E112E"/>
    <w:rsid w:val="004E1505"/>
    <w:rsid w:val="004E1AA1"/>
    <w:rsid w:val="004E1B3C"/>
    <w:rsid w:val="004E20B4"/>
    <w:rsid w:val="004E20BA"/>
    <w:rsid w:val="004E212D"/>
    <w:rsid w:val="004E21BB"/>
    <w:rsid w:val="004E23A8"/>
    <w:rsid w:val="004E26F4"/>
    <w:rsid w:val="004E2CD1"/>
    <w:rsid w:val="004E2D14"/>
    <w:rsid w:val="004E2E00"/>
    <w:rsid w:val="004E30AB"/>
    <w:rsid w:val="004E30D9"/>
    <w:rsid w:val="004E31E2"/>
    <w:rsid w:val="004E3584"/>
    <w:rsid w:val="004E3BD1"/>
    <w:rsid w:val="004E3CC6"/>
    <w:rsid w:val="004E3D11"/>
    <w:rsid w:val="004E3EC1"/>
    <w:rsid w:val="004E3EF2"/>
    <w:rsid w:val="004E3FDF"/>
    <w:rsid w:val="004E4057"/>
    <w:rsid w:val="004E4204"/>
    <w:rsid w:val="004E465F"/>
    <w:rsid w:val="004E4794"/>
    <w:rsid w:val="004E48E8"/>
    <w:rsid w:val="004E4C43"/>
    <w:rsid w:val="004E4E6E"/>
    <w:rsid w:val="004E4F46"/>
    <w:rsid w:val="004E4F9B"/>
    <w:rsid w:val="004E4FD3"/>
    <w:rsid w:val="004E511F"/>
    <w:rsid w:val="004E5192"/>
    <w:rsid w:val="004E5310"/>
    <w:rsid w:val="004E5507"/>
    <w:rsid w:val="004E5588"/>
    <w:rsid w:val="004E55CF"/>
    <w:rsid w:val="004E5D95"/>
    <w:rsid w:val="004E6278"/>
    <w:rsid w:val="004E63F4"/>
    <w:rsid w:val="004E6A1E"/>
    <w:rsid w:val="004E6CD7"/>
    <w:rsid w:val="004E6DB5"/>
    <w:rsid w:val="004E6F17"/>
    <w:rsid w:val="004E6F46"/>
    <w:rsid w:val="004E725F"/>
    <w:rsid w:val="004E76BF"/>
    <w:rsid w:val="004E7736"/>
    <w:rsid w:val="004E7AC6"/>
    <w:rsid w:val="004E7CB4"/>
    <w:rsid w:val="004E7F17"/>
    <w:rsid w:val="004E7F91"/>
    <w:rsid w:val="004ED4CB"/>
    <w:rsid w:val="004F0531"/>
    <w:rsid w:val="004F0943"/>
    <w:rsid w:val="004F0AF0"/>
    <w:rsid w:val="004F0B27"/>
    <w:rsid w:val="004F0C7B"/>
    <w:rsid w:val="004F0E7E"/>
    <w:rsid w:val="004F0F14"/>
    <w:rsid w:val="004F120C"/>
    <w:rsid w:val="004F1248"/>
    <w:rsid w:val="004F124F"/>
    <w:rsid w:val="004F1C85"/>
    <w:rsid w:val="004F1FE0"/>
    <w:rsid w:val="004F210B"/>
    <w:rsid w:val="004F21C1"/>
    <w:rsid w:val="004F2496"/>
    <w:rsid w:val="004F3000"/>
    <w:rsid w:val="004F307B"/>
    <w:rsid w:val="004F32C2"/>
    <w:rsid w:val="004F39DA"/>
    <w:rsid w:val="004F3B5C"/>
    <w:rsid w:val="004F3B5F"/>
    <w:rsid w:val="004F3C07"/>
    <w:rsid w:val="004F3D1C"/>
    <w:rsid w:val="004F40CA"/>
    <w:rsid w:val="004F44F4"/>
    <w:rsid w:val="004F4759"/>
    <w:rsid w:val="004F47F8"/>
    <w:rsid w:val="004F48AF"/>
    <w:rsid w:val="004F4AEF"/>
    <w:rsid w:val="004F4B32"/>
    <w:rsid w:val="004F4C53"/>
    <w:rsid w:val="004F4CBE"/>
    <w:rsid w:val="004F4DA4"/>
    <w:rsid w:val="004F4E2E"/>
    <w:rsid w:val="004F4EBB"/>
    <w:rsid w:val="004F4F1D"/>
    <w:rsid w:val="004F5028"/>
    <w:rsid w:val="004F5484"/>
    <w:rsid w:val="004F553A"/>
    <w:rsid w:val="004F5A67"/>
    <w:rsid w:val="004F610C"/>
    <w:rsid w:val="004F651F"/>
    <w:rsid w:val="004F65B2"/>
    <w:rsid w:val="004F6908"/>
    <w:rsid w:val="004F6914"/>
    <w:rsid w:val="004F6AD7"/>
    <w:rsid w:val="004F6BE9"/>
    <w:rsid w:val="004F6E4A"/>
    <w:rsid w:val="004F7064"/>
    <w:rsid w:val="004F7160"/>
    <w:rsid w:val="004F7366"/>
    <w:rsid w:val="004F74DD"/>
    <w:rsid w:val="004F7AB9"/>
    <w:rsid w:val="004F7AF1"/>
    <w:rsid w:val="004F7BFF"/>
    <w:rsid w:val="004F7E6C"/>
    <w:rsid w:val="004FAE72"/>
    <w:rsid w:val="00500042"/>
    <w:rsid w:val="00500075"/>
    <w:rsid w:val="005000FB"/>
    <w:rsid w:val="00500250"/>
    <w:rsid w:val="005004EE"/>
    <w:rsid w:val="00500766"/>
    <w:rsid w:val="00500A52"/>
    <w:rsid w:val="00500C93"/>
    <w:rsid w:val="00500F52"/>
    <w:rsid w:val="0050177A"/>
    <w:rsid w:val="00501829"/>
    <w:rsid w:val="00501884"/>
    <w:rsid w:val="005019E1"/>
    <w:rsid w:val="00501A5D"/>
    <w:rsid w:val="00501CF4"/>
    <w:rsid w:val="00501DE6"/>
    <w:rsid w:val="00501EF6"/>
    <w:rsid w:val="00501F7E"/>
    <w:rsid w:val="00501FDE"/>
    <w:rsid w:val="005021F9"/>
    <w:rsid w:val="005024DE"/>
    <w:rsid w:val="00502587"/>
    <w:rsid w:val="00502647"/>
    <w:rsid w:val="005027F6"/>
    <w:rsid w:val="00502BF1"/>
    <w:rsid w:val="00502F78"/>
    <w:rsid w:val="005030CB"/>
    <w:rsid w:val="005032EA"/>
    <w:rsid w:val="00503924"/>
    <w:rsid w:val="00503CC6"/>
    <w:rsid w:val="00503EE1"/>
    <w:rsid w:val="00504239"/>
    <w:rsid w:val="0050424E"/>
    <w:rsid w:val="00504484"/>
    <w:rsid w:val="0050466A"/>
    <w:rsid w:val="00504746"/>
    <w:rsid w:val="00504B95"/>
    <w:rsid w:val="00504C23"/>
    <w:rsid w:val="00505451"/>
    <w:rsid w:val="00505541"/>
    <w:rsid w:val="00505732"/>
    <w:rsid w:val="00505964"/>
    <w:rsid w:val="00505E19"/>
    <w:rsid w:val="0050604D"/>
    <w:rsid w:val="0050604F"/>
    <w:rsid w:val="00506294"/>
    <w:rsid w:val="005062FC"/>
    <w:rsid w:val="005063C2"/>
    <w:rsid w:val="00506513"/>
    <w:rsid w:val="005066BF"/>
    <w:rsid w:val="00506739"/>
    <w:rsid w:val="005069EC"/>
    <w:rsid w:val="0050708D"/>
    <w:rsid w:val="005074D1"/>
    <w:rsid w:val="00507A70"/>
    <w:rsid w:val="00507E8B"/>
    <w:rsid w:val="00507F29"/>
    <w:rsid w:val="00507F8D"/>
    <w:rsid w:val="00510375"/>
    <w:rsid w:val="0051038A"/>
    <w:rsid w:val="0051043B"/>
    <w:rsid w:val="005107EC"/>
    <w:rsid w:val="005109FE"/>
    <w:rsid w:val="00510DCF"/>
    <w:rsid w:val="00510E59"/>
    <w:rsid w:val="00511300"/>
    <w:rsid w:val="0051144F"/>
    <w:rsid w:val="0051151D"/>
    <w:rsid w:val="00511AB4"/>
    <w:rsid w:val="00511B67"/>
    <w:rsid w:val="00511C47"/>
    <w:rsid w:val="00511EA7"/>
    <w:rsid w:val="0051212E"/>
    <w:rsid w:val="00512135"/>
    <w:rsid w:val="005121D8"/>
    <w:rsid w:val="005122F6"/>
    <w:rsid w:val="0051252A"/>
    <w:rsid w:val="005129F2"/>
    <w:rsid w:val="00512C26"/>
    <w:rsid w:val="00512D66"/>
    <w:rsid w:val="0051318D"/>
    <w:rsid w:val="00513AD0"/>
    <w:rsid w:val="00513D38"/>
    <w:rsid w:val="00513F06"/>
    <w:rsid w:val="00514577"/>
    <w:rsid w:val="005145CD"/>
    <w:rsid w:val="00514940"/>
    <w:rsid w:val="00514B79"/>
    <w:rsid w:val="00515750"/>
    <w:rsid w:val="00515A03"/>
    <w:rsid w:val="00515C06"/>
    <w:rsid w:val="00515D7B"/>
    <w:rsid w:val="00515E22"/>
    <w:rsid w:val="00515E7E"/>
    <w:rsid w:val="00515EBF"/>
    <w:rsid w:val="0051637F"/>
    <w:rsid w:val="005163FF"/>
    <w:rsid w:val="00516536"/>
    <w:rsid w:val="005167E4"/>
    <w:rsid w:val="0051699E"/>
    <w:rsid w:val="00516CAF"/>
    <w:rsid w:val="00516D12"/>
    <w:rsid w:val="0051709F"/>
    <w:rsid w:val="005170B8"/>
    <w:rsid w:val="0051777E"/>
    <w:rsid w:val="00517899"/>
    <w:rsid w:val="005179CA"/>
    <w:rsid w:val="00517E1E"/>
    <w:rsid w:val="00520120"/>
    <w:rsid w:val="00520274"/>
    <w:rsid w:val="00520500"/>
    <w:rsid w:val="005206B6"/>
    <w:rsid w:val="00520A04"/>
    <w:rsid w:val="00520BCC"/>
    <w:rsid w:val="005211F8"/>
    <w:rsid w:val="005214D5"/>
    <w:rsid w:val="00521AEB"/>
    <w:rsid w:val="00521B5C"/>
    <w:rsid w:val="00522419"/>
    <w:rsid w:val="00523108"/>
    <w:rsid w:val="005233EA"/>
    <w:rsid w:val="0052341E"/>
    <w:rsid w:val="00523662"/>
    <w:rsid w:val="005237D3"/>
    <w:rsid w:val="005239F8"/>
    <w:rsid w:val="005239FB"/>
    <w:rsid w:val="00523C31"/>
    <w:rsid w:val="00523C97"/>
    <w:rsid w:val="00523CDF"/>
    <w:rsid w:val="00523D08"/>
    <w:rsid w:val="00523E46"/>
    <w:rsid w:val="00524070"/>
    <w:rsid w:val="005241AF"/>
    <w:rsid w:val="0052420B"/>
    <w:rsid w:val="005243E1"/>
    <w:rsid w:val="005245FA"/>
    <w:rsid w:val="00524622"/>
    <w:rsid w:val="00524CC0"/>
    <w:rsid w:val="00524F8A"/>
    <w:rsid w:val="0052511D"/>
    <w:rsid w:val="00525165"/>
    <w:rsid w:val="005252EB"/>
    <w:rsid w:val="00525430"/>
    <w:rsid w:val="005254A2"/>
    <w:rsid w:val="005256E3"/>
    <w:rsid w:val="00525955"/>
    <w:rsid w:val="00525957"/>
    <w:rsid w:val="00525DCD"/>
    <w:rsid w:val="00526411"/>
    <w:rsid w:val="0052671A"/>
    <w:rsid w:val="0052676C"/>
    <w:rsid w:val="0052682A"/>
    <w:rsid w:val="0052685A"/>
    <w:rsid w:val="00526888"/>
    <w:rsid w:val="00526B99"/>
    <w:rsid w:val="005270CA"/>
    <w:rsid w:val="00527206"/>
    <w:rsid w:val="005275E5"/>
    <w:rsid w:val="005278DC"/>
    <w:rsid w:val="00527BA1"/>
    <w:rsid w:val="00527D21"/>
    <w:rsid w:val="00527E6F"/>
    <w:rsid w:val="00527E79"/>
    <w:rsid w:val="005301DB"/>
    <w:rsid w:val="00530878"/>
    <w:rsid w:val="0053089D"/>
    <w:rsid w:val="005308D3"/>
    <w:rsid w:val="00530C70"/>
    <w:rsid w:val="00530EA9"/>
    <w:rsid w:val="00530EC8"/>
    <w:rsid w:val="005310FB"/>
    <w:rsid w:val="005311D3"/>
    <w:rsid w:val="00531951"/>
    <w:rsid w:val="0053220A"/>
    <w:rsid w:val="005324AA"/>
    <w:rsid w:val="005327A1"/>
    <w:rsid w:val="005327A6"/>
    <w:rsid w:val="00532B95"/>
    <w:rsid w:val="00532BFE"/>
    <w:rsid w:val="00532ECF"/>
    <w:rsid w:val="005333DC"/>
    <w:rsid w:val="00533892"/>
    <w:rsid w:val="00533B95"/>
    <w:rsid w:val="00533F77"/>
    <w:rsid w:val="005345A4"/>
    <w:rsid w:val="0053465C"/>
    <w:rsid w:val="0053495D"/>
    <w:rsid w:val="00534A44"/>
    <w:rsid w:val="00534D13"/>
    <w:rsid w:val="0053522D"/>
    <w:rsid w:val="00535230"/>
    <w:rsid w:val="0053531B"/>
    <w:rsid w:val="0053532A"/>
    <w:rsid w:val="005354D0"/>
    <w:rsid w:val="005355B6"/>
    <w:rsid w:val="0053581D"/>
    <w:rsid w:val="00535BFB"/>
    <w:rsid w:val="00535CC3"/>
    <w:rsid w:val="00535F59"/>
    <w:rsid w:val="00535F89"/>
    <w:rsid w:val="00536032"/>
    <w:rsid w:val="005361D5"/>
    <w:rsid w:val="005364A0"/>
    <w:rsid w:val="005364B0"/>
    <w:rsid w:val="00536554"/>
    <w:rsid w:val="005365DC"/>
    <w:rsid w:val="00536750"/>
    <w:rsid w:val="0053680D"/>
    <w:rsid w:val="00536AEB"/>
    <w:rsid w:val="00536C95"/>
    <w:rsid w:val="00536C9C"/>
    <w:rsid w:val="00536EEB"/>
    <w:rsid w:val="00536FD7"/>
    <w:rsid w:val="0053716F"/>
    <w:rsid w:val="00537473"/>
    <w:rsid w:val="00537492"/>
    <w:rsid w:val="0053754E"/>
    <w:rsid w:val="005376F4"/>
    <w:rsid w:val="005377C9"/>
    <w:rsid w:val="00537C41"/>
    <w:rsid w:val="00537F70"/>
    <w:rsid w:val="0053B14B"/>
    <w:rsid w:val="00540047"/>
    <w:rsid w:val="005400E9"/>
    <w:rsid w:val="00540132"/>
    <w:rsid w:val="00540140"/>
    <w:rsid w:val="005405E4"/>
    <w:rsid w:val="00540AD1"/>
    <w:rsid w:val="00540B6C"/>
    <w:rsid w:val="00540B8F"/>
    <w:rsid w:val="00540D22"/>
    <w:rsid w:val="00541055"/>
    <w:rsid w:val="00541638"/>
    <w:rsid w:val="00541859"/>
    <w:rsid w:val="00541BC9"/>
    <w:rsid w:val="00541D43"/>
    <w:rsid w:val="00541D6B"/>
    <w:rsid w:val="00542008"/>
    <w:rsid w:val="005421D3"/>
    <w:rsid w:val="005424EF"/>
    <w:rsid w:val="00542545"/>
    <w:rsid w:val="00542CB5"/>
    <w:rsid w:val="00542D70"/>
    <w:rsid w:val="00542ED2"/>
    <w:rsid w:val="00542F59"/>
    <w:rsid w:val="00543092"/>
    <w:rsid w:val="005430C1"/>
    <w:rsid w:val="00543158"/>
    <w:rsid w:val="0054317A"/>
    <w:rsid w:val="00543385"/>
    <w:rsid w:val="00543A9E"/>
    <w:rsid w:val="00543B2F"/>
    <w:rsid w:val="0054416F"/>
    <w:rsid w:val="005441A1"/>
    <w:rsid w:val="00544600"/>
    <w:rsid w:val="005446FB"/>
    <w:rsid w:val="00544B7C"/>
    <w:rsid w:val="00544BE6"/>
    <w:rsid w:val="0054501B"/>
    <w:rsid w:val="0054506C"/>
    <w:rsid w:val="005453AB"/>
    <w:rsid w:val="00545428"/>
    <w:rsid w:val="00545554"/>
    <w:rsid w:val="005459CC"/>
    <w:rsid w:val="00545ACD"/>
    <w:rsid w:val="00545B32"/>
    <w:rsid w:val="00545BA6"/>
    <w:rsid w:val="005460D0"/>
    <w:rsid w:val="00546149"/>
    <w:rsid w:val="00546499"/>
    <w:rsid w:val="005467A3"/>
    <w:rsid w:val="00546802"/>
    <w:rsid w:val="00546906"/>
    <w:rsid w:val="005469AD"/>
    <w:rsid w:val="00546B73"/>
    <w:rsid w:val="00547478"/>
    <w:rsid w:val="00547627"/>
    <w:rsid w:val="00547B10"/>
    <w:rsid w:val="00547D34"/>
    <w:rsid w:val="00547F97"/>
    <w:rsid w:val="00550100"/>
    <w:rsid w:val="00550165"/>
    <w:rsid w:val="00550442"/>
    <w:rsid w:val="0055048B"/>
    <w:rsid w:val="00550795"/>
    <w:rsid w:val="005507A2"/>
    <w:rsid w:val="00550B51"/>
    <w:rsid w:val="00550CA4"/>
    <w:rsid w:val="00550D81"/>
    <w:rsid w:val="00550F74"/>
    <w:rsid w:val="00551238"/>
    <w:rsid w:val="005512A4"/>
    <w:rsid w:val="005515D7"/>
    <w:rsid w:val="0055164C"/>
    <w:rsid w:val="00551845"/>
    <w:rsid w:val="0055195A"/>
    <w:rsid w:val="00551D48"/>
    <w:rsid w:val="00551F3E"/>
    <w:rsid w:val="0055230F"/>
    <w:rsid w:val="00552685"/>
    <w:rsid w:val="00552AF2"/>
    <w:rsid w:val="00552D2D"/>
    <w:rsid w:val="00552ED8"/>
    <w:rsid w:val="005531F0"/>
    <w:rsid w:val="00553372"/>
    <w:rsid w:val="005538F5"/>
    <w:rsid w:val="00553E91"/>
    <w:rsid w:val="0055408F"/>
    <w:rsid w:val="0055418A"/>
    <w:rsid w:val="00554309"/>
    <w:rsid w:val="00554468"/>
    <w:rsid w:val="005545ED"/>
    <w:rsid w:val="00554AB3"/>
    <w:rsid w:val="00554ABE"/>
    <w:rsid w:val="00554D99"/>
    <w:rsid w:val="00554DA6"/>
    <w:rsid w:val="00554DFB"/>
    <w:rsid w:val="00554F89"/>
    <w:rsid w:val="0055500D"/>
    <w:rsid w:val="0055501F"/>
    <w:rsid w:val="0055530C"/>
    <w:rsid w:val="00555385"/>
    <w:rsid w:val="005554D4"/>
    <w:rsid w:val="0055574C"/>
    <w:rsid w:val="00555762"/>
    <w:rsid w:val="00555934"/>
    <w:rsid w:val="00555B11"/>
    <w:rsid w:val="00555EF5"/>
    <w:rsid w:val="00556039"/>
    <w:rsid w:val="00556519"/>
    <w:rsid w:val="00556560"/>
    <w:rsid w:val="00556584"/>
    <w:rsid w:val="00556889"/>
    <w:rsid w:val="00556AE6"/>
    <w:rsid w:val="00556BB4"/>
    <w:rsid w:val="00556E5B"/>
    <w:rsid w:val="00556FF9"/>
    <w:rsid w:val="0055707A"/>
    <w:rsid w:val="00557339"/>
    <w:rsid w:val="00557536"/>
    <w:rsid w:val="00557679"/>
    <w:rsid w:val="00557C0E"/>
    <w:rsid w:val="00557C30"/>
    <w:rsid w:val="00557D3F"/>
    <w:rsid w:val="00557D5B"/>
    <w:rsid w:val="00557E52"/>
    <w:rsid w:val="00560199"/>
    <w:rsid w:val="005601E5"/>
    <w:rsid w:val="00560291"/>
    <w:rsid w:val="005603C4"/>
    <w:rsid w:val="005606DE"/>
    <w:rsid w:val="0056081C"/>
    <w:rsid w:val="00560D1A"/>
    <w:rsid w:val="00560DCE"/>
    <w:rsid w:val="00560ED6"/>
    <w:rsid w:val="005610D2"/>
    <w:rsid w:val="005615E9"/>
    <w:rsid w:val="0056171A"/>
    <w:rsid w:val="00561838"/>
    <w:rsid w:val="005619D9"/>
    <w:rsid w:val="00561B81"/>
    <w:rsid w:val="00561BFC"/>
    <w:rsid w:val="00561F23"/>
    <w:rsid w:val="00562019"/>
    <w:rsid w:val="0056206E"/>
    <w:rsid w:val="005621B1"/>
    <w:rsid w:val="0056220C"/>
    <w:rsid w:val="005624BA"/>
    <w:rsid w:val="0056296A"/>
    <w:rsid w:val="00562B67"/>
    <w:rsid w:val="00562CB9"/>
    <w:rsid w:val="00562D36"/>
    <w:rsid w:val="00563198"/>
    <w:rsid w:val="005633AF"/>
    <w:rsid w:val="00563452"/>
    <w:rsid w:val="005634C3"/>
    <w:rsid w:val="005634F7"/>
    <w:rsid w:val="005635F5"/>
    <w:rsid w:val="005637F3"/>
    <w:rsid w:val="00563AE6"/>
    <w:rsid w:val="00563C8E"/>
    <w:rsid w:val="00563CB8"/>
    <w:rsid w:val="0056468B"/>
    <w:rsid w:val="00564819"/>
    <w:rsid w:val="00564BA0"/>
    <w:rsid w:val="00564DF2"/>
    <w:rsid w:val="00564E59"/>
    <w:rsid w:val="00564E74"/>
    <w:rsid w:val="005650E9"/>
    <w:rsid w:val="005651A9"/>
    <w:rsid w:val="005652D4"/>
    <w:rsid w:val="0056549B"/>
    <w:rsid w:val="00565995"/>
    <w:rsid w:val="00565BD1"/>
    <w:rsid w:val="00566045"/>
    <w:rsid w:val="00566074"/>
    <w:rsid w:val="005660B4"/>
    <w:rsid w:val="0056640B"/>
    <w:rsid w:val="005664C4"/>
    <w:rsid w:val="0056681D"/>
    <w:rsid w:val="00566852"/>
    <w:rsid w:val="005669A1"/>
    <w:rsid w:val="005669B7"/>
    <w:rsid w:val="005669BE"/>
    <w:rsid w:val="00566C11"/>
    <w:rsid w:val="00566CB3"/>
    <w:rsid w:val="00566FD0"/>
    <w:rsid w:val="00567024"/>
    <w:rsid w:val="005679FC"/>
    <w:rsid w:val="00567A0B"/>
    <w:rsid w:val="00567A73"/>
    <w:rsid w:val="00567C17"/>
    <w:rsid w:val="00567CD9"/>
    <w:rsid w:val="00567F47"/>
    <w:rsid w:val="0056E56E"/>
    <w:rsid w:val="005702EF"/>
    <w:rsid w:val="00570B6F"/>
    <w:rsid w:val="00570D44"/>
    <w:rsid w:val="00571061"/>
    <w:rsid w:val="00571525"/>
    <w:rsid w:val="00571B5B"/>
    <w:rsid w:val="00571DD9"/>
    <w:rsid w:val="00571EED"/>
    <w:rsid w:val="00571F5E"/>
    <w:rsid w:val="0057223B"/>
    <w:rsid w:val="00572649"/>
    <w:rsid w:val="00572C19"/>
    <w:rsid w:val="00572E12"/>
    <w:rsid w:val="00573284"/>
    <w:rsid w:val="0057335E"/>
    <w:rsid w:val="0057351B"/>
    <w:rsid w:val="0057388D"/>
    <w:rsid w:val="00573AA6"/>
    <w:rsid w:val="00573B5B"/>
    <w:rsid w:val="00573E36"/>
    <w:rsid w:val="0057402B"/>
    <w:rsid w:val="005742B0"/>
    <w:rsid w:val="005743F8"/>
    <w:rsid w:val="00574415"/>
    <w:rsid w:val="00574601"/>
    <w:rsid w:val="0057541D"/>
    <w:rsid w:val="0057582C"/>
    <w:rsid w:val="00575A25"/>
    <w:rsid w:val="00575C4D"/>
    <w:rsid w:val="00575D79"/>
    <w:rsid w:val="00575EF8"/>
    <w:rsid w:val="0057659D"/>
    <w:rsid w:val="005768DE"/>
    <w:rsid w:val="005769F2"/>
    <w:rsid w:val="00576AA4"/>
    <w:rsid w:val="00576B9C"/>
    <w:rsid w:val="00576DD4"/>
    <w:rsid w:val="0057747B"/>
    <w:rsid w:val="00577483"/>
    <w:rsid w:val="00577870"/>
    <w:rsid w:val="005778E0"/>
    <w:rsid w:val="00577F18"/>
    <w:rsid w:val="00580035"/>
    <w:rsid w:val="005800EE"/>
    <w:rsid w:val="0058019B"/>
    <w:rsid w:val="005804BA"/>
    <w:rsid w:val="005804BE"/>
    <w:rsid w:val="005804BF"/>
    <w:rsid w:val="00580572"/>
    <w:rsid w:val="005806C2"/>
    <w:rsid w:val="00580B7B"/>
    <w:rsid w:val="00580BC6"/>
    <w:rsid w:val="00580C9C"/>
    <w:rsid w:val="00580E2A"/>
    <w:rsid w:val="00581141"/>
    <w:rsid w:val="005812EC"/>
    <w:rsid w:val="00581834"/>
    <w:rsid w:val="00581B1B"/>
    <w:rsid w:val="00581C8E"/>
    <w:rsid w:val="00581D07"/>
    <w:rsid w:val="00581DAD"/>
    <w:rsid w:val="00582195"/>
    <w:rsid w:val="00582284"/>
    <w:rsid w:val="00582AE2"/>
    <w:rsid w:val="00582AE6"/>
    <w:rsid w:val="00582B7E"/>
    <w:rsid w:val="00582B94"/>
    <w:rsid w:val="00583027"/>
    <w:rsid w:val="0058314D"/>
    <w:rsid w:val="005832B1"/>
    <w:rsid w:val="00583362"/>
    <w:rsid w:val="0058359C"/>
    <w:rsid w:val="00583826"/>
    <w:rsid w:val="0058383F"/>
    <w:rsid w:val="00583896"/>
    <w:rsid w:val="005839CA"/>
    <w:rsid w:val="005839D3"/>
    <w:rsid w:val="00583AA1"/>
    <w:rsid w:val="00583BA5"/>
    <w:rsid w:val="00583C6E"/>
    <w:rsid w:val="00583D88"/>
    <w:rsid w:val="0058403C"/>
    <w:rsid w:val="00584151"/>
    <w:rsid w:val="005846A2"/>
    <w:rsid w:val="00584795"/>
    <w:rsid w:val="00584D67"/>
    <w:rsid w:val="00584DA0"/>
    <w:rsid w:val="00584EC1"/>
    <w:rsid w:val="00585419"/>
    <w:rsid w:val="0058542D"/>
    <w:rsid w:val="00585605"/>
    <w:rsid w:val="00585A1C"/>
    <w:rsid w:val="00585AF0"/>
    <w:rsid w:val="0058641C"/>
    <w:rsid w:val="00587030"/>
    <w:rsid w:val="00587311"/>
    <w:rsid w:val="00587489"/>
    <w:rsid w:val="00587E66"/>
    <w:rsid w:val="00590034"/>
    <w:rsid w:val="005905EE"/>
    <w:rsid w:val="00590C79"/>
    <w:rsid w:val="00590CDE"/>
    <w:rsid w:val="00590E48"/>
    <w:rsid w:val="005910B5"/>
    <w:rsid w:val="0059150A"/>
    <w:rsid w:val="005915BE"/>
    <w:rsid w:val="00591754"/>
    <w:rsid w:val="00591A64"/>
    <w:rsid w:val="00591AC6"/>
    <w:rsid w:val="005920E0"/>
    <w:rsid w:val="005921D3"/>
    <w:rsid w:val="0059251E"/>
    <w:rsid w:val="0059258E"/>
    <w:rsid w:val="00592599"/>
    <w:rsid w:val="00592F4B"/>
    <w:rsid w:val="00592FE8"/>
    <w:rsid w:val="0059307F"/>
    <w:rsid w:val="005930F0"/>
    <w:rsid w:val="0059360F"/>
    <w:rsid w:val="00593699"/>
    <w:rsid w:val="005936D5"/>
    <w:rsid w:val="0059379E"/>
    <w:rsid w:val="0059384B"/>
    <w:rsid w:val="00593851"/>
    <w:rsid w:val="00593B13"/>
    <w:rsid w:val="0059414D"/>
    <w:rsid w:val="00594276"/>
    <w:rsid w:val="00594F67"/>
    <w:rsid w:val="00595052"/>
    <w:rsid w:val="005950E2"/>
    <w:rsid w:val="005952B5"/>
    <w:rsid w:val="00595785"/>
    <w:rsid w:val="00595B35"/>
    <w:rsid w:val="00595BF5"/>
    <w:rsid w:val="00595C4F"/>
    <w:rsid w:val="00595E86"/>
    <w:rsid w:val="00596224"/>
    <w:rsid w:val="00596381"/>
    <w:rsid w:val="00596393"/>
    <w:rsid w:val="0059653D"/>
    <w:rsid w:val="0059693C"/>
    <w:rsid w:val="00596981"/>
    <w:rsid w:val="00596ACC"/>
    <w:rsid w:val="00596CA8"/>
    <w:rsid w:val="005976E8"/>
    <w:rsid w:val="005977F2"/>
    <w:rsid w:val="00597936"/>
    <w:rsid w:val="00597B0E"/>
    <w:rsid w:val="00597B97"/>
    <w:rsid w:val="00597FD8"/>
    <w:rsid w:val="005A0137"/>
    <w:rsid w:val="005A02A8"/>
    <w:rsid w:val="005A04DB"/>
    <w:rsid w:val="005A0C9E"/>
    <w:rsid w:val="005A0D2D"/>
    <w:rsid w:val="005A0F34"/>
    <w:rsid w:val="005A152D"/>
    <w:rsid w:val="005A1633"/>
    <w:rsid w:val="005A1AB4"/>
    <w:rsid w:val="005A1CAE"/>
    <w:rsid w:val="005A2016"/>
    <w:rsid w:val="005A22C7"/>
    <w:rsid w:val="005A234F"/>
    <w:rsid w:val="005A2909"/>
    <w:rsid w:val="005A2F9C"/>
    <w:rsid w:val="005A332F"/>
    <w:rsid w:val="005A33ED"/>
    <w:rsid w:val="005A34FE"/>
    <w:rsid w:val="005A35C4"/>
    <w:rsid w:val="005A36A3"/>
    <w:rsid w:val="005A36B8"/>
    <w:rsid w:val="005A37A5"/>
    <w:rsid w:val="005A37DD"/>
    <w:rsid w:val="005A39ED"/>
    <w:rsid w:val="005A3C20"/>
    <w:rsid w:val="005A3F3F"/>
    <w:rsid w:val="005A408C"/>
    <w:rsid w:val="005A41F8"/>
    <w:rsid w:val="005A44B1"/>
    <w:rsid w:val="005A471E"/>
    <w:rsid w:val="005A4938"/>
    <w:rsid w:val="005A4988"/>
    <w:rsid w:val="005A49EB"/>
    <w:rsid w:val="005A4AC8"/>
    <w:rsid w:val="005A4FC5"/>
    <w:rsid w:val="005A4FEC"/>
    <w:rsid w:val="005A51D1"/>
    <w:rsid w:val="005A5202"/>
    <w:rsid w:val="005A54B6"/>
    <w:rsid w:val="005A5744"/>
    <w:rsid w:val="005A5BF0"/>
    <w:rsid w:val="005A5CEC"/>
    <w:rsid w:val="005A5E83"/>
    <w:rsid w:val="005A654C"/>
    <w:rsid w:val="005A69A5"/>
    <w:rsid w:val="005A6ABD"/>
    <w:rsid w:val="005A6DC4"/>
    <w:rsid w:val="005A7162"/>
    <w:rsid w:val="005A7245"/>
    <w:rsid w:val="005A7483"/>
    <w:rsid w:val="005A74A2"/>
    <w:rsid w:val="005A74F2"/>
    <w:rsid w:val="005A7A5A"/>
    <w:rsid w:val="005A7AA2"/>
    <w:rsid w:val="005A7B54"/>
    <w:rsid w:val="005A7E18"/>
    <w:rsid w:val="005A7E32"/>
    <w:rsid w:val="005A7EE9"/>
    <w:rsid w:val="005A7F1F"/>
    <w:rsid w:val="005B002F"/>
    <w:rsid w:val="005B018B"/>
    <w:rsid w:val="005B021B"/>
    <w:rsid w:val="005B0317"/>
    <w:rsid w:val="005B03A9"/>
    <w:rsid w:val="005B0524"/>
    <w:rsid w:val="005B0918"/>
    <w:rsid w:val="005B116E"/>
    <w:rsid w:val="005B11E0"/>
    <w:rsid w:val="005B121D"/>
    <w:rsid w:val="005B122A"/>
    <w:rsid w:val="005B123C"/>
    <w:rsid w:val="005B12D0"/>
    <w:rsid w:val="005B13F6"/>
    <w:rsid w:val="005B1575"/>
    <w:rsid w:val="005B15DE"/>
    <w:rsid w:val="005B19FE"/>
    <w:rsid w:val="005B1D64"/>
    <w:rsid w:val="005B1DF8"/>
    <w:rsid w:val="005B23D7"/>
    <w:rsid w:val="005B265F"/>
    <w:rsid w:val="005B2674"/>
    <w:rsid w:val="005B3240"/>
    <w:rsid w:val="005B33B6"/>
    <w:rsid w:val="005B357E"/>
    <w:rsid w:val="005B35B7"/>
    <w:rsid w:val="005B3651"/>
    <w:rsid w:val="005B382F"/>
    <w:rsid w:val="005B38B4"/>
    <w:rsid w:val="005B3D67"/>
    <w:rsid w:val="005B3DF8"/>
    <w:rsid w:val="005B41D7"/>
    <w:rsid w:val="005B4372"/>
    <w:rsid w:val="005B4926"/>
    <w:rsid w:val="005B4AA3"/>
    <w:rsid w:val="005B4CE0"/>
    <w:rsid w:val="005B4D1A"/>
    <w:rsid w:val="005B4D74"/>
    <w:rsid w:val="005B4F7A"/>
    <w:rsid w:val="005B4FAB"/>
    <w:rsid w:val="005B4FFF"/>
    <w:rsid w:val="005B502B"/>
    <w:rsid w:val="005B5399"/>
    <w:rsid w:val="005B59A3"/>
    <w:rsid w:val="005B5AE0"/>
    <w:rsid w:val="005B5E26"/>
    <w:rsid w:val="005B60F2"/>
    <w:rsid w:val="005B618A"/>
    <w:rsid w:val="005B629F"/>
    <w:rsid w:val="005B63EE"/>
    <w:rsid w:val="005B69AA"/>
    <w:rsid w:val="005B6A8F"/>
    <w:rsid w:val="005B6C29"/>
    <w:rsid w:val="005B6D55"/>
    <w:rsid w:val="005B6D6E"/>
    <w:rsid w:val="005B7008"/>
    <w:rsid w:val="005B70B4"/>
    <w:rsid w:val="005B7387"/>
    <w:rsid w:val="005B742A"/>
    <w:rsid w:val="005B7A8C"/>
    <w:rsid w:val="005B7A95"/>
    <w:rsid w:val="005B7CD2"/>
    <w:rsid w:val="005B7EA7"/>
    <w:rsid w:val="005B7FC4"/>
    <w:rsid w:val="005C0228"/>
    <w:rsid w:val="005C02C1"/>
    <w:rsid w:val="005C0323"/>
    <w:rsid w:val="005C034A"/>
    <w:rsid w:val="005C041D"/>
    <w:rsid w:val="005C0454"/>
    <w:rsid w:val="005C0455"/>
    <w:rsid w:val="005C1043"/>
    <w:rsid w:val="005C144F"/>
    <w:rsid w:val="005C146F"/>
    <w:rsid w:val="005C1502"/>
    <w:rsid w:val="005C180A"/>
    <w:rsid w:val="005C18D4"/>
    <w:rsid w:val="005C1C2A"/>
    <w:rsid w:val="005C1C6F"/>
    <w:rsid w:val="005C20D1"/>
    <w:rsid w:val="005C2124"/>
    <w:rsid w:val="005C217B"/>
    <w:rsid w:val="005C222B"/>
    <w:rsid w:val="005C226B"/>
    <w:rsid w:val="005C22A2"/>
    <w:rsid w:val="005C2307"/>
    <w:rsid w:val="005C2472"/>
    <w:rsid w:val="005C2593"/>
    <w:rsid w:val="005C270B"/>
    <w:rsid w:val="005C28B0"/>
    <w:rsid w:val="005C2981"/>
    <w:rsid w:val="005C2B5B"/>
    <w:rsid w:val="005C2C6B"/>
    <w:rsid w:val="005C2D1C"/>
    <w:rsid w:val="005C2FB3"/>
    <w:rsid w:val="005C32E0"/>
    <w:rsid w:val="005C348B"/>
    <w:rsid w:val="005C35D7"/>
    <w:rsid w:val="005C35F6"/>
    <w:rsid w:val="005C378A"/>
    <w:rsid w:val="005C3ABF"/>
    <w:rsid w:val="005C3D34"/>
    <w:rsid w:val="005C3E22"/>
    <w:rsid w:val="005C3E89"/>
    <w:rsid w:val="005C42E3"/>
    <w:rsid w:val="005C4617"/>
    <w:rsid w:val="005C46F1"/>
    <w:rsid w:val="005C48CC"/>
    <w:rsid w:val="005C49C3"/>
    <w:rsid w:val="005C4D7F"/>
    <w:rsid w:val="005C4E1A"/>
    <w:rsid w:val="005C4F02"/>
    <w:rsid w:val="005C518A"/>
    <w:rsid w:val="005C5576"/>
    <w:rsid w:val="005C580C"/>
    <w:rsid w:val="005C5A45"/>
    <w:rsid w:val="005C5E86"/>
    <w:rsid w:val="005C5F8A"/>
    <w:rsid w:val="005C6576"/>
    <w:rsid w:val="005C6A92"/>
    <w:rsid w:val="005C6C38"/>
    <w:rsid w:val="005C6DCB"/>
    <w:rsid w:val="005C6F42"/>
    <w:rsid w:val="005C6FC6"/>
    <w:rsid w:val="005C70C9"/>
    <w:rsid w:val="005C71C7"/>
    <w:rsid w:val="005C7362"/>
    <w:rsid w:val="005C73CD"/>
    <w:rsid w:val="005C75D3"/>
    <w:rsid w:val="005C7764"/>
    <w:rsid w:val="005C77D1"/>
    <w:rsid w:val="005C7960"/>
    <w:rsid w:val="005C79C1"/>
    <w:rsid w:val="005C7AB5"/>
    <w:rsid w:val="005C7F48"/>
    <w:rsid w:val="005C8576"/>
    <w:rsid w:val="005D02FC"/>
    <w:rsid w:val="005D0386"/>
    <w:rsid w:val="005D07B7"/>
    <w:rsid w:val="005D0B82"/>
    <w:rsid w:val="005D0BF0"/>
    <w:rsid w:val="005D0EEB"/>
    <w:rsid w:val="005D1076"/>
    <w:rsid w:val="005D12E4"/>
    <w:rsid w:val="005D1685"/>
    <w:rsid w:val="005D1749"/>
    <w:rsid w:val="005D1B8F"/>
    <w:rsid w:val="005D1DA4"/>
    <w:rsid w:val="005D2021"/>
    <w:rsid w:val="005D2BC8"/>
    <w:rsid w:val="005D2C1F"/>
    <w:rsid w:val="005D2CC7"/>
    <w:rsid w:val="005D2D02"/>
    <w:rsid w:val="005D2D35"/>
    <w:rsid w:val="005D2DF0"/>
    <w:rsid w:val="005D31A6"/>
    <w:rsid w:val="005D35C1"/>
    <w:rsid w:val="005D3A68"/>
    <w:rsid w:val="005D4011"/>
    <w:rsid w:val="005D40FF"/>
    <w:rsid w:val="005D4379"/>
    <w:rsid w:val="005D44B2"/>
    <w:rsid w:val="005D4A5F"/>
    <w:rsid w:val="005D4DDC"/>
    <w:rsid w:val="005D4DED"/>
    <w:rsid w:val="005D5147"/>
    <w:rsid w:val="005D52DB"/>
    <w:rsid w:val="005D52F6"/>
    <w:rsid w:val="005D54F0"/>
    <w:rsid w:val="005D5734"/>
    <w:rsid w:val="005D57B5"/>
    <w:rsid w:val="005D5BF4"/>
    <w:rsid w:val="005D5EE7"/>
    <w:rsid w:val="005D606E"/>
    <w:rsid w:val="005D6254"/>
    <w:rsid w:val="005D6404"/>
    <w:rsid w:val="005D67E7"/>
    <w:rsid w:val="005D681C"/>
    <w:rsid w:val="005D6A47"/>
    <w:rsid w:val="005D6F4B"/>
    <w:rsid w:val="005D744A"/>
    <w:rsid w:val="005D76CC"/>
    <w:rsid w:val="005D7893"/>
    <w:rsid w:val="005D7D1B"/>
    <w:rsid w:val="005D7F61"/>
    <w:rsid w:val="005D7FC9"/>
    <w:rsid w:val="005E00BD"/>
    <w:rsid w:val="005E033C"/>
    <w:rsid w:val="005E0A71"/>
    <w:rsid w:val="005E0C89"/>
    <w:rsid w:val="005E1034"/>
    <w:rsid w:val="005E145F"/>
    <w:rsid w:val="005E1664"/>
    <w:rsid w:val="005E16F0"/>
    <w:rsid w:val="005E1D15"/>
    <w:rsid w:val="005E1D48"/>
    <w:rsid w:val="005E23C3"/>
    <w:rsid w:val="005E2428"/>
    <w:rsid w:val="005E2506"/>
    <w:rsid w:val="005E2749"/>
    <w:rsid w:val="005E2789"/>
    <w:rsid w:val="005E27A1"/>
    <w:rsid w:val="005E281E"/>
    <w:rsid w:val="005E298F"/>
    <w:rsid w:val="005E2BAB"/>
    <w:rsid w:val="005E2CF2"/>
    <w:rsid w:val="005E2E13"/>
    <w:rsid w:val="005E2E1C"/>
    <w:rsid w:val="005E3586"/>
    <w:rsid w:val="005E36B5"/>
    <w:rsid w:val="005E374E"/>
    <w:rsid w:val="005E396F"/>
    <w:rsid w:val="005E3BE9"/>
    <w:rsid w:val="005E3C09"/>
    <w:rsid w:val="005E3D39"/>
    <w:rsid w:val="005E3EB3"/>
    <w:rsid w:val="005E4021"/>
    <w:rsid w:val="005E4B49"/>
    <w:rsid w:val="005E4B9A"/>
    <w:rsid w:val="005E5025"/>
    <w:rsid w:val="005E508E"/>
    <w:rsid w:val="005E59B8"/>
    <w:rsid w:val="005E5AE5"/>
    <w:rsid w:val="005E5C5E"/>
    <w:rsid w:val="005E5DD1"/>
    <w:rsid w:val="005E5E46"/>
    <w:rsid w:val="005E5FA4"/>
    <w:rsid w:val="005E5FC3"/>
    <w:rsid w:val="005E6009"/>
    <w:rsid w:val="005E6521"/>
    <w:rsid w:val="005E68D6"/>
    <w:rsid w:val="005E6B98"/>
    <w:rsid w:val="005E6C66"/>
    <w:rsid w:val="005E6D63"/>
    <w:rsid w:val="005E6D74"/>
    <w:rsid w:val="005E6F92"/>
    <w:rsid w:val="005E7016"/>
    <w:rsid w:val="005E7246"/>
    <w:rsid w:val="005E72A3"/>
    <w:rsid w:val="005E7326"/>
    <w:rsid w:val="005E744E"/>
    <w:rsid w:val="005E76A0"/>
    <w:rsid w:val="005E770E"/>
    <w:rsid w:val="005E771E"/>
    <w:rsid w:val="005E7CFC"/>
    <w:rsid w:val="005E7E40"/>
    <w:rsid w:val="005F028C"/>
    <w:rsid w:val="005F038B"/>
    <w:rsid w:val="005F04C4"/>
    <w:rsid w:val="005F08BA"/>
    <w:rsid w:val="005F0ACB"/>
    <w:rsid w:val="005F0C00"/>
    <w:rsid w:val="005F0DA8"/>
    <w:rsid w:val="005F11AD"/>
    <w:rsid w:val="005F1202"/>
    <w:rsid w:val="005F1293"/>
    <w:rsid w:val="005F160D"/>
    <w:rsid w:val="005F1702"/>
    <w:rsid w:val="005F1AE0"/>
    <w:rsid w:val="005F1B90"/>
    <w:rsid w:val="005F2022"/>
    <w:rsid w:val="005F206B"/>
    <w:rsid w:val="005F23BC"/>
    <w:rsid w:val="005F24FC"/>
    <w:rsid w:val="005F28E5"/>
    <w:rsid w:val="005F294D"/>
    <w:rsid w:val="005F2958"/>
    <w:rsid w:val="005F2A89"/>
    <w:rsid w:val="005F2C54"/>
    <w:rsid w:val="005F2D3B"/>
    <w:rsid w:val="005F2E00"/>
    <w:rsid w:val="005F2F45"/>
    <w:rsid w:val="005F3695"/>
    <w:rsid w:val="005F38FC"/>
    <w:rsid w:val="005F3EAE"/>
    <w:rsid w:val="005F404C"/>
    <w:rsid w:val="005F40C5"/>
    <w:rsid w:val="005F4292"/>
    <w:rsid w:val="005F4574"/>
    <w:rsid w:val="005F45B4"/>
    <w:rsid w:val="005F4B23"/>
    <w:rsid w:val="005F4D10"/>
    <w:rsid w:val="005F4D4E"/>
    <w:rsid w:val="005F4DA7"/>
    <w:rsid w:val="005F5139"/>
    <w:rsid w:val="005F5443"/>
    <w:rsid w:val="005F54A4"/>
    <w:rsid w:val="005F54F3"/>
    <w:rsid w:val="005F57D2"/>
    <w:rsid w:val="005F59E3"/>
    <w:rsid w:val="005F6409"/>
    <w:rsid w:val="005F64E7"/>
    <w:rsid w:val="005F6552"/>
    <w:rsid w:val="005F6580"/>
    <w:rsid w:val="005F6766"/>
    <w:rsid w:val="005F678B"/>
    <w:rsid w:val="005F6C07"/>
    <w:rsid w:val="005F6D9B"/>
    <w:rsid w:val="005F6FE0"/>
    <w:rsid w:val="005F7B2C"/>
    <w:rsid w:val="005F7C4C"/>
    <w:rsid w:val="00600041"/>
    <w:rsid w:val="006000BE"/>
    <w:rsid w:val="006004B3"/>
    <w:rsid w:val="00600792"/>
    <w:rsid w:val="006008E3"/>
    <w:rsid w:val="0060094C"/>
    <w:rsid w:val="00600EBB"/>
    <w:rsid w:val="00601201"/>
    <w:rsid w:val="00601857"/>
    <w:rsid w:val="00601941"/>
    <w:rsid w:val="00601967"/>
    <w:rsid w:val="00601B99"/>
    <w:rsid w:val="00601D5C"/>
    <w:rsid w:val="00601D7C"/>
    <w:rsid w:val="00601DA5"/>
    <w:rsid w:val="00601F71"/>
    <w:rsid w:val="00602359"/>
    <w:rsid w:val="0060237F"/>
    <w:rsid w:val="0060260B"/>
    <w:rsid w:val="006026B3"/>
    <w:rsid w:val="00602883"/>
    <w:rsid w:val="00602918"/>
    <w:rsid w:val="00602995"/>
    <w:rsid w:val="00602B1C"/>
    <w:rsid w:val="00602D41"/>
    <w:rsid w:val="00602D5D"/>
    <w:rsid w:val="00602DDF"/>
    <w:rsid w:val="0060309E"/>
    <w:rsid w:val="006032C8"/>
    <w:rsid w:val="006035AA"/>
    <w:rsid w:val="00603912"/>
    <w:rsid w:val="006039BC"/>
    <w:rsid w:val="00604011"/>
    <w:rsid w:val="00604040"/>
    <w:rsid w:val="00604357"/>
    <w:rsid w:val="0060455E"/>
    <w:rsid w:val="006045D5"/>
    <w:rsid w:val="0060463C"/>
    <w:rsid w:val="0060466A"/>
    <w:rsid w:val="006046F8"/>
    <w:rsid w:val="00604BEF"/>
    <w:rsid w:val="00604C53"/>
    <w:rsid w:val="00605221"/>
    <w:rsid w:val="0060529B"/>
    <w:rsid w:val="0060535A"/>
    <w:rsid w:val="006053AD"/>
    <w:rsid w:val="006055C6"/>
    <w:rsid w:val="00605647"/>
    <w:rsid w:val="006057B7"/>
    <w:rsid w:val="00605882"/>
    <w:rsid w:val="00605C56"/>
    <w:rsid w:val="00605DDA"/>
    <w:rsid w:val="00605DE4"/>
    <w:rsid w:val="006064D3"/>
    <w:rsid w:val="00606CE7"/>
    <w:rsid w:val="00606D68"/>
    <w:rsid w:val="00606DB0"/>
    <w:rsid w:val="0060717D"/>
    <w:rsid w:val="00607708"/>
    <w:rsid w:val="00607C6D"/>
    <w:rsid w:val="00607E2C"/>
    <w:rsid w:val="00607E36"/>
    <w:rsid w:val="00607EA3"/>
    <w:rsid w:val="00610048"/>
    <w:rsid w:val="006100BB"/>
    <w:rsid w:val="0061016E"/>
    <w:rsid w:val="00610274"/>
    <w:rsid w:val="00610C37"/>
    <w:rsid w:val="00610DDF"/>
    <w:rsid w:val="00610F76"/>
    <w:rsid w:val="00611515"/>
    <w:rsid w:val="00611832"/>
    <w:rsid w:val="00611E89"/>
    <w:rsid w:val="006122B4"/>
    <w:rsid w:val="00612483"/>
    <w:rsid w:val="00612589"/>
    <w:rsid w:val="006125A1"/>
    <w:rsid w:val="00612868"/>
    <w:rsid w:val="0061293E"/>
    <w:rsid w:val="00612A90"/>
    <w:rsid w:val="00612BBD"/>
    <w:rsid w:val="006135F6"/>
    <w:rsid w:val="006138DC"/>
    <w:rsid w:val="006139C1"/>
    <w:rsid w:val="00613E4B"/>
    <w:rsid w:val="00613ED8"/>
    <w:rsid w:val="00614127"/>
    <w:rsid w:val="0061466F"/>
    <w:rsid w:val="00614677"/>
    <w:rsid w:val="006148AB"/>
    <w:rsid w:val="006149E0"/>
    <w:rsid w:val="00614B0C"/>
    <w:rsid w:val="00614B3D"/>
    <w:rsid w:val="00614BCC"/>
    <w:rsid w:val="00614CD2"/>
    <w:rsid w:val="0061527B"/>
    <w:rsid w:val="00615562"/>
    <w:rsid w:val="006159C9"/>
    <w:rsid w:val="00615CCE"/>
    <w:rsid w:val="0061628A"/>
    <w:rsid w:val="00616375"/>
    <w:rsid w:val="00616503"/>
    <w:rsid w:val="00616629"/>
    <w:rsid w:val="006169D0"/>
    <w:rsid w:val="00617638"/>
    <w:rsid w:val="00617844"/>
    <w:rsid w:val="00617B91"/>
    <w:rsid w:val="00617C65"/>
    <w:rsid w:val="00617EB1"/>
    <w:rsid w:val="0062024A"/>
    <w:rsid w:val="006207BF"/>
    <w:rsid w:val="00620907"/>
    <w:rsid w:val="0062095F"/>
    <w:rsid w:val="00620A3A"/>
    <w:rsid w:val="00620AE8"/>
    <w:rsid w:val="00620B47"/>
    <w:rsid w:val="00620C4A"/>
    <w:rsid w:val="00620D86"/>
    <w:rsid w:val="006213C3"/>
    <w:rsid w:val="0062169F"/>
    <w:rsid w:val="00621B6B"/>
    <w:rsid w:val="00621C13"/>
    <w:rsid w:val="00621CA7"/>
    <w:rsid w:val="00621DA5"/>
    <w:rsid w:val="006221CE"/>
    <w:rsid w:val="0062290C"/>
    <w:rsid w:val="0062296E"/>
    <w:rsid w:val="006229FE"/>
    <w:rsid w:val="00622A0D"/>
    <w:rsid w:val="00622AF6"/>
    <w:rsid w:val="00622B2E"/>
    <w:rsid w:val="0062312A"/>
    <w:rsid w:val="00623376"/>
    <w:rsid w:val="00623477"/>
    <w:rsid w:val="006234D0"/>
    <w:rsid w:val="006238D4"/>
    <w:rsid w:val="00623C4D"/>
    <w:rsid w:val="00623DBC"/>
    <w:rsid w:val="006241E7"/>
    <w:rsid w:val="0062457B"/>
    <w:rsid w:val="006246FE"/>
    <w:rsid w:val="006247AE"/>
    <w:rsid w:val="00624895"/>
    <w:rsid w:val="00624A20"/>
    <w:rsid w:val="00624A77"/>
    <w:rsid w:val="00624B83"/>
    <w:rsid w:val="00624DD8"/>
    <w:rsid w:val="00625047"/>
    <w:rsid w:val="006252C5"/>
    <w:rsid w:val="00625514"/>
    <w:rsid w:val="00625564"/>
    <w:rsid w:val="00625622"/>
    <w:rsid w:val="0062569D"/>
    <w:rsid w:val="00625DA5"/>
    <w:rsid w:val="00625FD6"/>
    <w:rsid w:val="006260C6"/>
    <w:rsid w:val="0062619C"/>
    <w:rsid w:val="00626599"/>
    <w:rsid w:val="0062677B"/>
    <w:rsid w:val="00626E02"/>
    <w:rsid w:val="0062790C"/>
    <w:rsid w:val="00627BEB"/>
    <w:rsid w:val="00627EFF"/>
    <w:rsid w:val="00628D90"/>
    <w:rsid w:val="006300FB"/>
    <w:rsid w:val="00630151"/>
    <w:rsid w:val="0063019D"/>
    <w:rsid w:val="006302CC"/>
    <w:rsid w:val="006305D1"/>
    <w:rsid w:val="00630622"/>
    <w:rsid w:val="00630938"/>
    <w:rsid w:val="00631076"/>
    <w:rsid w:val="00631159"/>
    <w:rsid w:val="00631602"/>
    <w:rsid w:val="006316C6"/>
    <w:rsid w:val="006319D4"/>
    <w:rsid w:val="00631EB8"/>
    <w:rsid w:val="00631F9B"/>
    <w:rsid w:val="0063200A"/>
    <w:rsid w:val="0063219A"/>
    <w:rsid w:val="00632241"/>
    <w:rsid w:val="006322BB"/>
    <w:rsid w:val="0063266C"/>
    <w:rsid w:val="00632D2A"/>
    <w:rsid w:val="00633052"/>
    <w:rsid w:val="00633090"/>
    <w:rsid w:val="00633370"/>
    <w:rsid w:val="0063345F"/>
    <w:rsid w:val="00633505"/>
    <w:rsid w:val="00633ABB"/>
    <w:rsid w:val="00633B36"/>
    <w:rsid w:val="00633B73"/>
    <w:rsid w:val="00633B9B"/>
    <w:rsid w:val="0063416D"/>
    <w:rsid w:val="006341A8"/>
    <w:rsid w:val="00634369"/>
    <w:rsid w:val="00634399"/>
    <w:rsid w:val="006346F0"/>
    <w:rsid w:val="0063481D"/>
    <w:rsid w:val="006349BA"/>
    <w:rsid w:val="00634D74"/>
    <w:rsid w:val="00634E0E"/>
    <w:rsid w:val="006353C6"/>
    <w:rsid w:val="00635496"/>
    <w:rsid w:val="00635798"/>
    <w:rsid w:val="00635BA4"/>
    <w:rsid w:val="00635C23"/>
    <w:rsid w:val="00635DF0"/>
    <w:rsid w:val="0063604C"/>
    <w:rsid w:val="0063614F"/>
    <w:rsid w:val="00636152"/>
    <w:rsid w:val="006362AE"/>
    <w:rsid w:val="006362B2"/>
    <w:rsid w:val="006362C2"/>
    <w:rsid w:val="006363AB"/>
    <w:rsid w:val="006369ED"/>
    <w:rsid w:val="00636B2D"/>
    <w:rsid w:val="00636E31"/>
    <w:rsid w:val="00636E77"/>
    <w:rsid w:val="00637723"/>
    <w:rsid w:val="0063792D"/>
    <w:rsid w:val="006379EF"/>
    <w:rsid w:val="00637E84"/>
    <w:rsid w:val="0063E40E"/>
    <w:rsid w:val="006400B6"/>
    <w:rsid w:val="00640103"/>
    <w:rsid w:val="00640179"/>
    <w:rsid w:val="0064039A"/>
    <w:rsid w:val="00640477"/>
    <w:rsid w:val="006405E9"/>
    <w:rsid w:val="00640A94"/>
    <w:rsid w:val="00640BA2"/>
    <w:rsid w:val="0064133D"/>
    <w:rsid w:val="00641608"/>
    <w:rsid w:val="00641F2B"/>
    <w:rsid w:val="006421EB"/>
    <w:rsid w:val="006422ED"/>
    <w:rsid w:val="00642350"/>
    <w:rsid w:val="0064236D"/>
    <w:rsid w:val="006423A9"/>
    <w:rsid w:val="006426F2"/>
    <w:rsid w:val="0064272C"/>
    <w:rsid w:val="0064274C"/>
    <w:rsid w:val="00642ABF"/>
    <w:rsid w:val="00642BF1"/>
    <w:rsid w:val="00642C58"/>
    <w:rsid w:val="00642CC1"/>
    <w:rsid w:val="00642DC7"/>
    <w:rsid w:val="00643002"/>
    <w:rsid w:val="00643120"/>
    <w:rsid w:val="00643162"/>
    <w:rsid w:val="00643321"/>
    <w:rsid w:val="006434B5"/>
    <w:rsid w:val="006436B7"/>
    <w:rsid w:val="00643A0E"/>
    <w:rsid w:val="00643AC3"/>
    <w:rsid w:val="00643BCC"/>
    <w:rsid w:val="00644095"/>
    <w:rsid w:val="00644841"/>
    <w:rsid w:val="00644A65"/>
    <w:rsid w:val="00644BAA"/>
    <w:rsid w:val="00644CCE"/>
    <w:rsid w:val="00644F4B"/>
    <w:rsid w:val="00644F9F"/>
    <w:rsid w:val="006451EE"/>
    <w:rsid w:val="006453EE"/>
    <w:rsid w:val="00645578"/>
    <w:rsid w:val="00645852"/>
    <w:rsid w:val="00645B5B"/>
    <w:rsid w:val="00645D4B"/>
    <w:rsid w:val="00645D9E"/>
    <w:rsid w:val="00645E88"/>
    <w:rsid w:val="00645F73"/>
    <w:rsid w:val="006460DF"/>
    <w:rsid w:val="00646151"/>
    <w:rsid w:val="006467A9"/>
    <w:rsid w:val="00646955"/>
    <w:rsid w:val="00646958"/>
    <w:rsid w:val="00646D48"/>
    <w:rsid w:val="00646DA9"/>
    <w:rsid w:val="006475A9"/>
    <w:rsid w:val="0064761A"/>
    <w:rsid w:val="00647698"/>
    <w:rsid w:val="006502AA"/>
    <w:rsid w:val="00650374"/>
    <w:rsid w:val="00650446"/>
    <w:rsid w:val="006504C4"/>
    <w:rsid w:val="0065050D"/>
    <w:rsid w:val="0065078C"/>
    <w:rsid w:val="006507B0"/>
    <w:rsid w:val="00650909"/>
    <w:rsid w:val="00650BC5"/>
    <w:rsid w:val="00650BF1"/>
    <w:rsid w:val="00650E27"/>
    <w:rsid w:val="00650F4B"/>
    <w:rsid w:val="00650FE6"/>
    <w:rsid w:val="006512E1"/>
    <w:rsid w:val="00651300"/>
    <w:rsid w:val="00651495"/>
    <w:rsid w:val="006515EF"/>
    <w:rsid w:val="00651703"/>
    <w:rsid w:val="00651721"/>
    <w:rsid w:val="006517F2"/>
    <w:rsid w:val="00651B51"/>
    <w:rsid w:val="00651DB3"/>
    <w:rsid w:val="006521C1"/>
    <w:rsid w:val="006521F2"/>
    <w:rsid w:val="00652308"/>
    <w:rsid w:val="006524DC"/>
    <w:rsid w:val="00652878"/>
    <w:rsid w:val="0065292B"/>
    <w:rsid w:val="00652C9B"/>
    <w:rsid w:val="00652CC3"/>
    <w:rsid w:val="00652D5E"/>
    <w:rsid w:val="00653086"/>
    <w:rsid w:val="006530C8"/>
    <w:rsid w:val="006531F9"/>
    <w:rsid w:val="0065324B"/>
    <w:rsid w:val="00653277"/>
    <w:rsid w:val="00653485"/>
    <w:rsid w:val="00653721"/>
    <w:rsid w:val="006537B9"/>
    <w:rsid w:val="00653857"/>
    <w:rsid w:val="00653A1E"/>
    <w:rsid w:val="00653BB0"/>
    <w:rsid w:val="00654013"/>
    <w:rsid w:val="006540BF"/>
    <w:rsid w:val="006544E0"/>
    <w:rsid w:val="0065465F"/>
    <w:rsid w:val="006546E4"/>
    <w:rsid w:val="006548E7"/>
    <w:rsid w:val="00654C71"/>
    <w:rsid w:val="006550E6"/>
    <w:rsid w:val="00655250"/>
    <w:rsid w:val="0065549F"/>
    <w:rsid w:val="006555BE"/>
    <w:rsid w:val="00655992"/>
    <w:rsid w:val="00655E78"/>
    <w:rsid w:val="006560B0"/>
    <w:rsid w:val="006563E7"/>
    <w:rsid w:val="0065643F"/>
    <w:rsid w:val="006564D6"/>
    <w:rsid w:val="006566FF"/>
    <w:rsid w:val="00656B51"/>
    <w:rsid w:val="00656C38"/>
    <w:rsid w:val="00656C8D"/>
    <w:rsid w:val="00656CB4"/>
    <w:rsid w:val="00656E6A"/>
    <w:rsid w:val="00657011"/>
    <w:rsid w:val="006571FD"/>
    <w:rsid w:val="00657400"/>
    <w:rsid w:val="006574A1"/>
    <w:rsid w:val="006574A8"/>
    <w:rsid w:val="00657515"/>
    <w:rsid w:val="00657625"/>
    <w:rsid w:val="00657806"/>
    <w:rsid w:val="00657923"/>
    <w:rsid w:val="00657A53"/>
    <w:rsid w:val="00657C48"/>
    <w:rsid w:val="00657CE3"/>
    <w:rsid w:val="00657D2A"/>
    <w:rsid w:val="00660330"/>
    <w:rsid w:val="00660440"/>
    <w:rsid w:val="00660534"/>
    <w:rsid w:val="006605AC"/>
    <w:rsid w:val="0066060B"/>
    <w:rsid w:val="00660632"/>
    <w:rsid w:val="00660CBC"/>
    <w:rsid w:val="00660E0C"/>
    <w:rsid w:val="00660E66"/>
    <w:rsid w:val="00661154"/>
    <w:rsid w:val="006611F7"/>
    <w:rsid w:val="0066122C"/>
    <w:rsid w:val="00661439"/>
    <w:rsid w:val="00661599"/>
    <w:rsid w:val="006617AA"/>
    <w:rsid w:val="00661800"/>
    <w:rsid w:val="0066189A"/>
    <w:rsid w:val="006619B8"/>
    <w:rsid w:val="00661A4B"/>
    <w:rsid w:val="00661BD3"/>
    <w:rsid w:val="00661E5C"/>
    <w:rsid w:val="00662109"/>
    <w:rsid w:val="0066246E"/>
    <w:rsid w:val="00662CFE"/>
    <w:rsid w:val="00662E82"/>
    <w:rsid w:val="00662EF9"/>
    <w:rsid w:val="00662FEF"/>
    <w:rsid w:val="00662FF3"/>
    <w:rsid w:val="00663147"/>
    <w:rsid w:val="00663655"/>
    <w:rsid w:val="006636A6"/>
    <w:rsid w:val="006636B6"/>
    <w:rsid w:val="00663772"/>
    <w:rsid w:val="0066379E"/>
    <w:rsid w:val="00663A71"/>
    <w:rsid w:val="00663AB1"/>
    <w:rsid w:val="00663AEF"/>
    <w:rsid w:val="00663AF0"/>
    <w:rsid w:val="006640A1"/>
    <w:rsid w:val="00664236"/>
    <w:rsid w:val="00664644"/>
    <w:rsid w:val="00664748"/>
    <w:rsid w:val="0066479B"/>
    <w:rsid w:val="00664C9A"/>
    <w:rsid w:val="00664E97"/>
    <w:rsid w:val="00664F57"/>
    <w:rsid w:val="00665296"/>
    <w:rsid w:val="006652DB"/>
    <w:rsid w:val="006654E7"/>
    <w:rsid w:val="0066566D"/>
    <w:rsid w:val="0066581C"/>
    <w:rsid w:val="00665896"/>
    <w:rsid w:val="006658C1"/>
    <w:rsid w:val="00665CC1"/>
    <w:rsid w:val="00665D60"/>
    <w:rsid w:val="00665FF0"/>
    <w:rsid w:val="006666A8"/>
    <w:rsid w:val="0066674A"/>
    <w:rsid w:val="00666A29"/>
    <w:rsid w:val="00666C53"/>
    <w:rsid w:val="00666E3D"/>
    <w:rsid w:val="006673D0"/>
    <w:rsid w:val="00667402"/>
    <w:rsid w:val="0066760B"/>
    <w:rsid w:val="00667687"/>
    <w:rsid w:val="00667E79"/>
    <w:rsid w:val="006700C6"/>
    <w:rsid w:val="00670462"/>
    <w:rsid w:val="00670625"/>
    <w:rsid w:val="00670759"/>
    <w:rsid w:val="00670784"/>
    <w:rsid w:val="00670C65"/>
    <w:rsid w:val="00670C82"/>
    <w:rsid w:val="00670DD9"/>
    <w:rsid w:val="00670FCE"/>
    <w:rsid w:val="00670FEB"/>
    <w:rsid w:val="006712ED"/>
    <w:rsid w:val="006717AE"/>
    <w:rsid w:val="00671A21"/>
    <w:rsid w:val="00671D8C"/>
    <w:rsid w:val="00671E50"/>
    <w:rsid w:val="00672150"/>
    <w:rsid w:val="00672489"/>
    <w:rsid w:val="006724D9"/>
    <w:rsid w:val="00672788"/>
    <w:rsid w:val="00672865"/>
    <w:rsid w:val="006729CE"/>
    <w:rsid w:val="00672B31"/>
    <w:rsid w:val="00672BCD"/>
    <w:rsid w:val="0067341F"/>
    <w:rsid w:val="00673C6D"/>
    <w:rsid w:val="00673D5F"/>
    <w:rsid w:val="00673DD1"/>
    <w:rsid w:val="00673EB8"/>
    <w:rsid w:val="00673FAB"/>
    <w:rsid w:val="006740C3"/>
    <w:rsid w:val="0067424A"/>
    <w:rsid w:val="006745FB"/>
    <w:rsid w:val="006746CA"/>
    <w:rsid w:val="00674977"/>
    <w:rsid w:val="00674D92"/>
    <w:rsid w:val="00675508"/>
    <w:rsid w:val="006755C6"/>
    <w:rsid w:val="00675611"/>
    <w:rsid w:val="0067592D"/>
    <w:rsid w:val="00675B01"/>
    <w:rsid w:val="00675C16"/>
    <w:rsid w:val="00675DF3"/>
    <w:rsid w:val="00675E0A"/>
    <w:rsid w:val="00675F10"/>
    <w:rsid w:val="00676325"/>
    <w:rsid w:val="006766D2"/>
    <w:rsid w:val="006767F0"/>
    <w:rsid w:val="0067682D"/>
    <w:rsid w:val="00676DB6"/>
    <w:rsid w:val="00676F7D"/>
    <w:rsid w:val="00676F8E"/>
    <w:rsid w:val="006773C1"/>
    <w:rsid w:val="00677783"/>
    <w:rsid w:val="0067779F"/>
    <w:rsid w:val="00677BA2"/>
    <w:rsid w:val="00677EC7"/>
    <w:rsid w:val="00680219"/>
    <w:rsid w:val="00680546"/>
    <w:rsid w:val="00680EB9"/>
    <w:rsid w:val="00680FC5"/>
    <w:rsid w:val="006811F5"/>
    <w:rsid w:val="0068134F"/>
    <w:rsid w:val="00681438"/>
    <w:rsid w:val="00681A43"/>
    <w:rsid w:val="00681CD6"/>
    <w:rsid w:val="00681D19"/>
    <w:rsid w:val="00681DEE"/>
    <w:rsid w:val="00681E66"/>
    <w:rsid w:val="00681EE4"/>
    <w:rsid w:val="00681F11"/>
    <w:rsid w:val="0068208E"/>
    <w:rsid w:val="00682132"/>
    <w:rsid w:val="00682859"/>
    <w:rsid w:val="0068293E"/>
    <w:rsid w:val="00682CB9"/>
    <w:rsid w:val="00682FDF"/>
    <w:rsid w:val="00683E43"/>
    <w:rsid w:val="006840F3"/>
    <w:rsid w:val="00684195"/>
    <w:rsid w:val="006841A2"/>
    <w:rsid w:val="00684680"/>
    <w:rsid w:val="006846C9"/>
    <w:rsid w:val="00684B1C"/>
    <w:rsid w:val="00684BD2"/>
    <w:rsid w:val="00684EA8"/>
    <w:rsid w:val="00685217"/>
    <w:rsid w:val="006852AC"/>
    <w:rsid w:val="006853D8"/>
    <w:rsid w:val="00685B3F"/>
    <w:rsid w:val="00685B41"/>
    <w:rsid w:val="006862C3"/>
    <w:rsid w:val="006862C9"/>
    <w:rsid w:val="006862D3"/>
    <w:rsid w:val="0068666D"/>
    <w:rsid w:val="006866E9"/>
    <w:rsid w:val="0068696D"/>
    <w:rsid w:val="00686A8A"/>
    <w:rsid w:val="00686DC3"/>
    <w:rsid w:val="00686F5F"/>
    <w:rsid w:val="00686F75"/>
    <w:rsid w:val="0068784A"/>
    <w:rsid w:val="00687D7B"/>
    <w:rsid w:val="006902B5"/>
    <w:rsid w:val="006906D1"/>
    <w:rsid w:val="006909AD"/>
    <w:rsid w:val="006909FE"/>
    <w:rsid w:val="00691013"/>
    <w:rsid w:val="00691318"/>
    <w:rsid w:val="00691439"/>
    <w:rsid w:val="00691BBC"/>
    <w:rsid w:val="0069205B"/>
    <w:rsid w:val="00692061"/>
    <w:rsid w:val="00692744"/>
    <w:rsid w:val="00692D2C"/>
    <w:rsid w:val="00692F71"/>
    <w:rsid w:val="0069342A"/>
    <w:rsid w:val="0069348B"/>
    <w:rsid w:val="006935CC"/>
    <w:rsid w:val="0069360D"/>
    <w:rsid w:val="00693936"/>
    <w:rsid w:val="006939B6"/>
    <w:rsid w:val="00693BEB"/>
    <w:rsid w:val="00694098"/>
    <w:rsid w:val="00694392"/>
    <w:rsid w:val="00694AF7"/>
    <w:rsid w:val="0069523F"/>
    <w:rsid w:val="00695253"/>
    <w:rsid w:val="006952D5"/>
    <w:rsid w:val="00695425"/>
    <w:rsid w:val="00695666"/>
    <w:rsid w:val="006956BC"/>
    <w:rsid w:val="00695748"/>
    <w:rsid w:val="0069577E"/>
    <w:rsid w:val="006957B3"/>
    <w:rsid w:val="00695946"/>
    <w:rsid w:val="00695E0F"/>
    <w:rsid w:val="00695F6B"/>
    <w:rsid w:val="0069606D"/>
    <w:rsid w:val="006960E2"/>
    <w:rsid w:val="0069621B"/>
    <w:rsid w:val="006965F9"/>
    <w:rsid w:val="0069665A"/>
    <w:rsid w:val="00696673"/>
    <w:rsid w:val="00696674"/>
    <w:rsid w:val="0069668B"/>
    <w:rsid w:val="006966EA"/>
    <w:rsid w:val="0069671B"/>
    <w:rsid w:val="00696A29"/>
    <w:rsid w:val="00696AA5"/>
    <w:rsid w:val="00696BB2"/>
    <w:rsid w:val="00696C68"/>
    <w:rsid w:val="00696E03"/>
    <w:rsid w:val="00696F1C"/>
    <w:rsid w:val="00697059"/>
    <w:rsid w:val="0069705A"/>
    <w:rsid w:val="006972A9"/>
    <w:rsid w:val="00697362"/>
    <w:rsid w:val="0069737E"/>
    <w:rsid w:val="006974B4"/>
    <w:rsid w:val="00697906"/>
    <w:rsid w:val="00697A09"/>
    <w:rsid w:val="00697EC8"/>
    <w:rsid w:val="00697F16"/>
    <w:rsid w:val="0069BE13"/>
    <w:rsid w:val="006A04F6"/>
    <w:rsid w:val="006A0A7C"/>
    <w:rsid w:val="006A0B14"/>
    <w:rsid w:val="006A0B93"/>
    <w:rsid w:val="006A0BB2"/>
    <w:rsid w:val="006A0C93"/>
    <w:rsid w:val="006A1380"/>
    <w:rsid w:val="006A1385"/>
    <w:rsid w:val="006A1542"/>
    <w:rsid w:val="006A1743"/>
    <w:rsid w:val="006A185D"/>
    <w:rsid w:val="006A1D0B"/>
    <w:rsid w:val="006A1F32"/>
    <w:rsid w:val="006A1F57"/>
    <w:rsid w:val="006A208B"/>
    <w:rsid w:val="006A21C2"/>
    <w:rsid w:val="006A2283"/>
    <w:rsid w:val="006A22A3"/>
    <w:rsid w:val="006A22BB"/>
    <w:rsid w:val="006A2435"/>
    <w:rsid w:val="006A25A2"/>
    <w:rsid w:val="006A282C"/>
    <w:rsid w:val="006A2C1E"/>
    <w:rsid w:val="006A2EE4"/>
    <w:rsid w:val="006A32DA"/>
    <w:rsid w:val="006A3589"/>
    <w:rsid w:val="006A3791"/>
    <w:rsid w:val="006A38FD"/>
    <w:rsid w:val="006A3965"/>
    <w:rsid w:val="006A3A00"/>
    <w:rsid w:val="006A3B25"/>
    <w:rsid w:val="006A3D12"/>
    <w:rsid w:val="006A420F"/>
    <w:rsid w:val="006A4285"/>
    <w:rsid w:val="006A4349"/>
    <w:rsid w:val="006A44C4"/>
    <w:rsid w:val="006A46B9"/>
    <w:rsid w:val="006A4B05"/>
    <w:rsid w:val="006A4BEA"/>
    <w:rsid w:val="006A4CBC"/>
    <w:rsid w:val="006A4E2A"/>
    <w:rsid w:val="006A527B"/>
    <w:rsid w:val="006A573B"/>
    <w:rsid w:val="006A573D"/>
    <w:rsid w:val="006A57BE"/>
    <w:rsid w:val="006A59E8"/>
    <w:rsid w:val="006A5B36"/>
    <w:rsid w:val="006A5C82"/>
    <w:rsid w:val="006A5C9C"/>
    <w:rsid w:val="006A5EDC"/>
    <w:rsid w:val="006A6240"/>
    <w:rsid w:val="006A628D"/>
    <w:rsid w:val="006A63E1"/>
    <w:rsid w:val="006A6755"/>
    <w:rsid w:val="006A6AC1"/>
    <w:rsid w:val="006A6B73"/>
    <w:rsid w:val="006A6BC4"/>
    <w:rsid w:val="006A6FE3"/>
    <w:rsid w:val="006A73B4"/>
    <w:rsid w:val="006A743A"/>
    <w:rsid w:val="006A746D"/>
    <w:rsid w:val="006A7602"/>
    <w:rsid w:val="006A760D"/>
    <w:rsid w:val="006A77BD"/>
    <w:rsid w:val="006A7860"/>
    <w:rsid w:val="006A7914"/>
    <w:rsid w:val="006A79E9"/>
    <w:rsid w:val="006A7BDE"/>
    <w:rsid w:val="006A7D1D"/>
    <w:rsid w:val="006B01E0"/>
    <w:rsid w:val="006B0536"/>
    <w:rsid w:val="006B0886"/>
    <w:rsid w:val="006B0CD6"/>
    <w:rsid w:val="006B0D94"/>
    <w:rsid w:val="006B0E3D"/>
    <w:rsid w:val="006B0F9C"/>
    <w:rsid w:val="006B14B2"/>
    <w:rsid w:val="006B1514"/>
    <w:rsid w:val="006B15A7"/>
    <w:rsid w:val="006B18BF"/>
    <w:rsid w:val="006B1A85"/>
    <w:rsid w:val="006B1B75"/>
    <w:rsid w:val="006B1CFB"/>
    <w:rsid w:val="006B1E7D"/>
    <w:rsid w:val="006B20B0"/>
    <w:rsid w:val="006B2185"/>
    <w:rsid w:val="006B21E1"/>
    <w:rsid w:val="006B22D1"/>
    <w:rsid w:val="006B232C"/>
    <w:rsid w:val="006B2708"/>
    <w:rsid w:val="006B291C"/>
    <w:rsid w:val="006B2A49"/>
    <w:rsid w:val="006B2B71"/>
    <w:rsid w:val="006B2C53"/>
    <w:rsid w:val="006B2DC9"/>
    <w:rsid w:val="006B377C"/>
    <w:rsid w:val="006B3AE6"/>
    <w:rsid w:val="006B3B33"/>
    <w:rsid w:val="006B3C8D"/>
    <w:rsid w:val="006B3F23"/>
    <w:rsid w:val="006B4031"/>
    <w:rsid w:val="006B408A"/>
    <w:rsid w:val="006B421B"/>
    <w:rsid w:val="006B43B3"/>
    <w:rsid w:val="006B440A"/>
    <w:rsid w:val="006B4443"/>
    <w:rsid w:val="006B4A64"/>
    <w:rsid w:val="006B4BB4"/>
    <w:rsid w:val="006B5006"/>
    <w:rsid w:val="006B514C"/>
    <w:rsid w:val="006B551C"/>
    <w:rsid w:val="006B57EC"/>
    <w:rsid w:val="006B5AE9"/>
    <w:rsid w:val="006B5AFB"/>
    <w:rsid w:val="006B5B3F"/>
    <w:rsid w:val="006B5B5C"/>
    <w:rsid w:val="006B5CE3"/>
    <w:rsid w:val="006B5DE3"/>
    <w:rsid w:val="006B60D5"/>
    <w:rsid w:val="006B6228"/>
    <w:rsid w:val="006B6297"/>
    <w:rsid w:val="006B629D"/>
    <w:rsid w:val="006B6369"/>
    <w:rsid w:val="006B638F"/>
    <w:rsid w:val="006B6531"/>
    <w:rsid w:val="006B6B78"/>
    <w:rsid w:val="006B6DA7"/>
    <w:rsid w:val="006B7087"/>
    <w:rsid w:val="006B7669"/>
    <w:rsid w:val="006B7728"/>
    <w:rsid w:val="006B7F11"/>
    <w:rsid w:val="006C0548"/>
    <w:rsid w:val="006C0836"/>
    <w:rsid w:val="006C08F6"/>
    <w:rsid w:val="006C092D"/>
    <w:rsid w:val="006C0B0C"/>
    <w:rsid w:val="006C0D71"/>
    <w:rsid w:val="006C0E60"/>
    <w:rsid w:val="006C13C7"/>
    <w:rsid w:val="006C19B2"/>
    <w:rsid w:val="006C1DAE"/>
    <w:rsid w:val="006C1E0C"/>
    <w:rsid w:val="006C1FBA"/>
    <w:rsid w:val="006C2050"/>
    <w:rsid w:val="006C216C"/>
    <w:rsid w:val="006C220F"/>
    <w:rsid w:val="006C2498"/>
    <w:rsid w:val="006C26CD"/>
    <w:rsid w:val="006C2BC4"/>
    <w:rsid w:val="006C2E39"/>
    <w:rsid w:val="006C2E46"/>
    <w:rsid w:val="006C2F85"/>
    <w:rsid w:val="006C2F95"/>
    <w:rsid w:val="006C3081"/>
    <w:rsid w:val="006C3230"/>
    <w:rsid w:val="006C323B"/>
    <w:rsid w:val="006C3554"/>
    <w:rsid w:val="006C385C"/>
    <w:rsid w:val="006C3B06"/>
    <w:rsid w:val="006C3FD4"/>
    <w:rsid w:val="006C410D"/>
    <w:rsid w:val="006C4162"/>
    <w:rsid w:val="006C48E7"/>
    <w:rsid w:val="006C4A02"/>
    <w:rsid w:val="006C4B5E"/>
    <w:rsid w:val="006C4C06"/>
    <w:rsid w:val="006C508C"/>
    <w:rsid w:val="006C50DF"/>
    <w:rsid w:val="006C5204"/>
    <w:rsid w:val="006C529F"/>
    <w:rsid w:val="006C53FE"/>
    <w:rsid w:val="006C55ED"/>
    <w:rsid w:val="006C578B"/>
    <w:rsid w:val="006C59A8"/>
    <w:rsid w:val="006C5B77"/>
    <w:rsid w:val="006C5BB2"/>
    <w:rsid w:val="006C5DE2"/>
    <w:rsid w:val="006C5E3A"/>
    <w:rsid w:val="006C60BC"/>
    <w:rsid w:val="006C616B"/>
    <w:rsid w:val="006C65F7"/>
    <w:rsid w:val="006C6774"/>
    <w:rsid w:val="006C6BB9"/>
    <w:rsid w:val="006C6BFC"/>
    <w:rsid w:val="006C6E5F"/>
    <w:rsid w:val="006C6F4A"/>
    <w:rsid w:val="006C6FB0"/>
    <w:rsid w:val="006C722B"/>
    <w:rsid w:val="006C7484"/>
    <w:rsid w:val="006C7567"/>
    <w:rsid w:val="006C766A"/>
    <w:rsid w:val="006C7810"/>
    <w:rsid w:val="006C7A39"/>
    <w:rsid w:val="006C7BDF"/>
    <w:rsid w:val="006C7BE1"/>
    <w:rsid w:val="006C7BFB"/>
    <w:rsid w:val="006C7D26"/>
    <w:rsid w:val="006C7DA7"/>
    <w:rsid w:val="006C7DF6"/>
    <w:rsid w:val="006CA2AF"/>
    <w:rsid w:val="006CFAA9"/>
    <w:rsid w:val="006D012C"/>
    <w:rsid w:val="006D01E6"/>
    <w:rsid w:val="006D03A1"/>
    <w:rsid w:val="006D05C4"/>
    <w:rsid w:val="006D0848"/>
    <w:rsid w:val="006D09E8"/>
    <w:rsid w:val="006D09FF"/>
    <w:rsid w:val="006D0B3E"/>
    <w:rsid w:val="006D0DAE"/>
    <w:rsid w:val="006D0EB4"/>
    <w:rsid w:val="006D106B"/>
    <w:rsid w:val="006D1173"/>
    <w:rsid w:val="006D12CB"/>
    <w:rsid w:val="006D135A"/>
    <w:rsid w:val="006D13EC"/>
    <w:rsid w:val="006D15EF"/>
    <w:rsid w:val="006D1AFC"/>
    <w:rsid w:val="006D1B0E"/>
    <w:rsid w:val="006D1C2C"/>
    <w:rsid w:val="006D1D6D"/>
    <w:rsid w:val="006D2048"/>
    <w:rsid w:val="006D2254"/>
    <w:rsid w:val="006D2936"/>
    <w:rsid w:val="006D2B8F"/>
    <w:rsid w:val="006D2CBE"/>
    <w:rsid w:val="006D2D37"/>
    <w:rsid w:val="006D2EA0"/>
    <w:rsid w:val="006D30E9"/>
    <w:rsid w:val="006D312A"/>
    <w:rsid w:val="006D33AA"/>
    <w:rsid w:val="006D37AD"/>
    <w:rsid w:val="006D3993"/>
    <w:rsid w:val="006D3B03"/>
    <w:rsid w:val="006D410A"/>
    <w:rsid w:val="006D41E8"/>
    <w:rsid w:val="006D4340"/>
    <w:rsid w:val="006D4356"/>
    <w:rsid w:val="006D45A2"/>
    <w:rsid w:val="006D45CE"/>
    <w:rsid w:val="006D4E4D"/>
    <w:rsid w:val="006D500D"/>
    <w:rsid w:val="006D5107"/>
    <w:rsid w:val="006D563F"/>
    <w:rsid w:val="006D617C"/>
    <w:rsid w:val="006D61AC"/>
    <w:rsid w:val="006D6302"/>
    <w:rsid w:val="006D6480"/>
    <w:rsid w:val="006D65C5"/>
    <w:rsid w:val="006D6796"/>
    <w:rsid w:val="006D67E9"/>
    <w:rsid w:val="006D698B"/>
    <w:rsid w:val="006D6CA5"/>
    <w:rsid w:val="006D740E"/>
    <w:rsid w:val="006D74AA"/>
    <w:rsid w:val="006D75F0"/>
    <w:rsid w:val="006D786C"/>
    <w:rsid w:val="006D78DF"/>
    <w:rsid w:val="006D7B3F"/>
    <w:rsid w:val="006D7E38"/>
    <w:rsid w:val="006E0064"/>
    <w:rsid w:val="006E014D"/>
    <w:rsid w:val="006E018C"/>
    <w:rsid w:val="006E03B7"/>
    <w:rsid w:val="006E0667"/>
    <w:rsid w:val="006E0DD4"/>
    <w:rsid w:val="006E0E3F"/>
    <w:rsid w:val="006E0E6D"/>
    <w:rsid w:val="006E0E81"/>
    <w:rsid w:val="006E0F29"/>
    <w:rsid w:val="006E103B"/>
    <w:rsid w:val="006E114F"/>
    <w:rsid w:val="006E14B6"/>
    <w:rsid w:val="006E1645"/>
    <w:rsid w:val="006E17CD"/>
    <w:rsid w:val="006E1A1E"/>
    <w:rsid w:val="006E204C"/>
    <w:rsid w:val="006E2439"/>
    <w:rsid w:val="006E2576"/>
    <w:rsid w:val="006E2937"/>
    <w:rsid w:val="006E2E0B"/>
    <w:rsid w:val="006E3028"/>
    <w:rsid w:val="006E3355"/>
    <w:rsid w:val="006E338C"/>
    <w:rsid w:val="006E3597"/>
    <w:rsid w:val="006E36A6"/>
    <w:rsid w:val="006E3820"/>
    <w:rsid w:val="006E3CC8"/>
    <w:rsid w:val="006E3DC8"/>
    <w:rsid w:val="006E4110"/>
    <w:rsid w:val="006E429B"/>
    <w:rsid w:val="006E4710"/>
    <w:rsid w:val="006E4920"/>
    <w:rsid w:val="006E4947"/>
    <w:rsid w:val="006E4C08"/>
    <w:rsid w:val="006E4ECE"/>
    <w:rsid w:val="006E5146"/>
    <w:rsid w:val="006E53C6"/>
    <w:rsid w:val="006E53ED"/>
    <w:rsid w:val="006E5995"/>
    <w:rsid w:val="006E5C03"/>
    <w:rsid w:val="006E62E3"/>
    <w:rsid w:val="006E6413"/>
    <w:rsid w:val="006E650E"/>
    <w:rsid w:val="006E6EE2"/>
    <w:rsid w:val="006E7015"/>
    <w:rsid w:val="006E7053"/>
    <w:rsid w:val="006E7113"/>
    <w:rsid w:val="006E724A"/>
    <w:rsid w:val="006E730C"/>
    <w:rsid w:val="006E7362"/>
    <w:rsid w:val="006E7489"/>
    <w:rsid w:val="006E74A4"/>
    <w:rsid w:val="006E7727"/>
    <w:rsid w:val="006E77EC"/>
    <w:rsid w:val="006F0060"/>
    <w:rsid w:val="006F0067"/>
    <w:rsid w:val="006F009F"/>
    <w:rsid w:val="006F06EF"/>
    <w:rsid w:val="006F0F3E"/>
    <w:rsid w:val="006F0F68"/>
    <w:rsid w:val="006F104E"/>
    <w:rsid w:val="006F1162"/>
    <w:rsid w:val="006F12D1"/>
    <w:rsid w:val="006F1512"/>
    <w:rsid w:val="006F1539"/>
    <w:rsid w:val="006F18C1"/>
    <w:rsid w:val="006F1906"/>
    <w:rsid w:val="006F191C"/>
    <w:rsid w:val="006F191E"/>
    <w:rsid w:val="006F1A0D"/>
    <w:rsid w:val="006F1BC1"/>
    <w:rsid w:val="006F1D4B"/>
    <w:rsid w:val="006F1DC0"/>
    <w:rsid w:val="006F1E50"/>
    <w:rsid w:val="006F1FFE"/>
    <w:rsid w:val="006F22BA"/>
    <w:rsid w:val="006F22E8"/>
    <w:rsid w:val="006F2CEF"/>
    <w:rsid w:val="006F2D9D"/>
    <w:rsid w:val="006F2DC1"/>
    <w:rsid w:val="006F2EC1"/>
    <w:rsid w:val="006F2F10"/>
    <w:rsid w:val="006F3341"/>
    <w:rsid w:val="006F397E"/>
    <w:rsid w:val="006F39A4"/>
    <w:rsid w:val="006F3B05"/>
    <w:rsid w:val="006F3B48"/>
    <w:rsid w:val="006F3C67"/>
    <w:rsid w:val="006F3CF2"/>
    <w:rsid w:val="006F4185"/>
    <w:rsid w:val="006F446F"/>
    <w:rsid w:val="006F45A8"/>
    <w:rsid w:val="006F45CF"/>
    <w:rsid w:val="006F48C2"/>
    <w:rsid w:val="006F4A84"/>
    <w:rsid w:val="006F4AE6"/>
    <w:rsid w:val="006F4B4D"/>
    <w:rsid w:val="006F4B96"/>
    <w:rsid w:val="006F4D97"/>
    <w:rsid w:val="006F4E6E"/>
    <w:rsid w:val="006F4ECC"/>
    <w:rsid w:val="006F501F"/>
    <w:rsid w:val="006F5173"/>
    <w:rsid w:val="006F5189"/>
    <w:rsid w:val="006F5672"/>
    <w:rsid w:val="006F5788"/>
    <w:rsid w:val="006F597C"/>
    <w:rsid w:val="006F5F78"/>
    <w:rsid w:val="006F62AA"/>
    <w:rsid w:val="006F634B"/>
    <w:rsid w:val="006F644D"/>
    <w:rsid w:val="006F6515"/>
    <w:rsid w:val="006F6627"/>
    <w:rsid w:val="006F66E3"/>
    <w:rsid w:val="006F671C"/>
    <w:rsid w:val="006F6B73"/>
    <w:rsid w:val="006F6BFD"/>
    <w:rsid w:val="006F6C0B"/>
    <w:rsid w:val="006F6DE1"/>
    <w:rsid w:val="006F71EC"/>
    <w:rsid w:val="006F72AE"/>
    <w:rsid w:val="006F72EB"/>
    <w:rsid w:val="006F77FB"/>
    <w:rsid w:val="006F7AE3"/>
    <w:rsid w:val="006F9562"/>
    <w:rsid w:val="007001B4"/>
    <w:rsid w:val="0070029D"/>
    <w:rsid w:val="0070037F"/>
    <w:rsid w:val="00700633"/>
    <w:rsid w:val="0070086D"/>
    <w:rsid w:val="0070092D"/>
    <w:rsid w:val="007009F9"/>
    <w:rsid w:val="00701014"/>
    <w:rsid w:val="0070105C"/>
    <w:rsid w:val="007011F0"/>
    <w:rsid w:val="0070131E"/>
    <w:rsid w:val="0070139C"/>
    <w:rsid w:val="0070160A"/>
    <w:rsid w:val="00701840"/>
    <w:rsid w:val="00701C7C"/>
    <w:rsid w:val="00702702"/>
    <w:rsid w:val="00702D41"/>
    <w:rsid w:val="00702D78"/>
    <w:rsid w:val="007032EE"/>
    <w:rsid w:val="007037BE"/>
    <w:rsid w:val="0070418B"/>
    <w:rsid w:val="00704234"/>
    <w:rsid w:val="007044D8"/>
    <w:rsid w:val="0070497D"/>
    <w:rsid w:val="00704E35"/>
    <w:rsid w:val="00705087"/>
    <w:rsid w:val="007057C7"/>
    <w:rsid w:val="00705870"/>
    <w:rsid w:val="00705AAA"/>
    <w:rsid w:val="00705C60"/>
    <w:rsid w:val="00705CCE"/>
    <w:rsid w:val="00706289"/>
    <w:rsid w:val="0070675E"/>
    <w:rsid w:val="007067AC"/>
    <w:rsid w:val="007067F8"/>
    <w:rsid w:val="00706969"/>
    <w:rsid w:val="00706998"/>
    <w:rsid w:val="00706C12"/>
    <w:rsid w:val="00706DC8"/>
    <w:rsid w:val="00707619"/>
    <w:rsid w:val="0070767B"/>
    <w:rsid w:val="00707B9B"/>
    <w:rsid w:val="00707D63"/>
    <w:rsid w:val="00707EED"/>
    <w:rsid w:val="00707F5A"/>
    <w:rsid w:val="00710049"/>
    <w:rsid w:val="007101B5"/>
    <w:rsid w:val="007103C5"/>
    <w:rsid w:val="00710447"/>
    <w:rsid w:val="0071067B"/>
    <w:rsid w:val="00710815"/>
    <w:rsid w:val="00710984"/>
    <w:rsid w:val="007109F3"/>
    <w:rsid w:val="00710A18"/>
    <w:rsid w:val="00710BB3"/>
    <w:rsid w:val="00710BE5"/>
    <w:rsid w:val="00710CAE"/>
    <w:rsid w:val="007110F8"/>
    <w:rsid w:val="00711164"/>
    <w:rsid w:val="007114C7"/>
    <w:rsid w:val="00711974"/>
    <w:rsid w:val="00711B3E"/>
    <w:rsid w:val="00711B54"/>
    <w:rsid w:val="00711EFB"/>
    <w:rsid w:val="007123B8"/>
    <w:rsid w:val="00712891"/>
    <w:rsid w:val="00712984"/>
    <w:rsid w:val="00712A9E"/>
    <w:rsid w:val="00712B66"/>
    <w:rsid w:val="00712D2D"/>
    <w:rsid w:val="00712DC7"/>
    <w:rsid w:val="00712EB1"/>
    <w:rsid w:val="0071339A"/>
    <w:rsid w:val="00713881"/>
    <w:rsid w:val="00713C4C"/>
    <w:rsid w:val="00713CD7"/>
    <w:rsid w:val="00713EB2"/>
    <w:rsid w:val="00713F1C"/>
    <w:rsid w:val="00714179"/>
    <w:rsid w:val="007141A0"/>
    <w:rsid w:val="0071420C"/>
    <w:rsid w:val="0071432B"/>
    <w:rsid w:val="007145E1"/>
    <w:rsid w:val="007149B4"/>
    <w:rsid w:val="00714AC4"/>
    <w:rsid w:val="00714B20"/>
    <w:rsid w:val="00714BC9"/>
    <w:rsid w:val="00714E93"/>
    <w:rsid w:val="00714F9B"/>
    <w:rsid w:val="00715186"/>
    <w:rsid w:val="00715551"/>
    <w:rsid w:val="00715B9A"/>
    <w:rsid w:val="00715C7C"/>
    <w:rsid w:val="00716078"/>
    <w:rsid w:val="00716249"/>
    <w:rsid w:val="0071693D"/>
    <w:rsid w:val="00716E78"/>
    <w:rsid w:val="00716F8B"/>
    <w:rsid w:val="00716F98"/>
    <w:rsid w:val="007170B2"/>
    <w:rsid w:val="00717339"/>
    <w:rsid w:val="007174DF"/>
    <w:rsid w:val="007176AB"/>
    <w:rsid w:val="00717841"/>
    <w:rsid w:val="00717BA1"/>
    <w:rsid w:val="00717E3B"/>
    <w:rsid w:val="00717F2D"/>
    <w:rsid w:val="0072006F"/>
    <w:rsid w:val="00720140"/>
    <w:rsid w:val="007201D4"/>
    <w:rsid w:val="0072025D"/>
    <w:rsid w:val="00720591"/>
    <w:rsid w:val="00720656"/>
    <w:rsid w:val="007208E5"/>
    <w:rsid w:val="00720CFE"/>
    <w:rsid w:val="00720EB5"/>
    <w:rsid w:val="0072104D"/>
    <w:rsid w:val="0072137A"/>
    <w:rsid w:val="007213C1"/>
    <w:rsid w:val="00721520"/>
    <w:rsid w:val="00721843"/>
    <w:rsid w:val="00721940"/>
    <w:rsid w:val="007219AE"/>
    <w:rsid w:val="007219CE"/>
    <w:rsid w:val="00721CE9"/>
    <w:rsid w:val="00721F05"/>
    <w:rsid w:val="00722102"/>
    <w:rsid w:val="0072239D"/>
    <w:rsid w:val="007224EA"/>
    <w:rsid w:val="00722616"/>
    <w:rsid w:val="00722795"/>
    <w:rsid w:val="00722885"/>
    <w:rsid w:val="007228FA"/>
    <w:rsid w:val="00722A34"/>
    <w:rsid w:val="00722A48"/>
    <w:rsid w:val="00722B85"/>
    <w:rsid w:val="00722D18"/>
    <w:rsid w:val="0072314F"/>
    <w:rsid w:val="0072361A"/>
    <w:rsid w:val="0072377E"/>
    <w:rsid w:val="00723BE8"/>
    <w:rsid w:val="00723CF1"/>
    <w:rsid w:val="00723E75"/>
    <w:rsid w:val="00723FEF"/>
    <w:rsid w:val="00724211"/>
    <w:rsid w:val="0072426E"/>
    <w:rsid w:val="007243A3"/>
    <w:rsid w:val="0072472A"/>
    <w:rsid w:val="00724A7B"/>
    <w:rsid w:val="00724E4C"/>
    <w:rsid w:val="00724EAA"/>
    <w:rsid w:val="00725119"/>
    <w:rsid w:val="00725406"/>
    <w:rsid w:val="007255E6"/>
    <w:rsid w:val="007258AF"/>
    <w:rsid w:val="00725A76"/>
    <w:rsid w:val="00725FB0"/>
    <w:rsid w:val="0072608F"/>
    <w:rsid w:val="0072610C"/>
    <w:rsid w:val="007265B2"/>
    <w:rsid w:val="007265C4"/>
    <w:rsid w:val="0072698C"/>
    <w:rsid w:val="00726C8B"/>
    <w:rsid w:val="00726D7E"/>
    <w:rsid w:val="00726D97"/>
    <w:rsid w:val="00726E49"/>
    <w:rsid w:val="007275F0"/>
    <w:rsid w:val="00727968"/>
    <w:rsid w:val="00727A96"/>
    <w:rsid w:val="00727B06"/>
    <w:rsid w:val="00727C0C"/>
    <w:rsid w:val="00727DF9"/>
    <w:rsid w:val="00727F58"/>
    <w:rsid w:val="00729D96"/>
    <w:rsid w:val="00730184"/>
    <w:rsid w:val="00730815"/>
    <w:rsid w:val="0073083C"/>
    <w:rsid w:val="00730907"/>
    <w:rsid w:val="007309C1"/>
    <w:rsid w:val="00730A31"/>
    <w:rsid w:val="00730A47"/>
    <w:rsid w:val="00730A9F"/>
    <w:rsid w:val="00730BF1"/>
    <w:rsid w:val="00730D71"/>
    <w:rsid w:val="00730F17"/>
    <w:rsid w:val="00731017"/>
    <w:rsid w:val="00731375"/>
    <w:rsid w:val="00731634"/>
    <w:rsid w:val="00731930"/>
    <w:rsid w:val="00731997"/>
    <w:rsid w:val="00731AD9"/>
    <w:rsid w:val="00731BDA"/>
    <w:rsid w:val="00731DF6"/>
    <w:rsid w:val="00731E7E"/>
    <w:rsid w:val="00731EBD"/>
    <w:rsid w:val="007323BA"/>
    <w:rsid w:val="00732BB1"/>
    <w:rsid w:val="00732E28"/>
    <w:rsid w:val="0073329C"/>
    <w:rsid w:val="007332BD"/>
    <w:rsid w:val="007332FC"/>
    <w:rsid w:val="00733749"/>
    <w:rsid w:val="0073395E"/>
    <w:rsid w:val="007339A6"/>
    <w:rsid w:val="00733A65"/>
    <w:rsid w:val="00733CD6"/>
    <w:rsid w:val="00733DC5"/>
    <w:rsid w:val="00733F47"/>
    <w:rsid w:val="00733F90"/>
    <w:rsid w:val="00734001"/>
    <w:rsid w:val="007340D1"/>
    <w:rsid w:val="00734EAF"/>
    <w:rsid w:val="0073551A"/>
    <w:rsid w:val="00735696"/>
    <w:rsid w:val="00735799"/>
    <w:rsid w:val="00735809"/>
    <w:rsid w:val="007358B9"/>
    <w:rsid w:val="00735D3D"/>
    <w:rsid w:val="00736430"/>
    <w:rsid w:val="007368E0"/>
    <w:rsid w:val="007369CF"/>
    <w:rsid w:val="007369E5"/>
    <w:rsid w:val="00736DF1"/>
    <w:rsid w:val="00736E9F"/>
    <w:rsid w:val="0073701A"/>
    <w:rsid w:val="007374CB"/>
    <w:rsid w:val="00737703"/>
    <w:rsid w:val="00737B01"/>
    <w:rsid w:val="00737CFD"/>
    <w:rsid w:val="00737D94"/>
    <w:rsid w:val="00737E4E"/>
    <w:rsid w:val="0074011C"/>
    <w:rsid w:val="00740173"/>
    <w:rsid w:val="007402E9"/>
    <w:rsid w:val="007409B0"/>
    <w:rsid w:val="00740C7D"/>
    <w:rsid w:val="00740D51"/>
    <w:rsid w:val="00740E8E"/>
    <w:rsid w:val="00740FBD"/>
    <w:rsid w:val="00741002"/>
    <w:rsid w:val="0074101A"/>
    <w:rsid w:val="00741027"/>
    <w:rsid w:val="0074145D"/>
    <w:rsid w:val="0074165B"/>
    <w:rsid w:val="00741702"/>
    <w:rsid w:val="007418A3"/>
    <w:rsid w:val="007418BE"/>
    <w:rsid w:val="00741C46"/>
    <w:rsid w:val="00741D7E"/>
    <w:rsid w:val="00741E51"/>
    <w:rsid w:val="00742050"/>
    <w:rsid w:val="00742405"/>
    <w:rsid w:val="00742F00"/>
    <w:rsid w:val="007430C1"/>
    <w:rsid w:val="00743242"/>
    <w:rsid w:val="007432E1"/>
    <w:rsid w:val="007436C6"/>
    <w:rsid w:val="007438CF"/>
    <w:rsid w:val="00743A0B"/>
    <w:rsid w:val="00743FF3"/>
    <w:rsid w:val="00744240"/>
    <w:rsid w:val="0074425B"/>
    <w:rsid w:val="00744406"/>
    <w:rsid w:val="00744431"/>
    <w:rsid w:val="00744D10"/>
    <w:rsid w:val="00744DD5"/>
    <w:rsid w:val="0074519C"/>
    <w:rsid w:val="007452FF"/>
    <w:rsid w:val="007457C1"/>
    <w:rsid w:val="007459DF"/>
    <w:rsid w:val="00745A4D"/>
    <w:rsid w:val="00745A87"/>
    <w:rsid w:val="00745E3A"/>
    <w:rsid w:val="0074624B"/>
    <w:rsid w:val="00746575"/>
    <w:rsid w:val="007466DD"/>
    <w:rsid w:val="007469C9"/>
    <w:rsid w:val="00746C53"/>
    <w:rsid w:val="00746DC9"/>
    <w:rsid w:val="00747254"/>
    <w:rsid w:val="00747273"/>
    <w:rsid w:val="007478B2"/>
    <w:rsid w:val="00747AB1"/>
    <w:rsid w:val="00747BEF"/>
    <w:rsid w:val="00747D66"/>
    <w:rsid w:val="00747D74"/>
    <w:rsid w:val="00747EF5"/>
    <w:rsid w:val="00747F1B"/>
    <w:rsid w:val="007504C7"/>
    <w:rsid w:val="0075052E"/>
    <w:rsid w:val="00750E4A"/>
    <w:rsid w:val="00750EC2"/>
    <w:rsid w:val="00750F45"/>
    <w:rsid w:val="007514FB"/>
    <w:rsid w:val="00751720"/>
    <w:rsid w:val="007517E5"/>
    <w:rsid w:val="00751811"/>
    <w:rsid w:val="00751936"/>
    <w:rsid w:val="00751B1A"/>
    <w:rsid w:val="00752541"/>
    <w:rsid w:val="00752B7B"/>
    <w:rsid w:val="00752E35"/>
    <w:rsid w:val="00752EA2"/>
    <w:rsid w:val="00752F4C"/>
    <w:rsid w:val="0075306D"/>
    <w:rsid w:val="00753095"/>
    <w:rsid w:val="007539F8"/>
    <w:rsid w:val="00753E4C"/>
    <w:rsid w:val="00753F1B"/>
    <w:rsid w:val="0075402D"/>
    <w:rsid w:val="0075434C"/>
    <w:rsid w:val="0075440D"/>
    <w:rsid w:val="00754594"/>
    <w:rsid w:val="007547D1"/>
    <w:rsid w:val="00754FB4"/>
    <w:rsid w:val="00755115"/>
    <w:rsid w:val="0075523E"/>
    <w:rsid w:val="0075527F"/>
    <w:rsid w:val="007552F4"/>
    <w:rsid w:val="00755342"/>
    <w:rsid w:val="007559FC"/>
    <w:rsid w:val="00755C00"/>
    <w:rsid w:val="00755C57"/>
    <w:rsid w:val="00755EBB"/>
    <w:rsid w:val="00756081"/>
    <w:rsid w:val="007560F0"/>
    <w:rsid w:val="007566C9"/>
    <w:rsid w:val="00756777"/>
    <w:rsid w:val="00756B60"/>
    <w:rsid w:val="00756F7F"/>
    <w:rsid w:val="0075704C"/>
    <w:rsid w:val="007570A7"/>
    <w:rsid w:val="0075714B"/>
    <w:rsid w:val="0075762D"/>
    <w:rsid w:val="00757760"/>
    <w:rsid w:val="0075781B"/>
    <w:rsid w:val="00757B25"/>
    <w:rsid w:val="00757C3D"/>
    <w:rsid w:val="00760177"/>
    <w:rsid w:val="007602AE"/>
    <w:rsid w:val="007603B3"/>
    <w:rsid w:val="007608EB"/>
    <w:rsid w:val="00760A61"/>
    <w:rsid w:val="00760A69"/>
    <w:rsid w:val="00760ED5"/>
    <w:rsid w:val="00760F17"/>
    <w:rsid w:val="00760F70"/>
    <w:rsid w:val="00761312"/>
    <w:rsid w:val="00761523"/>
    <w:rsid w:val="007616E2"/>
    <w:rsid w:val="00761AAA"/>
    <w:rsid w:val="00761B0A"/>
    <w:rsid w:val="00761E6A"/>
    <w:rsid w:val="00761EA4"/>
    <w:rsid w:val="00762033"/>
    <w:rsid w:val="0076236B"/>
    <w:rsid w:val="007623B1"/>
    <w:rsid w:val="00762BD1"/>
    <w:rsid w:val="00762BED"/>
    <w:rsid w:val="00762C79"/>
    <w:rsid w:val="00762E66"/>
    <w:rsid w:val="007630B3"/>
    <w:rsid w:val="007631DE"/>
    <w:rsid w:val="0076363F"/>
    <w:rsid w:val="007637A4"/>
    <w:rsid w:val="00763A3A"/>
    <w:rsid w:val="007640F4"/>
    <w:rsid w:val="00764201"/>
    <w:rsid w:val="0076432E"/>
    <w:rsid w:val="007643B9"/>
    <w:rsid w:val="0076441B"/>
    <w:rsid w:val="00764AC1"/>
    <w:rsid w:val="00764BB6"/>
    <w:rsid w:val="0076540F"/>
    <w:rsid w:val="00765425"/>
    <w:rsid w:val="0076604C"/>
    <w:rsid w:val="007660F1"/>
    <w:rsid w:val="0076619D"/>
    <w:rsid w:val="0076649D"/>
    <w:rsid w:val="0076672D"/>
    <w:rsid w:val="00766BBD"/>
    <w:rsid w:val="00766BE3"/>
    <w:rsid w:val="007678D4"/>
    <w:rsid w:val="007678D5"/>
    <w:rsid w:val="00767905"/>
    <w:rsid w:val="00767CE7"/>
    <w:rsid w:val="007700BB"/>
    <w:rsid w:val="0077026F"/>
    <w:rsid w:val="00770499"/>
    <w:rsid w:val="00770517"/>
    <w:rsid w:val="007705BE"/>
    <w:rsid w:val="007706D2"/>
    <w:rsid w:val="007706DD"/>
    <w:rsid w:val="00770722"/>
    <w:rsid w:val="00770B4E"/>
    <w:rsid w:val="00770BF7"/>
    <w:rsid w:val="00770C02"/>
    <w:rsid w:val="00770CEA"/>
    <w:rsid w:val="00770FDD"/>
    <w:rsid w:val="0077122D"/>
    <w:rsid w:val="00771249"/>
    <w:rsid w:val="00771BE6"/>
    <w:rsid w:val="00771FAB"/>
    <w:rsid w:val="0077205A"/>
    <w:rsid w:val="00772325"/>
    <w:rsid w:val="00772586"/>
    <w:rsid w:val="007725D1"/>
    <w:rsid w:val="00772814"/>
    <w:rsid w:val="00772BFD"/>
    <w:rsid w:val="00772DB2"/>
    <w:rsid w:val="00773062"/>
    <w:rsid w:val="00773532"/>
    <w:rsid w:val="007735D9"/>
    <w:rsid w:val="00773B69"/>
    <w:rsid w:val="00773EC0"/>
    <w:rsid w:val="00774056"/>
    <w:rsid w:val="007740CE"/>
    <w:rsid w:val="007744CF"/>
    <w:rsid w:val="0077458E"/>
    <w:rsid w:val="007745B0"/>
    <w:rsid w:val="00774673"/>
    <w:rsid w:val="00774C0E"/>
    <w:rsid w:val="007750F0"/>
    <w:rsid w:val="00775259"/>
    <w:rsid w:val="007752C8"/>
    <w:rsid w:val="00775578"/>
    <w:rsid w:val="007757C0"/>
    <w:rsid w:val="007759D2"/>
    <w:rsid w:val="00775F94"/>
    <w:rsid w:val="00776024"/>
    <w:rsid w:val="007762A2"/>
    <w:rsid w:val="007764F7"/>
    <w:rsid w:val="00776794"/>
    <w:rsid w:val="0077714B"/>
    <w:rsid w:val="007772C2"/>
    <w:rsid w:val="00777636"/>
    <w:rsid w:val="00777637"/>
    <w:rsid w:val="00777AA4"/>
    <w:rsid w:val="00777CBD"/>
    <w:rsid w:val="00777DAF"/>
    <w:rsid w:val="00780409"/>
    <w:rsid w:val="00780481"/>
    <w:rsid w:val="007804E6"/>
    <w:rsid w:val="00780568"/>
    <w:rsid w:val="0078092B"/>
    <w:rsid w:val="00780C0C"/>
    <w:rsid w:val="00780F04"/>
    <w:rsid w:val="0078132F"/>
    <w:rsid w:val="007813FF"/>
    <w:rsid w:val="007816FD"/>
    <w:rsid w:val="00781807"/>
    <w:rsid w:val="007819EB"/>
    <w:rsid w:val="00781AA8"/>
    <w:rsid w:val="00781D8A"/>
    <w:rsid w:val="007822B4"/>
    <w:rsid w:val="00782415"/>
    <w:rsid w:val="0078243B"/>
    <w:rsid w:val="007824CB"/>
    <w:rsid w:val="00782A3A"/>
    <w:rsid w:val="00782A66"/>
    <w:rsid w:val="00782C15"/>
    <w:rsid w:val="00782C92"/>
    <w:rsid w:val="00782F33"/>
    <w:rsid w:val="007837A3"/>
    <w:rsid w:val="00783854"/>
    <w:rsid w:val="007839D7"/>
    <w:rsid w:val="00783BE8"/>
    <w:rsid w:val="00783DDE"/>
    <w:rsid w:val="00783F8E"/>
    <w:rsid w:val="00784159"/>
    <w:rsid w:val="00784308"/>
    <w:rsid w:val="00784412"/>
    <w:rsid w:val="007848F4"/>
    <w:rsid w:val="00784A47"/>
    <w:rsid w:val="00784EBB"/>
    <w:rsid w:val="0078506D"/>
    <w:rsid w:val="0078509B"/>
    <w:rsid w:val="0078533C"/>
    <w:rsid w:val="00785471"/>
    <w:rsid w:val="00785906"/>
    <w:rsid w:val="00785A23"/>
    <w:rsid w:val="00785A78"/>
    <w:rsid w:val="00785DB2"/>
    <w:rsid w:val="0078609E"/>
    <w:rsid w:val="0078624F"/>
    <w:rsid w:val="0078644C"/>
    <w:rsid w:val="007867C5"/>
    <w:rsid w:val="00786C0C"/>
    <w:rsid w:val="00786EF8"/>
    <w:rsid w:val="0078710D"/>
    <w:rsid w:val="007872AF"/>
    <w:rsid w:val="0078753F"/>
    <w:rsid w:val="00787814"/>
    <w:rsid w:val="00787988"/>
    <w:rsid w:val="00787A5F"/>
    <w:rsid w:val="00787B6A"/>
    <w:rsid w:val="00787D19"/>
    <w:rsid w:val="00787D23"/>
    <w:rsid w:val="00787ED9"/>
    <w:rsid w:val="0078B9A7"/>
    <w:rsid w:val="007901BB"/>
    <w:rsid w:val="007901F8"/>
    <w:rsid w:val="007903FF"/>
    <w:rsid w:val="007905D9"/>
    <w:rsid w:val="00790685"/>
    <w:rsid w:val="00790717"/>
    <w:rsid w:val="00790B10"/>
    <w:rsid w:val="00790BA9"/>
    <w:rsid w:val="0079151F"/>
    <w:rsid w:val="007915BF"/>
    <w:rsid w:val="00791642"/>
    <w:rsid w:val="0079199B"/>
    <w:rsid w:val="00791C1C"/>
    <w:rsid w:val="00791EC6"/>
    <w:rsid w:val="00791F75"/>
    <w:rsid w:val="00792098"/>
    <w:rsid w:val="0079226A"/>
    <w:rsid w:val="00792370"/>
    <w:rsid w:val="007925FE"/>
    <w:rsid w:val="00792B32"/>
    <w:rsid w:val="00793120"/>
    <w:rsid w:val="007932FE"/>
    <w:rsid w:val="0079350A"/>
    <w:rsid w:val="007938D9"/>
    <w:rsid w:val="0079393F"/>
    <w:rsid w:val="00793ABC"/>
    <w:rsid w:val="00793B17"/>
    <w:rsid w:val="00793CBB"/>
    <w:rsid w:val="00793D3A"/>
    <w:rsid w:val="00793D6C"/>
    <w:rsid w:val="00794091"/>
    <w:rsid w:val="007941AD"/>
    <w:rsid w:val="007941CF"/>
    <w:rsid w:val="00794694"/>
    <w:rsid w:val="00794760"/>
    <w:rsid w:val="00794A47"/>
    <w:rsid w:val="00794CFE"/>
    <w:rsid w:val="00794DD0"/>
    <w:rsid w:val="00794FBE"/>
    <w:rsid w:val="007950F4"/>
    <w:rsid w:val="00795720"/>
    <w:rsid w:val="00795781"/>
    <w:rsid w:val="007959AE"/>
    <w:rsid w:val="00795B75"/>
    <w:rsid w:val="00795B87"/>
    <w:rsid w:val="00795E2B"/>
    <w:rsid w:val="0079612A"/>
    <w:rsid w:val="00796193"/>
    <w:rsid w:val="007961B4"/>
    <w:rsid w:val="007961C4"/>
    <w:rsid w:val="007962E8"/>
    <w:rsid w:val="007966FF"/>
    <w:rsid w:val="007968B8"/>
    <w:rsid w:val="00796975"/>
    <w:rsid w:val="00796FC4"/>
    <w:rsid w:val="0079703D"/>
    <w:rsid w:val="007972E6"/>
    <w:rsid w:val="00797304"/>
    <w:rsid w:val="007977BE"/>
    <w:rsid w:val="007978FD"/>
    <w:rsid w:val="007979AB"/>
    <w:rsid w:val="00797B8F"/>
    <w:rsid w:val="00797BF5"/>
    <w:rsid w:val="00797D5A"/>
    <w:rsid w:val="00797D6E"/>
    <w:rsid w:val="007A0047"/>
    <w:rsid w:val="007A005B"/>
    <w:rsid w:val="007A0314"/>
    <w:rsid w:val="007A0670"/>
    <w:rsid w:val="007A0B9B"/>
    <w:rsid w:val="007A0D87"/>
    <w:rsid w:val="007A0E6A"/>
    <w:rsid w:val="007A11E1"/>
    <w:rsid w:val="007A12D2"/>
    <w:rsid w:val="007A17CD"/>
    <w:rsid w:val="007A1EBA"/>
    <w:rsid w:val="007A2175"/>
    <w:rsid w:val="007A2549"/>
    <w:rsid w:val="007A2B9C"/>
    <w:rsid w:val="007A2BB1"/>
    <w:rsid w:val="007A2EC5"/>
    <w:rsid w:val="007A2FF6"/>
    <w:rsid w:val="007A3255"/>
    <w:rsid w:val="007A32FF"/>
    <w:rsid w:val="007A3524"/>
    <w:rsid w:val="007A3818"/>
    <w:rsid w:val="007A3A40"/>
    <w:rsid w:val="007A3C0F"/>
    <w:rsid w:val="007A3E5E"/>
    <w:rsid w:val="007A4157"/>
    <w:rsid w:val="007A42D4"/>
    <w:rsid w:val="007A4718"/>
    <w:rsid w:val="007A4747"/>
    <w:rsid w:val="007A48ED"/>
    <w:rsid w:val="007A4A58"/>
    <w:rsid w:val="007A4A72"/>
    <w:rsid w:val="007A4CEE"/>
    <w:rsid w:val="007A4FA7"/>
    <w:rsid w:val="007A5278"/>
    <w:rsid w:val="007A5485"/>
    <w:rsid w:val="007A5501"/>
    <w:rsid w:val="007A58F9"/>
    <w:rsid w:val="007A620A"/>
    <w:rsid w:val="007A649B"/>
    <w:rsid w:val="007A656B"/>
    <w:rsid w:val="007A6B0D"/>
    <w:rsid w:val="007A6B60"/>
    <w:rsid w:val="007A6D33"/>
    <w:rsid w:val="007A6D43"/>
    <w:rsid w:val="007A7037"/>
    <w:rsid w:val="007A7322"/>
    <w:rsid w:val="007A74B8"/>
    <w:rsid w:val="007A7789"/>
    <w:rsid w:val="007A79D2"/>
    <w:rsid w:val="007A7EE9"/>
    <w:rsid w:val="007AEC76"/>
    <w:rsid w:val="007B0275"/>
    <w:rsid w:val="007B036C"/>
    <w:rsid w:val="007B059C"/>
    <w:rsid w:val="007B0974"/>
    <w:rsid w:val="007B097D"/>
    <w:rsid w:val="007B0B87"/>
    <w:rsid w:val="007B0FBE"/>
    <w:rsid w:val="007B104C"/>
    <w:rsid w:val="007B134D"/>
    <w:rsid w:val="007B1534"/>
    <w:rsid w:val="007B18E4"/>
    <w:rsid w:val="007B2028"/>
    <w:rsid w:val="007B2064"/>
    <w:rsid w:val="007B2269"/>
    <w:rsid w:val="007B283C"/>
    <w:rsid w:val="007B2AA6"/>
    <w:rsid w:val="007B2C22"/>
    <w:rsid w:val="007B2C37"/>
    <w:rsid w:val="007B2FD0"/>
    <w:rsid w:val="007B323F"/>
    <w:rsid w:val="007B3471"/>
    <w:rsid w:val="007B3816"/>
    <w:rsid w:val="007B3B82"/>
    <w:rsid w:val="007B3E59"/>
    <w:rsid w:val="007B3F5C"/>
    <w:rsid w:val="007B4060"/>
    <w:rsid w:val="007B4547"/>
    <w:rsid w:val="007B4AC8"/>
    <w:rsid w:val="007B4EA3"/>
    <w:rsid w:val="007B516E"/>
    <w:rsid w:val="007B57D1"/>
    <w:rsid w:val="007B589B"/>
    <w:rsid w:val="007B5A6D"/>
    <w:rsid w:val="007B5B03"/>
    <w:rsid w:val="007B5EC3"/>
    <w:rsid w:val="007B606C"/>
    <w:rsid w:val="007B60EF"/>
    <w:rsid w:val="007B612C"/>
    <w:rsid w:val="007B62A7"/>
    <w:rsid w:val="007B647C"/>
    <w:rsid w:val="007B64DA"/>
    <w:rsid w:val="007B658C"/>
    <w:rsid w:val="007B6779"/>
    <w:rsid w:val="007B6A4E"/>
    <w:rsid w:val="007B6D7C"/>
    <w:rsid w:val="007B7142"/>
    <w:rsid w:val="007B735F"/>
    <w:rsid w:val="007B78EE"/>
    <w:rsid w:val="007B7A2B"/>
    <w:rsid w:val="007B7A4D"/>
    <w:rsid w:val="007B7B6D"/>
    <w:rsid w:val="007B7E38"/>
    <w:rsid w:val="007B7FDD"/>
    <w:rsid w:val="007C0270"/>
    <w:rsid w:val="007C0358"/>
    <w:rsid w:val="007C04D6"/>
    <w:rsid w:val="007C04DB"/>
    <w:rsid w:val="007C093F"/>
    <w:rsid w:val="007C0A8F"/>
    <w:rsid w:val="007C0AAD"/>
    <w:rsid w:val="007C0B76"/>
    <w:rsid w:val="007C0DA2"/>
    <w:rsid w:val="007C1416"/>
    <w:rsid w:val="007C1933"/>
    <w:rsid w:val="007C1CBE"/>
    <w:rsid w:val="007C1DA6"/>
    <w:rsid w:val="007C1ED6"/>
    <w:rsid w:val="007C200D"/>
    <w:rsid w:val="007C22FF"/>
    <w:rsid w:val="007C2624"/>
    <w:rsid w:val="007C26EB"/>
    <w:rsid w:val="007C2813"/>
    <w:rsid w:val="007C29BD"/>
    <w:rsid w:val="007C29EC"/>
    <w:rsid w:val="007C2A64"/>
    <w:rsid w:val="007C2BFE"/>
    <w:rsid w:val="007C2D86"/>
    <w:rsid w:val="007C2FAB"/>
    <w:rsid w:val="007C31E3"/>
    <w:rsid w:val="007C3236"/>
    <w:rsid w:val="007C32E9"/>
    <w:rsid w:val="007C33AF"/>
    <w:rsid w:val="007C35C9"/>
    <w:rsid w:val="007C381B"/>
    <w:rsid w:val="007C3E49"/>
    <w:rsid w:val="007C3EE7"/>
    <w:rsid w:val="007C41D4"/>
    <w:rsid w:val="007C4205"/>
    <w:rsid w:val="007C43A8"/>
    <w:rsid w:val="007C44B0"/>
    <w:rsid w:val="007C461B"/>
    <w:rsid w:val="007C474C"/>
    <w:rsid w:val="007C4C78"/>
    <w:rsid w:val="007C4DA7"/>
    <w:rsid w:val="007C4F19"/>
    <w:rsid w:val="007C5523"/>
    <w:rsid w:val="007C55A5"/>
    <w:rsid w:val="007C56D3"/>
    <w:rsid w:val="007C5A8B"/>
    <w:rsid w:val="007C5AA8"/>
    <w:rsid w:val="007C5C96"/>
    <w:rsid w:val="007C5DC9"/>
    <w:rsid w:val="007C5F54"/>
    <w:rsid w:val="007C6278"/>
    <w:rsid w:val="007C6770"/>
    <w:rsid w:val="007C6CDA"/>
    <w:rsid w:val="007C708D"/>
    <w:rsid w:val="007C7207"/>
    <w:rsid w:val="007C72CF"/>
    <w:rsid w:val="007C7543"/>
    <w:rsid w:val="007C76D4"/>
    <w:rsid w:val="007C78AD"/>
    <w:rsid w:val="007C78FF"/>
    <w:rsid w:val="007C79FD"/>
    <w:rsid w:val="007C7C99"/>
    <w:rsid w:val="007C7D7D"/>
    <w:rsid w:val="007D0282"/>
    <w:rsid w:val="007D05A6"/>
    <w:rsid w:val="007D064C"/>
    <w:rsid w:val="007D0823"/>
    <w:rsid w:val="007D08D9"/>
    <w:rsid w:val="007D08F9"/>
    <w:rsid w:val="007D0EE4"/>
    <w:rsid w:val="007D1434"/>
    <w:rsid w:val="007D1763"/>
    <w:rsid w:val="007D1BE2"/>
    <w:rsid w:val="007D1D33"/>
    <w:rsid w:val="007D1DE3"/>
    <w:rsid w:val="007D1DEB"/>
    <w:rsid w:val="007D2182"/>
    <w:rsid w:val="007D23E9"/>
    <w:rsid w:val="007D2452"/>
    <w:rsid w:val="007D26F7"/>
    <w:rsid w:val="007D28DB"/>
    <w:rsid w:val="007D299A"/>
    <w:rsid w:val="007D2A50"/>
    <w:rsid w:val="007D2EF2"/>
    <w:rsid w:val="007D30C5"/>
    <w:rsid w:val="007D318D"/>
    <w:rsid w:val="007D3625"/>
    <w:rsid w:val="007D3A83"/>
    <w:rsid w:val="007D3D69"/>
    <w:rsid w:val="007D414B"/>
    <w:rsid w:val="007D4208"/>
    <w:rsid w:val="007D4306"/>
    <w:rsid w:val="007D43F0"/>
    <w:rsid w:val="007D46B2"/>
    <w:rsid w:val="007D484D"/>
    <w:rsid w:val="007D4B84"/>
    <w:rsid w:val="007D4B8E"/>
    <w:rsid w:val="007D4BB8"/>
    <w:rsid w:val="007D4BF1"/>
    <w:rsid w:val="007D50E9"/>
    <w:rsid w:val="007D5488"/>
    <w:rsid w:val="007D5BB8"/>
    <w:rsid w:val="007D6151"/>
    <w:rsid w:val="007D616E"/>
    <w:rsid w:val="007D6434"/>
    <w:rsid w:val="007D659E"/>
    <w:rsid w:val="007D6ADD"/>
    <w:rsid w:val="007D6C74"/>
    <w:rsid w:val="007D6DC0"/>
    <w:rsid w:val="007D6FB7"/>
    <w:rsid w:val="007D7138"/>
    <w:rsid w:val="007D755A"/>
    <w:rsid w:val="007D7611"/>
    <w:rsid w:val="007D7D1F"/>
    <w:rsid w:val="007D7D87"/>
    <w:rsid w:val="007D7E7E"/>
    <w:rsid w:val="007E021A"/>
    <w:rsid w:val="007E0220"/>
    <w:rsid w:val="007E027C"/>
    <w:rsid w:val="007E0295"/>
    <w:rsid w:val="007E0630"/>
    <w:rsid w:val="007E0653"/>
    <w:rsid w:val="007E0B85"/>
    <w:rsid w:val="007E0D69"/>
    <w:rsid w:val="007E0F6B"/>
    <w:rsid w:val="007E167C"/>
    <w:rsid w:val="007E17A8"/>
    <w:rsid w:val="007E17D2"/>
    <w:rsid w:val="007E19F1"/>
    <w:rsid w:val="007E1A91"/>
    <w:rsid w:val="007E2099"/>
    <w:rsid w:val="007E2154"/>
    <w:rsid w:val="007E2880"/>
    <w:rsid w:val="007E29C9"/>
    <w:rsid w:val="007E2B9C"/>
    <w:rsid w:val="007E2C3E"/>
    <w:rsid w:val="007E2C55"/>
    <w:rsid w:val="007E2D1D"/>
    <w:rsid w:val="007E2D20"/>
    <w:rsid w:val="007E2DF8"/>
    <w:rsid w:val="007E2EE8"/>
    <w:rsid w:val="007E330F"/>
    <w:rsid w:val="007E3440"/>
    <w:rsid w:val="007E39A4"/>
    <w:rsid w:val="007E409C"/>
    <w:rsid w:val="007E423A"/>
    <w:rsid w:val="007E432A"/>
    <w:rsid w:val="007E4766"/>
    <w:rsid w:val="007E4B47"/>
    <w:rsid w:val="007E5017"/>
    <w:rsid w:val="007E5362"/>
    <w:rsid w:val="007E56B5"/>
    <w:rsid w:val="007E58A2"/>
    <w:rsid w:val="007E5C00"/>
    <w:rsid w:val="007E5DB0"/>
    <w:rsid w:val="007E5E04"/>
    <w:rsid w:val="007E5FBE"/>
    <w:rsid w:val="007E673F"/>
    <w:rsid w:val="007E6A3E"/>
    <w:rsid w:val="007E6C43"/>
    <w:rsid w:val="007E7195"/>
    <w:rsid w:val="007E76A0"/>
    <w:rsid w:val="007E7AAE"/>
    <w:rsid w:val="007E7D63"/>
    <w:rsid w:val="007E7E9F"/>
    <w:rsid w:val="007EAF6B"/>
    <w:rsid w:val="007F007F"/>
    <w:rsid w:val="007F047C"/>
    <w:rsid w:val="007F0622"/>
    <w:rsid w:val="007F07F2"/>
    <w:rsid w:val="007F0BFA"/>
    <w:rsid w:val="007F0CD2"/>
    <w:rsid w:val="007F0DF7"/>
    <w:rsid w:val="007F0FD2"/>
    <w:rsid w:val="007F108E"/>
    <w:rsid w:val="007F123E"/>
    <w:rsid w:val="007F126E"/>
    <w:rsid w:val="007F126F"/>
    <w:rsid w:val="007F1372"/>
    <w:rsid w:val="007F147B"/>
    <w:rsid w:val="007F15F4"/>
    <w:rsid w:val="007F1881"/>
    <w:rsid w:val="007F1B0A"/>
    <w:rsid w:val="007F1C12"/>
    <w:rsid w:val="007F1D4B"/>
    <w:rsid w:val="007F25C3"/>
    <w:rsid w:val="007F2776"/>
    <w:rsid w:val="007F2953"/>
    <w:rsid w:val="007F2A87"/>
    <w:rsid w:val="007F2B1A"/>
    <w:rsid w:val="007F2B63"/>
    <w:rsid w:val="007F2B94"/>
    <w:rsid w:val="007F2CBC"/>
    <w:rsid w:val="007F2F3A"/>
    <w:rsid w:val="007F2F57"/>
    <w:rsid w:val="007F31B3"/>
    <w:rsid w:val="007F376D"/>
    <w:rsid w:val="007F3A42"/>
    <w:rsid w:val="007F3BFD"/>
    <w:rsid w:val="007F3C56"/>
    <w:rsid w:val="007F3C7C"/>
    <w:rsid w:val="007F4080"/>
    <w:rsid w:val="007F4083"/>
    <w:rsid w:val="007F4454"/>
    <w:rsid w:val="007F46D1"/>
    <w:rsid w:val="007F4A37"/>
    <w:rsid w:val="007F4C76"/>
    <w:rsid w:val="007F4D28"/>
    <w:rsid w:val="007F55D8"/>
    <w:rsid w:val="007F569D"/>
    <w:rsid w:val="007F56FE"/>
    <w:rsid w:val="007F59E5"/>
    <w:rsid w:val="007F5A6A"/>
    <w:rsid w:val="007F5ADC"/>
    <w:rsid w:val="007F5B45"/>
    <w:rsid w:val="007F5D80"/>
    <w:rsid w:val="007F640E"/>
    <w:rsid w:val="007F6588"/>
    <w:rsid w:val="007F6759"/>
    <w:rsid w:val="007F691D"/>
    <w:rsid w:val="007F6C75"/>
    <w:rsid w:val="007F6F71"/>
    <w:rsid w:val="007F70E0"/>
    <w:rsid w:val="007F70F0"/>
    <w:rsid w:val="007F711A"/>
    <w:rsid w:val="007F727F"/>
    <w:rsid w:val="007F737A"/>
    <w:rsid w:val="007F787A"/>
    <w:rsid w:val="007F78E2"/>
    <w:rsid w:val="007F78E3"/>
    <w:rsid w:val="007F7F5B"/>
    <w:rsid w:val="007F7FC5"/>
    <w:rsid w:val="007F7FCA"/>
    <w:rsid w:val="00800100"/>
    <w:rsid w:val="00800233"/>
    <w:rsid w:val="0080079C"/>
    <w:rsid w:val="00800FE8"/>
    <w:rsid w:val="00801128"/>
    <w:rsid w:val="00801145"/>
    <w:rsid w:val="00801430"/>
    <w:rsid w:val="008014C0"/>
    <w:rsid w:val="008016B9"/>
    <w:rsid w:val="008019A5"/>
    <w:rsid w:val="00801E17"/>
    <w:rsid w:val="0080218A"/>
    <w:rsid w:val="00802300"/>
    <w:rsid w:val="0080235E"/>
    <w:rsid w:val="00802845"/>
    <w:rsid w:val="0080286C"/>
    <w:rsid w:val="0080288B"/>
    <w:rsid w:val="008028FD"/>
    <w:rsid w:val="00802A4D"/>
    <w:rsid w:val="00802DCD"/>
    <w:rsid w:val="00802E56"/>
    <w:rsid w:val="00803397"/>
    <w:rsid w:val="008033AA"/>
    <w:rsid w:val="0080360A"/>
    <w:rsid w:val="00803761"/>
    <w:rsid w:val="00803A7C"/>
    <w:rsid w:val="00803DBA"/>
    <w:rsid w:val="00803E1B"/>
    <w:rsid w:val="00803E54"/>
    <w:rsid w:val="00803F20"/>
    <w:rsid w:val="008043BF"/>
    <w:rsid w:val="0080440C"/>
    <w:rsid w:val="00804ADC"/>
    <w:rsid w:val="00804FE7"/>
    <w:rsid w:val="00805027"/>
    <w:rsid w:val="008057AE"/>
    <w:rsid w:val="00805ACB"/>
    <w:rsid w:val="00805BD6"/>
    <w:rsid w:val="00805FA0"/>
    <w:rsid w:val="00805FAB"/>
    <w:rsid w:val="00806044"/>
    <w:rsid w:val="0080604B"/>
    <w:rsid w:val="008061FD"/>
    <w:rsid w:val="008063FD"/>
    <w:rsid w:val="00806420"/>
    <w:rsid w:val="008069A5"/>
    <w:rsid w:val="00806D55"/>
    <w:rsid w:val="00806FDF"/>
    <w:rsid w:val="00807167"/>
    <w:rsid w:val="008071A1"/>
    <w:rsid w:val="008071F8"/>
    <w:rsid w:val="008072CA"/>
    <w:rsid w:val="008074C4"/>
    <w:rsid w:val="00807851"/>
    <w:rsid w:val="008105AA"/>
    <w:rsid w:val="00810B82"/>
    <w:rsid w:val="00810C21"/>
    <w:rsid w:val="00810ECA"/>
    <w:rsid w:val="00810ECF"/>
    <w:rsid w:val="00810FF5"/>
    <w:rsid w:val="00811139"/>
    <w:rsid w:val="008114B1"/>
    <w:rsid w:val="00811663"/>
    <w:rsid w:val="00811B8F"/>
    <w:rsid w:val="00811F5B"/>
    <w:rsid w:val="00811FF5"/>
    <w:rsid w:val="00812187"/>
    <w:rsid w:val="0081219C"/>
    <w:rsid w:val="0081230F"/>
    <w:rsid w:val="008128EF"/>
    <w:rsid w:val="008129E5"/>
    <w:rsid w:val="00812C97"/>
    <w:rsid w:val="008130CA"/>
    <w:rsid w:val="008130E7"/>
    <w:rsid w:val="008131B8"/>
    <w:rsid w:val="00813304"/>
    <w:rsid w:val="008133A6"/>
    <w:rsid w:val="008135B5"/>
    <w:rsid w:val="008136B5"/>
    <w:rsid w:val="0081377B"/>
    <w:rsid w:val="00813815"/>
    <w:rsid w:val="00813AD2"/>
    <w:rsid w:val="00813BF9"/>
    <w:rsid w:val="00813E53"/>
    <w:rsid w:val="00814415"/>
    <w:rsid w:val="008144DF"/>
    <w:rsid w:val="00814557"/>
    <w:rsid w:val="00814877"/>
    <w:rsid w:val="00814A8D"/>
    <w:rsid w:val="00814BCE"/>
    <w:rsid w:val="00814CF5"/>
    <w:rsid w:val="00815053"/>
    <w:rsid w:val="008154DE"/>
    <w:rsid w:val="00815D5A"/>
    <w:rsid w:val="00815E83"/>
    <w:rsid w:val="00815F7B"/>
    <w:rsid w:val="008163C7"/>
    <w:rsid w:val="008165FE"/>
    <w:rsid w:val="00816746"/>
    <w:rsid w:val="00816B25"/>
    <w:rsid w:val="00816F01"/>
    <w:rsid w:val="00817022"/>
    <w:rsid w:val="008171C3"/>
    <w:rsid w:val="00817220"/>
    <w:rsid w:val="008174AA"/>
    <w:rsid w:val="0081785C"/>
    <w:rsid w:val="0081793E"/>
    <w:rsid w:val="00817A44"/>
    <w:rsid w:val="00817EFF"/>
    <w:rsid w:val="00817F4B"/>
    <w:rsid w:val="008202C0"/>
    <w:rsid w:val="00820326"/>
    <w:rsid w:val="00820542"/>
    <w:rsid w:val="00820DCC"/>
    <w:rsid w:val="00821448"/>
    <w:rsid w:val="00821AAF"/>
    <w:rsid w:val="00821C94"/>
    <w:rsid w:val="008220FB"/>
    <w:rsid w:val="008223F9"/>
    <w:rsid w:val="00822445"/>
    <w:rsid w:val="0082268C"/>
    <w:rsid w:val="00822E4D"/>
    <w:rsid w:val="00823032"/>
    <w:rsid w:val="00823237"/>
    <w:rsid w:val="00823496"/>
    <w:rsid w:val="00823588"/>
    <w:rsid w:val="00823641"/>
    <w:rsid w:val="0082389F"/>
    <w:rsid w:val="008239F3"/>
    <w:rsid w:val="00823CDA"/>
    <w:rsid w:val="00823F8E"/>
    <w:rsid w:val="008241BA"/>
    <w:rsid w:val="008241D6"/>
    <w:rsid w:val="00824302"/>
    <w:rsid w:val="00824839"/>
    <w:rsid w:val="00824880"/>
    <w:rsid w:val="008248AE"/>
    <w:rsid w:val="0082493C"/>
    <w:rsid w:val="00824A6C"/>
    <w:rsid w:val="00824AF4"/>
    <w:rsid w:val="008250ED"/>
    <w:rsid w:val="00825338"/>
    <w:rsid w:val="0082541A"/>
    <w:rsid w:val="00825503"/>
    <w:rsid w:val="00825518"/>
    <w:rsid w:val="00825C95"/>
    <w:rsid w:val="00825C96"/>
    <w:rsid w:val="00825EC8"/>
    <w:rsid w:val="00826236"/>
    <w:rsid w:val="008262BB"/>
    <w:rsid w:val="00826314"/>
    <w:rsid w:val="0082637E"/>
    <w:rsid w:val="008264B7"/>
    <w:rsid w:val="008264E2"/>
    <w:rsid w:val="008265E0"/>
    <w:rsid w:val="008267DB"/>
    <w:rsid w:val="008268B2"/>
    <w:rsid w:val="008269A5"/>
    <w:rsid w:val="00826B98"/>
    <w:rsid w:val="00826FE4"/>
    <w:rsid w:val="00826FEA"/>
    <w:rsid w:val="0082719B"/>
    <w:rsid w:val="0082722F"/>
    <w:rsid w:val="0082759C"/>
    <w:rsid w:val="008276A2"/>
    <w:rsid w:val="00827809"/>
    <w:rsid w:val="00827A31"/>
    <w:rsid w:val="00827ABA"/>
    <w:rsid w:val="00827B8E"/>
    <w:rsid w:val="008301B2"/>
    <w:rsid w:val="008308E2"/>
    <w:rsid w:val="00830D7A"/>
    <w:rsid w:val="00830E2C"/>
    <w:rsid w:val="0083145A"/>
    <w:rsid w:val="008317C7"/>
    <w:rsid w:val="00831A1B"/>
    <w:rsid w:val="00832071"/>
    <w:rsid w:val="00832588"/>
    <w:rsid w:val="00832A26"/>
    <w:rsid w:val="00832B72"/>
    <w:rsid w:val="00832BCA"/>
    <w:rsid w:val="0083324B"/>
    <w:rsid w:val="0083349F"/>
    <w:rsid w:val="008334CB"/>
    <w:rsid w:val="00833B44"/>
    <w:rsid w:val="00833BF8"/>
    <w:rsid w:val="00833C89"/>
    <w:rsid w:val="00833D75"/>
    <w:rsid w:val="00833E81"/>
    <w:rsid w:val="008340CB"/>
    <w:rsid w:val="00834570"/>
    <w:rsid w:val="0083469F"/>
    <w:rsid w:val="0083489D"/>
    <w:rsid w:val="00834970"/>
    <w:rsid w:val="00834B9B"/>
    <w:rsid w:val="00834BFF"/>
    <w:rsid w:val="00834C37"/>
    <w:rsid w:val="00834DF1"/>
    <w:rsid w:val="00835006"/>
    <w:rsid w:val="008350DE"/>
    <w:rsid w:val="00835396"/>
    <w:rsid w:val="00835551"/>
    <w:rsid w:val="00835598"/>
    <w:rsid w:val="008355BC"/>
    <w:rsid w:val="00835CD7"/>
    <w:rsid w:val="00835E22"/>
    <w:rsid w:val="008361EB"/>
    <w:rsid w:val="008367A1"/>
    <w:rsid w:val="008367D1"/>
    <w:rsid w:val="00836954"/>
    <w:rsid w:val="00836963"/>
    <w:rsid w:val="00836992"/>
    <w:rsid w:val="00836C87"/>
    <w:rsid w:val="00836D6B"/>
    <w:rsid w:val="00837047"/>
    <w:rsid w:val="008370A1"/>
    <w:rsid w:val="008375B4"/>
    <w:rsid w:val="00837638"/>
    <w:rsid w:val="008377AA"/>
    <w:rsid w:val="008378D8"/>
    <w:rsid w:val="00837943"/>
    <w:rsid w:val="00837BC7"/>
    <w:rsid w:val="00837DEC"/>
    <w:rsid w:val="008402BC"/>
    <w:rsid w:val="00840459"/>
    <w:rsid w:val="00840658"/>
    <w:rsid w:val="00840782"/>
    <w:rsid w:val="00840B8B"/>
    <w:rsid w:val="00840F47"/>
    <w:rsid w:val="008418F8"/>
    <w:rsid w:val="00841962"/>
    <w:rsid w:val="00841977"/>
    <w:rsid w:val="00841B3A"/>
    <w:rsid w:val="00841C24"/>
    <w:rsid w:val="00841D83"/>
    <w:rsid w:val="00841E90"/>
    <w:rsid w:val="00841EFE"/>
    <w:rsid w:val="00841F8F"/>
    <w:rsid w:val="008421B6"/>
    <w:rsid w:val="00842A82"/>
    <w:rsid w:val="00843679"/>
    <w:rsid w:val="00843718"/>
    <w:rsid w:val="0084378B"/>
    <w:rsid w:val="00843A6A"/>
    <w:rsid w:val="00843F05"/>
    <w:rsid w:val="0084421C"/>
    <w:rsid w:val="0084426D"/>
    <w:rsid w:val="008448C9"/>
    <w:rsid w:val="00845334"/>
    <w:rsid w:val="00845402"/>
    <w:rsid w:val="00845418"/>
    <w:rsid w:val="00845533"/>
    <w:rsid w:val="008458F2"/>
    <w:rsid w:val="00845A55"/>
    <w:rsid w:val="00845B43"/>
    <w:rsid w:val="00845B9B"/>
    <w:rsid w:val="00845CDD"/>
    <w:rsid w:val="00845D86"/>
    <w:rsid w:val="00845E85"/>
    <w:rsid w:val="0084604D"/>
    <w:rsid w:val="00846460"/>
    <w:rsid w:val="0084653C"/>
    <w:rsid w:val="00846566"/>
    <w:rsid w:val="00846607"/>
    <w:rsid w:val="0084684C"/>
    <w:rsid w:val="00846864"/>
    <w:rsid w:val="008473DD"/>
    <w:rsid w:val="0084752A"/>
    <w:rsid w:val="00847590"/>
    <w:rsid w:val="0084797D"/>
    <w:rsid w:val="008479E5"/>
    <w:rsid w:val="00850901"/>
    <w:rsid w:val="00850B56"/>
    <w:rsid w:val="00850DE9"/>
    <w:rsid w:val="00850E6B"/>
    <w:rsid w:val="0085108B"/>
    <w:rsid w:val="008513D6"/>
    <w:rsid w:val="008513D8"/>
    <w:rsid w:val="00851460"/>
    <w:rsid w:val="0085157F"/>
    <w:rsid w:val="00851597"/>
    <w:rsid w:val="0085163E"/>
    <w:rsid w:val="0085165A"/>
    <w:rsid w:val="00851A35"/>
    <w:rsid w:val="00851B8A"/>
    <w:rsid w:val="00851C70"/>
    <w:rsid w:val="0085212E"/>
    <w:rsid w:val="00852272"/>
    <w:rsid w:val="008522BD"/>
    <w:rsid w:val="00852500"/>
    <w:rsid w:val="008525BD"/>
    <w:rsid w:val="008525D8"/>
    <w:rsid w:val="0085264B"/>
    <w:rsid w:val="00852745"/>
    <w:rsid w:val="0085300B"/>
    <w:rsid w:val="00853098"/>
    <w:rsid w:val="008530D0"/>
    <w:rsid w:val="00853409"/>
    <w:rsid w:val="008535B7"/>
    <w:rsid w:val="008537B2"/>
    <w:rsid w:val="00853CDD"/>
    <w:rsid w:val="00853D5C"/>
    <w:rsid w:val="00853D84"/>
    <w:rsid w:val="00853F5F"/>
    <w:rsid w:val="00854057"/>
    <w:rsid w:val="0085425E"/>
    <w:rsid w:val="0085473F"/>
    <w:rsid w:val="00854763"/>
    <w:rsid w:val="008548A2"/>
    <w:rsid w:val="008549EC"/>
    <w:rsid w:val="00854A06"/>
    <w:rsid w:val="00854C03"/>
    <w:rsid w:val="00854C93"/>
    <w:rsid w:val="008550FA"/>
    <w:rsid w:val="008552B0"/>
    <w:rsid w:val="008552C1"/>
    <w:rsid w:val="008553C4"/>
    <w:rsid w:val="00855807"/>
    <w:rsid w:val="00855AE7"/>
    <w:rsid w:val="00855D57"/>
    <w:rsid w:val="00856127"/>
    <w:rsid w:val="008568BF"/>
    <w:rsid w:val="008570C6"/>
    <w:rsid w:val="008571D0"/>
    <w:rsid w:val="00857696"/>
    <w:rsid w:val="0085790F"/>
    <w:rsid w:val="00857CD8"/>
    <w:rsid w:val="00857D7C"/>
    <w:rsid w:val="00857EA4"/>
    <w:rsid w:val="00857EE8"/>
    <w:rsid w:val="0085F71B"/>
    <w:rsid w:val="008600FF"/>
    <w:rsid w:val="008602BE"/>
    <w:rsid w:val="0086047E"/>
    <w:rsid w:val="008604F3"/>
    <w:rsid w:val="0086051A"/>
    <w:rsid w:val="0086071C"/>
    <w:rsid w:val="00860772"/>
    <w:rsid w:val="008607F7"/>
    <w:rsid w:val="00860A42"/>
    <w:rsid w:val="00860A96"/>
    <w:rsid w:val="00860AF6"/>
    <w:rsid w:val="00860E07"/>
    <w:rsid w:val="00860E8E"/>
    <w:rsid w:val="0086114B"/>
    <w:rsid w:val="00861366"/>
    <w:rsid w:val="0086182A"/>
    <w:rsid w:val="00861973"/>
    <w:rsid w:val="00861F8E"/>
    <w:rsid w:val="008622AA"/>
    <w:rsid w:val="008624B3"/>
    <w:rsid w:val="008624E2"/>
    <w:rsid w:val="0086292C"/>
    <w:rsid w:val="00862ADC"/>
    <w:rsid w:val="00862B28"/>
    <w:rsid w:val="00862E16"/>
    <w:rsid w:val="00863643"/>
    <w:rsid w:val="008636B0"/>
    <w:rsid w:val="008639B1"/>
    <w:rsid w:val="00863A48"/>
    <w:rsid w:val="008641E8"/>
    <w:rsid w:val="008646A1"/>
    <w:rsid w:val="00864B0B"/>
    <w:rsid w:val="00864B19"/>
    <w:rsid w:val="00864B1C"/>
    <w:rsid w:val="00864B4B"/>
    <w:rsid w:val="008650E6"/>
    <w:rsid w:val="008653B5"/>
    <w:rsid w:val="0086555A"/>
    <w:rsid w:val="008655FE"/>
    <w:rsid w:val="008657BE"/>
    <w:rsid w:val="00865C3A"/>
    <w:rsid w:val="00865DC8"/>
    <w:rsid w:val="00865E7D"/>
    <w:rsid w:val="00865E90"/>
    <w:rsid w:val="0086636B"/>
    <w:rsid w:val="008663CC"/>
    <w:rsid w:val="00866584"/>
    <w:rsid w:val="00866762"/>
    <w:rsid w:val="0086681D"/>
    <w:rsid w:val="00866A08"/>
    <w:rsid w:val="00866D70"/>
    <w:rsid w:val="00866FE1"/>
    <w:rsid w:val="00867182"/>
    <w:rsid w:val="00867248"/>
    <w:rsid w:val="008674C3"/>
    <w:rsid w:val="0086757C"/>
    <w:rsid w:val="00867629"/>
    <w:rsid w:val="008676AA"/>
    <w:rsid w:val="0086771D"/>
    <w:rsid w:val="00867926"/>
    <w:rsid w:val="00867A56"/>
    <w:rsid w:val="00867C5D"/>
    <w:rsid w:val="00867CF6"/>
    <w:rsid w:val="00867E83"/>
    <w:rsid w:val="008706AF"/>
    <w:rsid w:val="008707E9"/>
    <w:rsid w:val="00870823"/>
    <w:rsid w:val="0087091B"/>
    <w:rsid w:val="00870956"/>
    <w:rsid w:val="00870CCA"/>
    <w:rsid w:val="00870EC7"/>
    <w:rsid w:val="00871061"/>
    <w:rsid w:val="00871129"/>
    <w:rsid w:val="008711DA"/>
    <w:rsid w:val="00871333"/>
    <w:rsid w:val="0087135E"/>
    <w:rsid w:val="008718A3"/>
    <w:rsid w:val="008719D4"/>
    <w:rsid w:val="008719EE"/>
    <w:rsid w:val="00871A24"/>
    <w:rsid w:val="00871F47"/>
    <w:rsid w:val="00872165"/>
    <w:rsid w:val="00872258"/>
    <w:rsid w:val="008723AE"/>
    <w:rsid w:val="008723D6"/>
    <w:rsid w:val="00872A03"/>
    <w:rsid w:val="00872C83"/>
    <w:rsid w:val="00872D52"/>
    <w:rsid w:val="00872D58"/>
    <w:rsid w:val="00872D8E"/>
    <w:rsid w:val="00872F3A"/>
    <w:rsid w:val="00873457"/>
    <w:rsid w:val="00873494"/>
    <w:rsid w:val="008735C2"/>
    <w:rsid w:val="00873704"/>
    <w:rsid w:val="008739B9"/>
    <w:rsid w:val="00873E7F"/>
    <w:rsid w:val="00873F8A"/>
    <w:rsid w:val="008741B5"/>
    <w:rsid w:val="00874375"/>
    <w:rsid w:val="008743A4"/>
    <w:rsid w:val="008746ED"/>
    <w:rsid w:val="008746F7"/>
    <w:rsid w:val="00874A0D"/>
    <w:rsid w:val="00874A94"/>
    <w:rsid w:val="00874BBE"/>
    <w:rsid w:val="00874F77"/>
    <w:rsid w:val="008750E2"/>
    <w:rsid w:val="0087518B"/>
    <w:rsid w:val="00875689"/>
    <w:rsid w:val="00875707"/>
    <w:rsid w:val="0087570E"/>
    <w:rsid w:val="0087584C"/>
    <w:rsid w:val="008759D2"/>
    <w:rsid w:val="00875BEE"/>
    <w:rsid w:val="00875C60"/>
    <w:rsid w:val="00875DAA"/>
    <w:rsid w:val="008763DC"/>
    <w:rsid w:val="008765B1"/>
    <w:rsid w:val="00876787"/>
    <w:rsid w:val="00876BE9"/>
    <w:rsid w:val="00876CED"/>
    <w:rsid w:val="00876EB6"/>
    <w:rsid w:val="00877037"/>
    <w:rsid w:val="00877106"/>
    <w:rsid w:val="00877123"/>
    <w:rsid w:val="008776AC"/>
    <w:rsid w:val="00877974"/>
    <w:rsid w:val="00877997"/>
    <w:rsid w:val="00877BB8"/>
    <w:rsid w:val="00877C95"/>
    <w:rsid w:val="00877DFF"/>
    <w:rsid w:val="00877FBA"/>
    <w:rsid w:val="00880189"/>
    <w:rsid w:val="0088032F"/>
    <w:rsid w:val="0088041B"/>
    <w:rsid w:val="00880557"/>
    <w:rsid w:val="00880987"/>
    <w:rsid w:val="008809E0"/>
    <w:rsid w:val="00880B1D"/>
    <w:rsid w:val="00880B43"/>
    <w:rsid w:val="00880B49"/>
    <w:rsid w:val="00880E85"/>
    <w:rsid w:val="00881053"/>
    <w:rsid w:val="008810CF"/>
    <w:rsid w:val="0088111F"/>
    <w:rsid w:val="00881170"/>
    <w:rsid w:val="00881408"/>
    <w:rsid w:val="0088178D"/>
    <w:rsid w:val="00881C11"/>
    <w:rsid w:val="00881DE0"/>
    <w:rsid w:val="00881F33"/>
    <w:rsid w:val="00881FD6"/>
    <w:rsid w:val="008828E5"/>
    <w:rsid w:val="00882BBC"/>
    <w:rsid w:val="00882DF2"/>
    <w:rsid w:val="00883396"/>
    <w:rsid w:val="0088346C"/>
    <w:rsid w:val="00883537"/>
    <w:rsid w:val="0088366B"/>
    <w:rsid w:val="008836A8"/>
    <w:rsid w:val="008837C4"/>
    <w:rsid w:val="008837F3"/>
    <w:rsid w:val="008839BC"/>
    <w:rsid w:val="00883A18"/>
    <w:rsid w:val="00883A92"/>
    <w:rsid w:val="00883DFA"/>
    <w:rsid w:val="0088414F"/>
    <w:rsid w:val="008841D2"/>
    <w:rsid w:val="008844E0"/>
    <w:rsid w:val="00884B39"/>
    <w:rsid w:val="00884D80"/>
    <w:rsid w:val="00885061"/>
    <w:rsid w:val="008852C6"/>
    <w:rsid w:val="0088530A"/>
    <w:rsid w:val="00885345"/>
    <w:rsid w:val="00885467"/>
    <w:rsid w:val="00885619"/>
    <w:rsid w:val="00885931"/>
    <w:rsid w:val="008859D3"/>
    <w:rsid w:val="00885B16"/>
    <w:rsid w:val="00885BFC"/>
    <w:rsid w:val="00885EB9"/>
    <w:rsid w:val="00886297"/>
    <w:rsid w:val="0088642A"/>
    <w:rsid w:val="00886E9A"/>
    <w:rsid w:val="00886F87"/>
    <w:rsid w:val="00886FB1"/>
    <w:rsid w:val="00887015"/>
    <w:rsid w:val="00887126"/>
    <w:rsid w:val="0088720F"/>
    <w:rsid w:val="008873FC"/>
    <w:rsid w:val="00887514"/>
    <w:rsid w:val="00887582"/>
    <w:rsid w:val="00887648"/>
    <w:rsid w:val="0088764A"/>
    <w:rsid w:val="00887724"/>
    <w:rsid w:val="00887B97"/>
    <w:rsid w:val="00887D31"/>
    <w:rsid w:val="0089007C"/>
    <w:rsid w:val="0089020C"/>
    <w:rsid w:val="00890316"/>
    <w:rsid w:val="00890543"/>
    <w:rsid w:val="00890548"/>
    <w:rsid w:val="008905D0"/>
    <w:rsid w:val="008907B1"/>
    <w:rsid w:val="00890CA2"/>
    <w:rsid w:val="00890D95"/>
    <w:rsid w:val="008910A7"/>
    <w:rsid w:val="0089113F"/>
    <w:rsid w:val="008913D8"/>
    <w:rsid w:val="008913E3"/>
    <w:rsid w:val="0089142E"/>
    <w:rsid w:val="0089162F"/>
    <w:rsid w:val="0089170D"/>
    <w:rsid w:val="00891C57"/>
    <w:rsid w:val="008922FA"/>
    <w:rsid w:val="00892476"/>
    <w:rsid w:val="00892D3A"/>
    <w:rsid w:val="00892E65"/>
    <w:rsid w:val="008934B4"/>
    <w:rsid w:val="00893589"/>
    <w:rsid w:val="008936FF"/>
    <w:rsid w:val="00893819"/>
    <w:rsid w:val="00893C1D"/>
    <w:rsid w:val="00893CDA"/>
    <w:rsid w:val="00893EE5"/>
    <w:rsid w:val="00893FF0"/>
    <w:rsid w:val="008940DD"/>
    <w:rsid w:val="00894103"/>
    <w:rsid w:val="0089415B"/>
    <w:rsid w:val="00894620"/>
    <w:rsid w:val="00894A3E"/>
    <w:rsid w:val="00894B5A"/>
    <w:rsid w:val="00894E07"/>
    <w:rsid w:val="008950CE"/>
    <w:rsid w:val="008953CB"/>
    <w:rsid w:val="008953D4"/>
    <w:rsid w:val="008954E0"/>
    <w:rsid w:val="00895A53"/>
    <w:rsid w:val="00895BAB"/>
    <w:rsid w:val="00895D39"/>
    <w:rsid w:val="00895D3C"/>
    <w:rsid w:val="00895F30"/>
    <w:rsid w:val="00895F74"/>
    <w:rsid w:val="0089610C"/>
    <w:rsid w:val="00896494"/>
    <w:rsid w:val="008964C4"/>
    <w:rsid w:val="00896560"/>
    <w:rsid w:val="00896628"/>
    <w:rsid w:val="0089690D"/>
    <w:rsid w:val="00896C67"/>
    <w:rsid w:val="00897343"/>
    <w:rsid w:val="008974D9"/>
    <w:rsid w:val="00897FE0"/>
    <w:rsid w:val="008A019F"/>
    <w:rsid w:val="008A038A"/>
    <w:rsid w:val="008A0397"/>
    <w:rsid w:val="008A04BE"/>
    <w:rsid w:val="008A05BD"/>
    <w:rsid w:val="008A0785"/>
    <w:rsid w:val="008A0AD6"/>
    <w:rsid w:val="008A10E8"/>
    <w:rsid w:val="008A123F"/>
    <w:rsid w:val="008A127E"/>
    <w:rsid w:val="008A151C"/>
    <w:rsid w:val="008A1835"/>
    <w:rsid w:val="008A1997"/>
    <w:rsid w:val="008A210D"/>
    <w:rsid w:val="008A2181"/>
    <w:rsid w:val="008A2381"/>
    <w:rsid w:val="008A2A66"/>
    <w:rsid w:val="008A2BA7"/>
    <w:rsid w:val="008A2DC5"/>
    <w:rsid w:val="008A3166"/>
    <w:rsid w:val="008A32B1"/>
    <w:rsid w:val="008A349A"/>
    <w:rsid w:val="008A34F4"/>
    <w:rsid w:val="008A3582"/>
    <w:rsid w:val="008A3A99"/>
    <w:rsid w:val="008A3CCA"/>
    <w:rsid w:val="008A407E"/>
    <w:rsid w:val="008A4217"/>
    <w:rsid w:val="008A42F1"/>
    <w:rsid w:val="008A4460"/>
    <w:rsid w:val="008A47F3"/>
    <w:rsid w:val="008A486A"/>
    <w:rsid w:val="008A4870"/>
    <w:rsid w:val="008A48A5"/>
    <w:rsid w:val="008A4941"/>
    <w:rsid w:val="008A4C91"/>
    <w:rsid w:val="008A4CB0"/>
    <w:rsid w:val="008A4FEF"/>
    <w:rsid w:val="008A5110"/>
    <w:rsid w:val="008A5211"/>
    <w:rsid w:val="008A534C"/>
    <w:rsid w:val="008A554D"/>
    <w:rsid w:val="008A5879"/>
    <w:rsid w:val="008A59E6"/>
    <w:rsid w:val="008A5B41"/>
    <w:rsid w:val="008A5BAB"/>
    <w:rsid w:val="008A5DCA"/>
    <w:rsid w:val="008A5ED4"/>
    <w:rsid w:val="008A5F22"/>
    <w:rsid w:val="008A5F9F"/>
    <w:rsid w:val="008A69D2"/>
    <w:rsid w:val="008A6B44"/>
    <w:rsid w:val="008A6BBE"/>
    <w:rsid w:val="008A6D6C"/>
    <w:rsid w:val="008A7158"/>
    <w:rsid w:val="008A71C4"/>
    <w:rsid w:val="008A7B34"/>
    <w:rsid w:val="008A7BF6"/>
    <w:rsid w:val="008A7CF1"/>
    <w:rsid w:val="008B019C"/>
    <w:rsid w:val="008B0370"/>
    <w:rsid w:val="008B03A5"/>
    <w:rsid w:val="008B063B"/>
    <w:rsid w:val="008B0735"/>
    <w:rsid w:val="008B07A4"/>
    <w:rsid w:val="008B08DC"/>
    <w:rsid w:val="008B0DB9"/>
    <w:rsid w:val="008B0ED9"/>
    <w:rsid w:val="008B1313"/>
    <w:rsid w:val="008B1889"/>
    <w:rsid w:val="008B1CAE"/>
    <w:rsid w:val="008B1F6B"/>
    <w:rsid w:val="008B1F72"/>
    <w:rsid w:val="008B1FCA"/>
    <w:rsid w:val="008B209D"/>
    <w:rsid w:val="008B20A7"/>
    <w:rsid w:val="008B222D"/>
    <w:rsid w:val="008B2390"/>
    <w:rsid w:val="008B23C8"/>
    <w:rsid w:val="008B2503"/>
    <w:rsid w:val="008B263F"/>
    <w:rsid w:val="008B26F2"/>
    <w:rsid w:val="008B2814"/>
    <w:rsid w:val="008B2BEA"/>
    <w:rsid w:val="008B2DE4"/>
    <w:rsid w:val="008B2E4E"/>
    <w:rsid w:val="008B2F16"/>
    <w:rsid w:val="008B2FB6"/>
    <w:rsid w:val="008B2FCF"/>
    <w:rsid w:val="008B351A"/>
    <w:rsid w:val="008B356D"/>
    <w:rsid w:val="008B381D"/>
    <w:rsid w:val="008B3821"/>
    <w:rsid w:val="008B3953"/>
    <w:rsid w:val="008B39DA"/>
    <w:rsid w:val="008B39ED"/>
    <w:rsid w:val="008B4370"/>
    <w:rsid w:val="008B466D"/>
    <w:rsid w:val="008B4721"/>
    <w:rsid w:val="008B4B1D"/>
    <w:rsid w:val="008B4FCA"/>
    <w:rsid w:val="008B5004"/>
    <w:rsid w:val="008B50EE"/>
    <w:rsid w:val="008B521B"/>
    <w:rsid w:val="008B5335"/>
    <w:rsid w:val="008B53A6"/>
    <w:rsid w:val="008B54E0"/>
    <w:rsid w:val="008B5586"/>
    <w:rsid w:val="008B57B5"/>
    <w:rsid w:val="008B5BB0"/>
    <w:rsid w:val="008B5D18"/>
    <w:rsid w:val="008B61A4"/>
    <w:rsid w:val="008B6637"/>
    <w:rsid w:val="008B6AC6"/>
    <w:rsid w:val="008B6ACD"/>
    <w:rsid w:val="008B6CFD"/>
    <w:rsid w:val="008B6D2D"/>
    <w:rsid w:val="008B6E72"/>
    <w:rsid w:val="008B6E96"/>
    <w:rsid w:val="008B7425"/>
    <w:rsid w:val="008B7462"/>
    <w:rsid w:val="008B794B"/>
    <w:rsid w:val="008B7BD8"/>
    <w:rsid w:val="008B7CC7"/>
    <w:rsid w:val="008B7D2C"/>
    <w:rsid w:val="008C0124"/>
    <w:rsid w:val="008C01C1"/>
    <w:rsid w:val="008C03E9"/>
    <w:rsid w:val="008C07F5"/>
    <w:rsid w:val="008C0889"/>
    <w:rsid w:val="008C0B34"/>
    <w:rsid w:val="008C0C37"/>
    <w:rsid w:val="008C0EA7"/>
    <w:rsid w:val="008C0F52"/>
    <w:rsid w:val="008C1483"/>
    <w:rsid w:val="008C193A"/>
    <w:rsid w:val="008C1B87"/>
    <w:rsid w:val="008C212B"/>
    <w:rsid w:val="008C21FA"/>
    <w:rsid w:val="008C2430"/>
    <w:rsid w:val="008C243C"/>
    <w:rsid w:val="008C245A"/>
    <w:rsid w:val="008C2718"/>
    <w:rsid w:val="008C27B2"/>
    <w:rsid w:val="008C281A"/>
    <w:rsid w:val="008C2913"/>
    <w:rsid w:val="008C2A21"/>
    <w:rsid w:val="008C2CA5"/>
    <w:rsid w:val="008C2F46"/>
    <w:rsid w:val="008C3361"/>
    <w:rsid w:val="008C33E7"/>
    <w:rsid w:val="008C3440"/>
    <w:rsid w:val="008C3457"/>
    <w:rsid w:val="008C3AAF"/>
    <w:rsid w:val="008C3BD7"/>
    <w:rsid w:val="008C4215"/>
    <w:rsid w:val="008C44B3"/>
    <w:rsid w:val="008C4610"/>
    <w:rsid w:val="008C4678"/>
    <w:rsid w:val="008C46BA"/>
    <w:rsid w:val="008C47F5"/>
    <w:rsid w:val="008C4A46"/>
    <w:rsid w:val="008C4D5B"/>
    <w:rsid w:val="008C4DE5"/>
    <w:rsid w:val="008C4F38"/>
    <w:rsid w:val="008C4F88"/>
    <w:rsid w:val="008C50EB"/>
    <w:rsid w:val="008C519C"/>
    <w:rsid w:val="008C5903"/>
    <w:rsid w:val="008C5BB5"/>
    <w:rsid w:val="008C6027"/>
    <w:rsid w:val="008C604B"/>
    <w:rsid w:val="008C6066"/>
    <w:rsid w:val="008C6116"/>
    <w:rsid w:val="008C64AC"/>
    <w:rsid w:val="008C664C"/>
    <w:rsid w:val="008C66E5"/>
    <w:rsid w:val="008C67E7"/>
    <w:rsid w:val="008C69FD"/>
    <w:rsid w:val="008C6B2B"/>
    <w:rsid w:val="008C6DE1"/>
    <w:rsid w:val="008C6EEC"/>
    <w:rsid w:val="008C6FD2"/>
    <w:rsid w:val="008C7127"/>
    <w:rsid w:val="008C741C"/>
    <w:rsid w:val="008C74FD"/>
    <w:rsid w:val="008C776D"/>
    <w:rsid w:val="008C780E"/>
    <w:rsid w:val="008C79C5"/>
    <w:rsid w:val="008C7ADC"/>
    <w:rsid w:val="008C7C9D"/>
    <w:rsid w:val="008C7F5B"/>
    <w:rsid w:val="008D0014"/>
    <w:rsid w:val="008D01E9"/>
    <w:rsid w:val="008D033B"/>
    <w:rsid w:val="008D04B8"/>
    <w:rsid w:val="008D0C17"/>
    <w:rsid w:val="008D0C51"/>
    <w:rsid w:val="008D0DDF"/>
    <w:rsid w:val="008D0E2F"/>
    <w:rsid w:val="008D0E7F"/>
    <w:rsid w:val="008D109B"/>
    <w:rsid w:val="008D1321"/>
    <w:rsid w:val="008D1B97"/>
    <w:rsid w:val="008D1C5B"/>
    <w:rsid w:val="008D1FEF"/>
    <w:rsid w:val="008D229A"/>
    <w:rsid w:val="008D2660"/>
    <w:rsid w:val="008D26C0"/>
    <w:rsid w:val="008D274A"/>
    <w:rsid w:val="008D27C2"/>
    <w:rsid w:val="008D29B1"/>
    <w:rsid w:val="008D2DDB"/>
    <w:rsid w:val="008D2E24"/>
    <w:rsid w:val="008D328C"/>
    <w:rsid w:val="008D32DA"/>
    <w:rsid w:val="008D33A4"/>
    <w:rsid w:val="008D3690"/>
    <w:rsid w:val="008D36C4"/>
    <w:rsid w:val="008D39A6"/>
    <w:rsid w:val="008D3A19"/>
    <w:rsid w:val="008D3AB7"/>
    <w:rsid w:val="008D3B40"/>
    <w:rsid w:val="008D459B"/>
    <w:rsid w:val="008D463D"/>
    <w:rsid w:val="008D48CD"/>
    <w:rsid w:val="008D4A22"/>
    <w:rsid w:val="008D4BED"/>
    <w:rsid w:val="008D4F81"/>
    <w:rsid w:val="008D4FC4"/>
    <w:rsid w:val="008D57F0"/>
    <w:rsid w:val="008D5A86"/>
    <w:rsid w:val="008D5A87"/>
    <w:rsid w:val="008D5CB7"/>
    <w:rsid w:val="008D62E9"/>
    <w:rsid w:val="008D6834"/>
    <w:rsid w:val="008D6923"/>
    <w:rsid w:val="008D6C84"/>
    <w:rsid w:val="008D6DA6"/>
    <w:rsid w:val="008D6E0D"/>
    <w:rsid w:val="008D72D9"/>
    <w:rsid w:val="008D768C"/>
    <w:rsid w:val="008D78A3"/>
    <w:rsid w:val="008D7A7C"/>
    <w:rsid w:val="008E00B5"/>
    <w:rsid w:val="008E01CE"/>
    <w:rsid w:val="008E0559"/>
    <w:rsid w:val="008E0743"/>
    <w:rsid w:val="008E077B"/>
    <w:rsid w:val="008E07A7"/>
    <w:rsid w:val="008E0B8B"/>
    <w:rsid w:val="008E0C1E"/>
    <w:rsid w:val="008E0CC4"/>
    <w:rsid w:val="008E0DFD"/>
    <w:rsid w:val="008E1021"/>
    <w:rsid w:val="008E1226"/>
    <w:rsid w:val="008E126A"/>
    <w:rsid w:val="008E12E9"/>
    <w:rsid w:val="008E131B"/>
    <w:rsid w:val="008E13DE"/>
    <w:rsid w:val="008E1766"/>
    <w:rsid w:val="008E1988"/>
    <w:rsid w:val="008E1998"/>
    <w:rsid w:val="008E1A80"/>
    <w:rsid w:val="008E1B5E"/>
    <w:rsid w:val="008E1B60"/>
    <w:rsid w:val="008E1BF1"/>
    <w:rsid w:val="008E1BF4"/>
    <w:rsid w:val="008E2165"/>
    <w:rsid w:val="008E2194"/>
    <w:rsid w:val="008E2286"/>
    <w:rsid w:val="008E23B0"/>
    <w:rsid w:val="008E2422"/>
    <w:rsid w:val="008E2509"/>
    <w:rsid w:val="008E2673"/>
    <w:rsid w:val="008E29C0"/>
    <w:rsid w:val="008E2F4C"/>
    <w:rsid w:val="008E3654"/>
    <w:rsid w:val="008E3771"/>
    <w:rsid w:val="008E391C"/>
    <w:rsid w:val="008E3924"/>
    <w:rsid w:val="008E3D04"/>
    <w:rsid w:val="008E401F"/>
    <w:rsid w:val="008E418F"/>
    <w:rsid w:val="008E41D7"/>
    <w:rsid w:val="008E43B0"/>
    <w:rsid w:val="008E4580"/>
    <w:rsid w:val="008E4B4D"/>
    <w:rsid w:val="008E4DBE"/>
    <w:rsid w:val="008E50AA"/>
    <w:rsid w:val="008E540B"/>
    <w:rsid w:val="008E54EB"/>
    <w:rsid w:val="008E5B5E"/>
    <w:rsid w:val="008E5DED"/>
    <w:rsid w:val="008E5E19"/>
    <w:rsid w:val="008E5EF8"/>
    <w:rsid w:val="008E5FA2"/>
    <w:rsid w:val="008E62B4"/>
    <w:rsid w:val="008E6401"/>
    <w:rsid w:val="008E685B"/>
    <w:rsid w:val="008E6A02"/>
    <w:rsid w:val="008E7022"/>
    <w:rsid w:val="008E7081"/>
    <w:rsid w:val="008E7182"/>
    <w:rsid w:val="008E71F3"/>
    <w:rsid w:val="008E734F"/>
    <w:rsid w:val="008E74B7"/>
    <w:rsid w:val="008E75A1"/>
    <w:rsid w:val="008E77FC"/>
    <w:rsid w:val="008E7BE1"/>
    <w:rsid w:val="008E7D11"/>
    <w:rsid w:val="008E7EDF"/>
    <w:rsid w:val="008E7EF6"/>
    <w:rsid w:val="008E7F41"/>
    <w:rsid w:val="008F0053"/>
    <w:rsid w:val="008F0245"/>
    <w:rsid w:val="008F02C1"/>
    <w:rsid w:val="008F02FA"/>
    <w:rsid w:val="008F042C"/>
    <w:rsid w:val="008F0539"/>
    <w:rsid w:val="008F06E9"/>
    <w:rsid w:val="008F07E5"/>
    <w:rsid w:val="008F0862"/>
    <w:rsid w:val="008F09E5"/>
    <w:rsid w:val="008F0A84"/>
    <w:rsid w:val="008F0B13"/>
    <w:rsid w:val="008F1010"/>
    <w:rsid w:val="008F1787"/>
    <w:rsid w:val="008F17A5"/>
    <w:rsid w:val="008F1A02"/>
    <w:rsid w:val="008F1B26"/>
    <w:rsid w:val="008F1C76"/>
    <w:rsid w:val="008F1D86"/>
    <w:rsid w:val="008F1E57"/>
    <w:rsid w:val="008F2084"/>
    <w:rsid w:val="008F22B0"/>
    <w:rsid w:val="008F2995"/>
    <w:rsid w:val="008F2A4F"/>
    <w:rsid w:val="008F2A8B"/>
    <w:rsid w:val="008F2BEF"/>
    <w:rsid w:val="008F2E83"/>
    <w:rsid w:val="008F31D0"/>
    <w:rsid w:val="008F39F3"/>
    <w:rsid w:val="008F3A32"/>
    <w:rsid w:val="008F3DD2"/>
    <w:rsid w:val="008F3FFF"/>
    <w:rsid w:val="008F412B"/>
    <w:rsid w:val="008F45C0"/>
    <w:rsid w:val="008F4721"/>
    <w:rsid w:val="008F4ECF"/>
    <w:rsid w:val="008F56CD"/>
    <w:rsid w:val="008F5820"/>
    <w:rsid w:val="008F58AB"/>
    <w:rsid w:val="008F5976"/>
    <w:rsid w:val="008F5B46"/>
    <w:rsid w:val="008F5B54"/>
    <w:rsid w:val="008F5BA1"/>
    <w:rsid w:val="008F5EEE"/>
    <w:rsid w:val="008F6216"/>
    <w:rsid w:val="008F7112"/>
    <w:rsid w:val="008F7201"/>
    <w:rsid w:val="008F72C9"/>
    <w:rsid w:val="008F7658"/>
    <w:rsid w:val="008F76F6"/>
    <w:rsid w:val="008F77D2"/>
    <w:rsid w:val="008F7A0D"/>
    <w:rsid w:val="008F7B4B"/>
    <w:rsid w:val="008F7ED0"/>
    <w:rsid w:val="008F7FA3"/>
    <w:rsid w:val="00900227"/>
    <w:rsid w:val="00900390"/>
    <w:rsid w:val="009003C8"/>
    <w:rsid w:val="009004D6"/>
    <w:rsid w:val="0090085A"/>
    <w:rsid w:val="00900A06"/>
    <w:rsid w:val="00900C55"/>
    <w:rsid w:val="00900CF0"/>
    <w:rsid w:val="00900D56"/>
    <w:rsid w:val="009010B6"/>
    <w:rsid w:val="009013E1"/>
    <w:rsid w:val="00901465"/>
    <w:rsid w:val="00901594"/>
    <w:rsid w:val="009019E4"/>
    <w:rsid w:val="00901D32"/>
    <w:rsid w:val="00901DBE"/>
    <w:rsid w:val="00901DD8"/>
    <w:rsid w:val="00901F7B"/>
    <w:rsid w:val="009020F3"/>
    <w:rsid w:val="0090223F"/>
    <w:rsid w:val="009023C2"/>
    <w:rsid w:val="0090252A"/>
    <w:rsid w:val="00902B6A"/>
    <w:rsid w:val="00902BAF"/>
    <w:rsid w:val="00902C05"/>
    <w:rsid w:val="00902C72"/>
    <w:rsid w:val="00902E59"/>
    <w:rsid w:val="009032A2"/>
    <w:rsid w:val="009032E7"/>
    <w:rsid w:val="009034A6"/>
    <w:rsid w:val="0090363E"/>
    <w:rsid w:val="0090364F"/>
    <w:rsid w:val="00903D0F"/>
    <w:rsid w:val="00903EE6"/>
    <w:rsid w:val="00904114"/>
    <w:rsid w:val="0090417F"/>
    <w:rsid w:val="00904218"/>
    <w:rsid w:val="00904595"/>
    <w:rsid w:val="00904A86"/>
    <w:rsid w:val="00904AB5"/>
    <w:rsid w:val="00904CBA"/>
    <w:rsid w:val="00905238"/>
    <w:rsid w:val="00905652"/>
    <w:rsid w:val="009058DF"/>
    <w:rsid w:val="00905A3E"/>
    <w:rsid w:val="00906421"/>
    <w:rsid w:val="0090668F"/>
    <w:rsid w:val="00906872"/>
    <w:rsid w:val="00906882"/>
    <w:rsid w:val="009068D3"/>
    <w:rsid w:val="009069EA"/>
    <w:rsid w:val="00906AFC"/>
    <w:rsid w:val="00906B4F"/>
    <w:rsid w:val="00906BFE"/>
    <w:rsid w:val="009072DD"/>
    <w:rsid w:val="00907364"/>
    <w:rsid w:val="00907683"/>
    <w:rsid w:val="00907721"/>
    <w:rsid w:val="0090791A"/>
    <w:rsid w:val="00907BE0"/>
    <w:rsid w:val="00907C9D"/>
    <w:rsid w:val="00907F72"/>
    <w:rsid w:val="00907FBA"/>
    <w:rsid w:val="00910669"/>
    <w:rsid w:val="00910B2B"/>
    <w:rsid w:val="00910E77"/>
    <w:rsid w:val="00910FCA"/>
    <w:rsid w:val="00910FE0"/>
    <w:rsid w:val="0091129E"/>
    <w:rsid w:val="00911453"/>
    <w:rsid w:val="009118B0"/>
    <w:rsid w:val="009119B6"/>
    <w:rsid w:val="00911EED"/>
    <w:rsid w:val="00911F1B"/>
    <w:rsid w:val="00911F4F"/>
    <w:rsid w:val="00912209"/>
    <w:rsid w:val="00912411"/>
    <w:rsid w:val="00912638"/>
    <w:rsid w:val="00912C32"/>
    <w:rsid w:val="00912C68"/>
    <w:rsid w:val="00912D0F"/>
    <w:rsid w:val="00912D29"/>
    <w:rsid w:val="009133BA"/>
    <w:rsid w:val="0091358A"/>
    <w:rsid w:val="009136C8"/>
    <w:rsid w:val="0091380F"/>
    <w:rsid w:val="009138E9"/>
    <w:rsid w:val="009139FB"/>
    <w:rsid w:val="00913A5F"/>
    <w:rsid w:val="00913B1B"/>
    <w:rsid w:val="00913C91"/>
    <w:rsid w:val="00913D51"/>
    <w:rsid w:val="00914015"/>
    <w:rsid w:val="009141DB"/>
    <w:rsid w:val="00914229"/>
    <w:rsid w:val="0091487C"/>
    <w:rsid w:val="00914921"/>
    <w:rsid w:val="00914B9B"/>
    <w:rsid w:val="00914CFE"/>
    <w:rsid w:val="00915711"/>
    <w:rsid w:val="009159D6"/>
    <w:rsid w:val="009159E6"/>
    <w:rsid w:val="00915D21"/>
    <w:rsid w:val="00915F02"/>
    <w:rsid w:val="00915F29"/>
    <w:rsid w:val="00915F46"/>
    <w:rsid w:val="00916130"/>
    <w:rsid w:val="00916374"/>
    <w:rsid w:val="0091640F"/>
    <w:rsid w:val="009167EC"/>
    <w:rsid w:val="00916839"/>
    <w:rsid w:val="0091694F"/>
    <w:rsid w:val="009170DC"/>
    <w:rsid w:val="0091728B"/>
    <w:rsid w:val="009173DF"/>
    <w:rsid w:val="00917C1C"/>
    <w:rsid w:val="00917CE7"/>
    <w:rsid w:val="009203B2"/>
    <w:rsid w:val="009203FE"/>
    <w:rsid w:val="0092040D"/>
    <w:rsid w:val="00920480"/>
    <w:rsid w:val="009206D9"/>
    <w:rsid w:val="0092089E"/>
    <w:rsid w:val="009208D6"/>
    <w:rsid w:val="00920E5E"/>
    <w:rsid w:val="009210AD"/>
    <w:rsid w:val="009210BC"/>
    <w:rsid w:val="009211AF"/>
    <w:rsid w:val="00921849"/>
    <w:rsid w:val="00921866"/>
    <w:rsid w:val="00921A0C"/>
    <w:rsid w:val="00921A37"/>
    <w:rsid w:val="00922190"/>
    <w:rsid w:val="00922284"/>
    <w:rsid w:val="0092240C"/>
    <w:rsid w:val="00922908"/>
    <w:rsid w:val="00922D12"/>
    <w:rsid w:val="00922FE5"/>
    <w:rsid w:val="0092305E"/>
    <w:rsid w:val="00923277"/>
    <w:rsid w:val="0092352D"/>
    <w:rsid w:val="009235C9"/>
    <w:rsid w:val="009237BC"/>
    <w:rsid w:val="009238AE"/>
    <w:rsid w:val="00923C05"/>
    <w:rsid w:val="00923E49"/>
    <w:rsid w:val="00923EDF"/>
    <w:rsid w:val="00923F1A"/>
    <w:rsid w:val="009244AF"/>
    <w:rsid w:val="0092455C"/>
    <w:rsid w:val="009245D7"/>
    <w:rsid w:val="0092485B"/>
    <w:rsid w:val="009249D5"/>
    <w:rsid w:val="00924AF2"/>
    <w:rsid w:val="00924BB5"/>
    <w:rsid w:val="00924CD5"/>
    <w:rsid w:val="00924E49"/>
    <w:rsid w:val="009251A5"/>
    <w:rsid w:val="00925481"/>
    <w:rsid w:val="009255BF"/>
    <w:rsid w:val="009255E8"/>
    <w:rsid w:val="00925994"/>
    <w:rsid w:val="00925ADF"/>
    <w:rsid w:val="00925CC7"/>
    <w:rsid w:val="009263D0"/>
    <w:rsid w:val="00926480"/>
    <w:rsid w:val="0092673D"/>
    <w:rsid w:val="009267C9"/>
    <w:rsid w:val="009268B5"/>
    <w:rsid w:val="009269B5"/>
    <w:rsid w:val="00926C86"/>
    <w:rsid w:val="00926E35"/>
    <w:rsid w:val="00926F59"/>
    <w:rsid w:val="00927431"/>
    <w:rsid w:val="009274C7"/>
    <w:rsid w:val="009274FB"/>
    <w:rsid w:val="0092757E"/>
    <w:rsid w:val="00927A00"/>
    <w:rsid w:val="00927A75"/>
    <w:rsid w:val="00927ADC"/>
    <w:rsid w:val="00927CE8"/>
    <w:rsid w:val="00927D56"/>
    <w:rsid w:val="00927E2D"/>
    <w:rsid w:val="00927E73"/>
    <w:rsid w:val="00930016"/>
    <w:rsid w:val="0093006D"/>
    <w:rsid w:val="0093026E"/>
    <w:rsid w:val="0093045E"/>
    <w:rsid w:val="00930508"/>
    <w:rsid w:val="00930A2B"/>
    <w:rsid w:val="00930BA1"/>
    <w:rsid w:val="00930C07"/>
    <w:rsid w:val="00930CAA"/>
    <w:rsid w:val="00930DF3"/>
    <w:rsid w:val="00930FB9"/>
    <w:rsid w:val="0093105C"/>
    <w:rsid w:val="0093179E"/>
    <w:rsid w:val="0093197A"/>
    <w:rsid w:val="0093198F"/>
    <w:rsid w:val="00931E10"/>
    <w:rsid w:val="00931E46"/>
    <w:rsid w:val="00931F70"/>
    <w:rsid w:val="00932069"/>
    <w:rsid w:val="0093223B"/>
    <w:rsid w:val="0093297B"/>
    <w:rsid w:val="00932C24"/>
    <w:rsid w:val="00932D2F"/>
    <w:rsid w:val="00932E18"/>
    <w:rsid w:val="009333BB"/>
    <w:rsid w:val="00933469"/>
    <w:rsid w:val="0093347C"/>
    <w:rsid w:val="00933955"/>
    <w:rsid w:val="00934020"/>
    <w:rsid w:val="0093468A"/>
    <w:rsid w:val="00934878"/>
    <w:rsid w:val="00934BBB"/>
    <w:rsid w:val="00934FC9"/>
    <w:rsid w:val="00935044"/>
    <w:rsid w:val="0093510D"/>
    <w:rsid w:val="009352EF"/>
    <w:rsid w:val="00935400"/>
    <w:rsid w:val="009358F4"/>
    <w:rsid w:val="00935A6D"/>
    <w:rsid w:val="00935DF1"/>
    <w:rsid w:val="00935FF6"/>
    <w:rsid w:val="009365D7"/>
    <w:rsid w:val="009365E3"/>
    <w:rsid w:val="009366AA"/>
    <w:rsid w:val="009366E0"/>
    <w:rsid w:val="0093681F"/>
    <w:rsid w:val="00936862"/>
    <w:rsid w:val="00936B15"/>
    <w:rsid w:val="00936B72"/>
    <w:rsid w:val="0093704B"/>
    <w:rsid w:val="009370B6"/>
    <w:rsid w:val="00937168"/>
    <w:rsid w:val="00937357"/>
    <w:rsid w:val="009376B6"/>
    <w:rsid w:val="009378AA"/>
    <w:rsid w:val="00937D30"/>
    <w:rsid w:val="00937D98"/>
    <w:rsid w:val="00940511"/>
    <w:rsid w:val="0094053A"/>
    <w:rsid w:val="00940895"/>
    <w:rsid w:val="00940951"/>
    <w:rsid w:val="00940C5F"/>
    <w:rsid w:val="00940F1E"/>
    <w:rsid w:val="00940F92"/>
    <w:rsid w:val="00941226"/>
    <w:rsid w:val="009413AF"/>
    <w:rsid w:val="009414A2"/>
    <w:rsid w:val="00941881"/>
    <w:rsid w:val="00941923"/>
    <w:rsid w:val="00941A7B"/>
    <w:rsid w:val="00941BE4"/>
    <w:rsid w:val="00941CB5"/>
    <w:rsid w:val="00942188"/>
    <w:rsid w:val="009421E8"/>
    <w:rsid w:val="009422BC"/>
    <w:rsid w:val="009422CA"/>
    <w:rsid w:val="009423DF"/>
    <w:rsid w:val="00942583"/>
    <w:rsid w:val="00942774"/>
    <w:rsid w:val="009427F3"/>
    <w:rsid w:val="009428D6"/>
    <w:rsid w:val="00942D1C"/>
    <w:rsid w:val="00942EDA"/>
    <w:rsid w:val="0094302E"/>
    <w:rsid w:val="00943403"/>
    <w:rsid w:val="0094370C"/>
    <w:rsid w:val="009438C8"/>
    <w:rsid w:val="00943A3D"/>
    <w:rsid w:val="00943F12"/>
    <w:rsid w:val="0094401E"/>
    <w:rsid w:val="009440A5"/>
    <w:rsid w:val="0094436B"/>
    <w:rsid w:val="009450C4"/>
    <w:rsid w:val="00945733"/>
    <w:rsid w:val="0094576B"/>
    <w:rsid w:val="0094597B"/>
    <w:rsid w:val="00945AE9"/>
    <w:rsid w:val="00945B5A"/>
    <w:rsid w:val="00945D55"/>
    <w:rsid w:val="00945FF1"/>
    <w:rsid w:val="00946046"/>
    <w:rsid w:val="0094604E"/>
    <w:rsid w:val="00946416"/>
    <w:rsid w:val="00946665"/>
    <w:rsid w:val="0094686B"/>
    <w:rsid w:val="00946B5F"/>
    <w:rsid w:val="00946C64"/>
    <w:rsid w:val="00946F46"/>
    <w:rsid w:val="00947266"/>
    <w:rsid w:val="00947706"/>
    <w:rsid w:val="009477E3"/>
    <w:rsid w:val="00947D6F"/>
    <w:rsid w:val="00947E63"/>
    <w:rsid w:val="00947F28"/>
    <w:rsid w:val="009500B4"/>
    <w:rsid w:val="0095012D"/>
    <w:rsid w:val="009502A6"/>
    <w:rsid w:val="0095031C"/>
    <w:rsid w:val="00950352"/>
    <w:rsid w:val="0095046A"/>
    <w:rsid w:val="00950CC5"/>
    <w:rsid w:val="00950D03"/>
    <w:rsid w:val="00951087"/>
    <w:rsid w:val="00951332"/>
    <w:rsid w:val="009515BA"/>
    <w:rsid w:val="00951763"/>
    <w:rsid w:val="00951771"/>
    <w:rsid w:val="00951AB0"/>
    <w:rsid w:val="00951B82"/>
    <w:rsid w:val="00951CC2"/>
    <w:rsid w:val="00951FE7"/>
    <w:rsid w:val="00952148"/>
    <w:rsid w:val="0095215E"/>
    <w:rsid w:val="00952218"/>
    <w:rsid w:val="009522A4"/>
    <w:rsid w:val="009522F7"/>
    <w:rsid w:val="009523D1"/>
    <w:rsid w:val="00952555"/>
    <w:rsid w:val="00953272"/>
    <w:rsid w:val="0095351B"/>
    <w:rsid w:val="00954213"/>
    <w:rsid w:val="0095441A"/>
    <w:rsid w:val="00954563"/>
    <w:rsid w:val="00954573"/>
    <w:rsid w:val="00954700"/>
    <w:rsid w:val="0095472F"/>
    <w:rsid w:val="00954BDF"/>
    <w:rsid w:val="00954C51"/>
    <w:rsid w:val="00954D4D"/>
    <w:rsid w:val="00954EFB"/>
    <w:rsid w:val="00955024"/>
    <w:rsid w:val="00955962"/>
    <w:rsid w:val="0095597E"/>
    <w:rsid w:val="00955A69"/>
    <w:rsid w:val="00955B2A"/>
    <w:rsid w:val="00955FA8"/>
    <w:rsid w:val="00956991"/>
    <w:rsid w:val="00956A55"/>
    <w:rsid w:val="00956E88"/>
    <w:rsid w:val="00956E91"/>
    <w:rsid w:val="0095715C"/>
    <w:rsid w:val="009572A2"/>
    <w:rsid w:val="00957677"/>
    <w:rsid w:val="00957893"/>
    <w:rsid w:val="009579FA"/>
    <w:rsid w:val="00957DE1"/>
    <w:rsid w:val="0095C3DB"/>
    <w:rsid w:val="00960054"/>
    <w:rsid w:val="009601BA"/>
    <w:rsid w:val="0096080E"/>
    <w:rsid w:val="0096083A"/>
    <w:rsid w:val="00960BA5"/>
    <w:rsid w:val="009612B8"/>
    <w:rsid w:val="0096136C"/>
    <w:rsid w:val="009616F8"/>
    <w:rsid w:val="009617B5"/>
    <w:rsid w:val="00961943"/>
    <w:rsid w:val="00961A90"/>
    <w:rsid w:val="00961BA2"/>
    <w:rsid w:val="00961D1B"/>
    <w:rsid w:val="00962247"/>
    <w:rsid w:val="00962828"/>
    <w:rsid w:val="00962ABB"/>
    <w:rsid w:val="00962C95"/>
    <w:rsid w:val="00962EAE"/>
    <w:rsid w:val="009634C1"/>
    <w:rsid w:val="0096382C"/>
    <w:rsid w:val="00963DB1"/>
    <w:rsid w:val="00963E59"/>
    <w:rsid w:val="00964079"/>
    <w:rsid w:val="00964488"/>
    <w:rsid w:val="009646DD"/>
    <w:rsid w:val="00964C78"/>
    <w:rsid w:val="00964E57"/>
    <w:rsid w:val="009650DB"/>
    <w:rsid w:val="00965279"/>
    <w:rsid w:val="0096527C"/>
    <w:rsid w:val="00965332"/>
    <w:rsid w:val="009656D7"/>
    <w:rsid w:val="00965854"/>
    <w:rsid w:val="00965940"/>
    <w:rsid w:val="00965BCA"/>
    <w:rsid w:val="00965C92"/>
    <w:rsid w:val="00965CD5"/>
    <w:rsid w:val="00965DE2"/>
    <w:rsid w:val="009664EA"/>
    <w:rsid w:val="009666E6"/>
    <w:rsid w:val="009667D0"/>
    <w:rsid w:val="0096683C"/>
    <w:rsid w:val="0096683D"/>
    <w:rsid w:val="0096685C"/>
    <w:rsid w:val="00966EF2"/>
    <w:rsid w:val="00966F00"/>
    <w:rsid w:val="0096705E"/>
    <w:rsid w:val="0096715E"/>
    <w:rsid w:val="009673DD"/>
    <w:rsid w:val="00967516"/>
    <w:rsid w:val="0096759B"/>
    <w:rsid w:val="009676EF"/>
    <w:rsid w:val="009677FB"/>
    <w:rsid w:val="009679D1"/>
    <w:rsid w:val="00967A11"/>
    <w:rsid w:val="00967B07"/>
    <w:rsid w:val="00967BA5"/>
    <w:rsid w:val="00967FE4"/>
    <w:rsid w:val="0096C59C"/>
    <w:rsid w:val="0096D4C8"/>
    <w:rsid w:val="0096E6EC"/>
    <w:rsid w:val="00970011"/>
    <w:rsid w:val="009701FD"/>
    <w:rsid w:val="009703B4"/>
    <w:rsid w:val="00970817"/>
    <w:rsid w:val="009708C5"/>
    <w:rsid w:val="009708FF"/>
    <w:rsid w:val="00970ACC"/>
    <w:rsid w:val="00970B6D"/>
    <w:rsid w:val="00970C7E"/>
    <w:rsid w:val="009717B5"/>
    <w:rsid w:val="00971B8C"/>
    <w:rsid w:val="00971C05"/>
    <w:rsid w:val="009722A3"/>
    <w:rsid w:val="0097269A"/>
    <w:rsid w:val="00972AAA"/>
    <w:rsid w:val="00972ABF"/>
    <w:rsid w:val="00972B2A"/>
    <w:rsid w:val="00972B8D"/>
    <w:rsid w:val="00972D00"/>
    <w:rsid w:val="00972F21"/>
    <w:rsid w:val="0097326D"/>
    <w:rsid w:val="0097345E"/>
    <w:rsid w:val="00973544"/>
    <w:rsid w:val="0097355C"/>
    <w:rsid w:val="009735FB"/>
    <w:rsid w:val="0097378A"/>
    <w:rsid w:val="00973887"/>
    <w:rsid w:val="0097389E"/>
    <w:rsid w:val="00973C15"/>
    <w:rsid w:val="00973F60"/>
    <w:rsid w:val="00974106"/>
    <w:rsid w:val="00974186"/>
    <w:rsid w:val="0097478F"/>
    <w:rsid w:val="00974874"/>
    <w:rsid w:val="009748B2"/>
    <w:rsid w:val="009751AA"/>
    <w:rsid w:val="009752E5"/>
    <w:rsid w:val="0097533A"/>
    <w:rsid w:val="009756AE"/>
    <w:rsid w:val="0097574B"/>
    <w:rsid w:val="0097583C"/>
    <w:rsid w:val="00975946"/>
    <w:rsid w:val="0097633D"/>
    <w:rsid w:val="0097656B"/>
    <w:rsid w:val="00976851"/>
    <w:rsid w:val="009768AF"/>
    <w:rsid w:val="00976951"/>
    <w:rsid w:val="00976D03"/>
    <w:rsid w:val="00977113"/>
    <w:rsid w:val="00977AD5"/>
    <w:rsid w:val="00977AE4"/>
    <w:rsid w:val="00977D53"/>
    <w:rsid w:val="00977EEA"/>
    <w:rsid w:val="009800E5"/>
    <w:rsid w:val="00980125"/>
    <w:rsid w:val="0098014D"/>
    <w:rsid w:val="0098043C"/>
    <w:rsid w:val="009804FD"/>
    <w:rsid w:val="0098065D"/>
    <w:rsid w:val="0098078C"/>
    <w:rsid w:val="009808C6"/>
    <w:rsid w:val="009808ED"/>
    <w:rsid w:val="00980AFA"/>
    <w:rsid w:val="00980FE6"/>
    <w:rsid w:val="00981080"/>
    <w:rsid w:val="009811BD"/>
    <w:rsid w:val="00981673"/>
    <w:rsid w:val="0098171D"/>
    <w:rsid w:val="00981DF6"/>
    <w:rsid w:val="009820C2"/>
    <w:rsid w:val="009821C4"/>
    <w:rsid w:val="009821D3"/>
    <w:rsid w:val="00982696"/>
    <w:rsid w:val="00982889"/>
    <w:rsid w:val="009829C3"/>
    <w:rsid w:val="00982EEF"/>
    <w:rsid w:val="00982F29"/>
    <w:rsid w:val="00983020"/>
    <w:rsid w:val="009832A3"/>
    <w:rsid w:val="009838A6"/>
    <w:rsid w:val="0098394E"/>
    <w:rsid w:val="00983B1A"/>
    <w:rsid w:val="00983B7C"/>
    <w:rsid w:val="00983BDE"/>
    <w:rsid w:val="00983C8B"/>
    <w:rsid w:val="00983E82"/>
    <w:rsid w:val="009840B2"/>
    <w:rsid w:val="00984175"/>
    <w:rsid w:val="00984198"/>
    <w:rsid w:val="009842C2"/>
    <w:rsid w:val="0098437F"/>
    <w:rsid w:val="00984651"/>
    <w:rsid w:val="009849E4"/>
    <w:rsid w:val="00984B6F"/>
    <w:rsid w:val="00985216"/>
    <w:rsid w:val="00985398"/>
    <w:rsid w:val="009853D1"/>
    <w:rsid w:val="009855B1"/>
    <w:rsid w:val="009859E8"/>
    <w:rsid w:val="00985A42"/>
    <w:rsid w:val="00985E71"/>
    <w:rsid w:val="00986398"/>
    <w:rsid w:val="0098641B"/>
    <w:rsid w:val="00986421"/>
    <w:rsid w:val="0098668F"/>
    <w:rsid w:val="00986E0C"/>
    <w:rsid w:val="009870F4"/>
    <w:rsid w:val="00987164"/>
    <w:rsid w:val="0098722B"/>
    <w:rsid w:val="009874BE"/>
    <w:rsid w:val="009877A1"/>
    <w:rsid w:val="00990170"/>
    <w:rsid w:val="0099035E"/>
    <w:rsid w:val="00990373"/>
    <w:rsid w:val="00990508"/>
    <w:rsid w:val="009908BD"/>
    <w:rsid w:val="00990CAD"/>
    <w:rsid w:val="00990DD4"/>
    <w:rsid w:val="00990E90"/>
    <w:rsid w:val="00990FB2"/>
    <w:rsid w:val="00991171"/>
    <w:rsid w:val="0099118A"/>
    <w:rsid w:val="009917EB"/>
    <w:rsid w:val="009917F3"/>
    <w:rsid w:val="00991B58"/>
    <w:rsid w:val="00991B8D"/>
    <w:rsid w:val="00991C7A"/>
    <w:rsid w:val="00991D20"/>
    <w:rsid w:val="00991E47"/>
    <w:rsid w:val="0099207D"/>
    <w:rsid w:val="00992088"/>
    <w:rsid w:val="0099264B"/>
    <w:rsid w:val="009927D7"/>
    <w:rsid w:val="00992986"/>
    <w:rsid w:val="00992CA5"/>
    <w:rsid w:val="009931A0"/>
    <w:rsid w:val="00993828"/>
    <w:rsid w:val="00993894"/>
    <w:rsid w:val="00993AB4"/>
    <w:rsid w:val="00993AE9"/>
    <w:rsid w:val="00993E74"/>
    <w:rsid w:val="00993FEC"/>
    <w:rsid w:val="00994255"/>
    <w:rsid w:val="00994486"/>
    <w:rsid w:val="0099474E"/>
    <w:rsid w:val="009948F3"/>
    <w:rsid w:val="00994A01"/>
    <w:rsid w:val="00994FE4"/>
    <w:rsid w:val="0099535A"/>
    <w:rsid w:val="009955CA"/>
    <w:rsid w:val="00995603"/>
    <w:rsid w:val="0099653E"/>
    <w:rsid w:val="00996D89"/>
    <w:rsid w:val="00996F99"/>
    <w:rsid w:val="00997072"/>
    <w:rsid w:val="00997293"/>
    <w:rsid w:val="009975F1"/>
    <w:rsid w:val="009977BD"/>
    <w:rsid w:val="00997D19"/>
    <w:rsid w:val="00997E2B"/>
    <w:rsid w:val="009A015A"/>
    <w:rsid w:val="009A026D"/>
    <w:rsid w:val="009A036E"/>
    <w:rsid w:val="009A056B"/>
    <w:rsid w:val="009A0998"/>
    <w:rsid w:val="009A0A8A"/>
    <w:rsid w:val="009A0E2C"/>
    <w:rsid w:val="009A121D"/>
    <w:rsid w:val="009A128B"/>
    <w:rsid w:val="009A161E"/>
    <w:rsid w:val="009A183A"/>
    <w:rsid w:val="009A1A10"/>
    <w:rsid w:val="009A1A3E"/>
    <w:rsid w:val="009A1ABD"/>
    <w:rsid w:val="009A1CAF"/>
    <w:rsid w:val="009A1DC7"/>
    <w:rsid w:val="009A2140"/>
    <w:rsid w:val="009A25EB"/>
    <w:rsid w:val="009A2602"/>
    <w:rsid w:val="009A2E2E"/>
    <w:rsid w:val="009A2EDC"/>
    <w:rsid w:val="009A3151"/>
    <w:rsid w:val="009A3213"/>
    <w:rsid w:val="009A32E0"/>
    <w:rsid w:val="009A32EF"/>
    <w:rsid w:val="009A35DC"/>
    <w:rsid w:val="009A367D"/>
    <w:rsid w:val="009A36E7"/>
    <w:rsid w:val="009A386B"/>
    <w:rsid w:val="009A3E1C"/>
    <w:rsid w:val="009A3EFA"/>
    <w:rsid w:val="009A4226"/>
    <w:rsid w:val="009A42DC"/>
    <w:rsid w:val="009A449E"/>
    <w:rsid w:val="009A4511"/>
    <w:rsid w:val="009A4625"/>
    <w:rsid w:val="009A46F6"/>
    <w:rsid w:val="009A46F7"/>
    <w:rsid w:val="009A47D2"/>
    <w:rsid w:val="009A4982"/>
    <w:rsid w:val="009A4A54"/>
    <w:rsid w:val="009A4B1D"/>
    <w:rsid w:val="009A4BA5"/>
    <w:rsid w:val="009A4CA8"/>
    <w:rsid w:val="009A4DBD"/>
    <w:rsid w:val="009A4DEA"/>
    <w:rsid w:val="009A52F8"/>
    <w:rsid w:val="009A5831"/>
    <w:rsid w:val="009A5BD1"/>
    <w:rsid w:val="009A62E8"/>
    <w:rsid w:val="009A637D"/>
    <w:rsid w:val="009A6577"/>
    <w:rsid w:val="009A68DF"/>
    <w:rsid w:val="009A690C"/>
    <w:rsid w:val="009A6924"/>
    <w:rsid w:val="009A6B75"/>
    <w:rsid w:val="009A6B96"/>
    <w:rsid w:val="009A7067"/>
    <w:rsid w:val="009A7304"/>
    <w:rsid w:val="009A73F7"/>
    <w:rsid w:val="009A7A30"/>
    <w:rsid w:val="009A7D98"/>
    <w:rsid w:val="009A7F92"/>
    <w:rsid w:val="009A7FE0"/>
    <w:rsid w:val="009B0179"/>
    <w:rsid w:val="009B019B"/>
    <w:rsid w:val="009B01BA"/>
    <w:rsid w:val="009B02E9"/>
    <w:rsid w:val="009B051A"/>
    <w:rsid w:val="009B0A78"/>
    <w:rsid w:val="009B0B8C"/>
    <w:rsid w:val="009B10FF"/>
    <w:rsid w:val="009B1705"/>
    <w:rsid w:val="009B1844"/>
    <w:rsid w:val="009B19C5"/>
    <w:rsid w:val="009B1ABD"/>
    <w:rsid w:val="009B1ABE"/>
    <w:rsid w:val="009B1E78"/>
    <w:rsid w:val="009B1F02"/>
    <w:rsid w:val="009B1FBB"/>
    <w:rsid w:val="009B2452"/>
    <w:rsid w:val="009B2533"/>
    <w:rsid w:val="009B26A1"/>
    <w:rsid w:val="009B2B27"/>
    <w:rsid w:val="009B2B34"/>
    <w:rsid w:val="009B2CB5"/>
    <w:rsid w:val="009B2CBD"/>
    <w:rsid w:val="009B2D09"/>
    <w:rsid w:val="009B2ED9"/>
    <w:rsid w:val="009B3397"/>
    <w:rsid w:val="009B34A5"/>
    <w:rsid w:val="009B391A"/>
    <w:rsid w:val="009B3A62"/>
    <w:rsid w:val="009B3ADB"/>
    <w:rsid w:val="009B3B36"/>
    <w:rsid w:val="009B3C1D"/>
    <w:rsid w:val="009B3ED6"/>
    <w:rsid w:val="009B3FB9"/>
    <w:rsid w:val="009B3FD4"/>
    <w:rsid w:val="009B432F"/>
    <w:rsid w:val="009B4556"/>
    <w:rsid w:val="009B4650"/>
    <w:rsid w:val="009B4696"/>
    <w:rsid w:val="009B4816"/>
    <w:rsid w:val="009B4DA4"/>
    <w:rsid w:val="009B4EE4"/>
    <w:rsid w:val="009B5057"/>
    <w:rsid w:val="009B5073"/>
    <w:rsid w:val="009B534E"/>
    <w:rsid w:val="009B54DF"/>
    <w:rsid w:val="009B57D5"/>
    <w:rsid w:val="009B5806"/>
    <w:rsid w:val="009B5A23"/>
    <w:rsid w:val="009B5EE8"/>
    <w:rsid w:val="009B631D"/>
    <w:rsid w:val="009B639A"/>
    <w:rsid w:val="009B6983"/>
    <w:rsid w:val="009B6C29"/>
    <w:rsid w:val="009B6C72"/>
    <w:rsid w:val="009B717F"/>
    <w:rsid w:val="009B7393"/>
    <w:rsid w:val="009B75B3"/>
    <w:rsid w:val="009B7615"/>
    <w:rsid w:val="009B76F6"/>
    <w:rsid w:val="009B76FF"/>
    <w:rsid w:val="009B7743"/>
    <w:rsid w:val="009B78EB"/>
    <w:rsid w:val="009B7A59"/>
    <w:rsid w:val="009B7B00"/>
    <w:rsid w:val="009B7D10"/>
    <w:rsid w:val="009B7E14"/>
    <w:rsid w:val="009B7E2C"/>
    <w:rsid w:val="009B7E46"/>
    <w:rsid w:val="009B7F77"/>
    <w:rsid w:val="009BD165"/>
    <w:rsid w:val="009C021F"/>
    <w:rsid w:val="009C0517"/>
    <w:rsid w:val="009C05FA"/>
    <w:rsid w:val="009C0847"/>
    <w:rsid w:val="009C0CF0"/>
    <w:rsid w:val="009C0D4D"/>
    <w:rsid w:val="009C0D6A"/>
    <w:rsid w:val="009C1159"/>
    <w:rsid w:val="009C1458"/>
    <w:rsid w:val="009C14B0"/>
    <w:rsid w:val="009C156D"/>
    <w:rsid w:val="009C16DE"/>
    <w:rsid w:val="009C18F3"/>
    <w:rsid w:val="009C1941"/>
    <w:rsid w:val="009C1A89"/>
    <w:rsid w:val="009C2209"/>
    <w:rsid w:val="009C25A3"/>
    <w:rsid w:val="009C2685"/>
    <w:rsid w:val="009C2D28"/>
    <w:rsid w:val="009C2D66"/>
    <w:rsid w:val="009C2ED5"/>
    <w:rsid w:val="009C2FA2"/>
    <w:rsid w:val="009C3076"/>
    <w:rsid w:val="009C3393"/>
    <w:rsid w:val="009C37B5"/>
    <w:rsid w:val="009C395F"/>
    <w:rsid w:val="009C3A9F"/>
    <w:rsid w:val="009C3D67"/>
    <w:rsid w:val="009C3E0A"/>
    <w:rsid w:val="009C3F39"/>
    <w:rsid w:val="009C3FF3"/>
    <w:rsid w:val="009C421A"/>
    <w:rsid w:val="009C4459"/>
    <w:rsid w:val="009C46A5"/>
    <w:rsid w:val="009C4991"/>
    <w:rsid w:val="009C49E9"/>
    <w:rsid w:val="009C4BED"/>
    <w:rsid w:val="009C4D34"/>
    <w:rsid w:val="009C509B"/>
    <w:rsid w:val="009C5728"/>
    <w:rsid w:val="009C5839"/>
    <w:rsid w:val="009C584A"/>
    <w:rsid w:val="009C5ACB"/>
    <w:rsid w:val="009C5B29"/>
    <w:rsid w:val="009C5E16"/>
    <w:rsid w:val="009C5FD9"/>
    <w:rsid w:val="009C6C90"/>
    <w:rsid w:val="009C6D62"/>
    <w:rsid w:val="009C6DCD"/>
    <w:rsid w:val="009C6FAD"/>
    <w:rsid w:val="009C6FD9"/>
    <w:rsid w:val="009C73D7"/>
    <w:rsid w:val="009C7408"/>
    <w:rsid w:val="009C74AA"/>
    <w:rsid w:val="009C7F00"/>
    <w:rsid w:val="009C7F61"/>
    <w:rsid w:val="009C7FBB"/>
    <w:rsid w:val="009D0543"/>
    <w:rsid w:val="009D0B0D"/>
    <w:rsid w:val="009D0B3C"/>
    <w:rsid w:val="009D0C94"/>
    <w:rsid w:val="009D0D10"/>
    <w:rsid w:val="009D0E80"/>
    <w:rsid w:val="009D1381"/>
    <w:rsid w:val="009D14D3"/>
    <w:rsid w:val="009D192B"/>
    <w:rsid w:val="009D1966"/>
    <w:rsid w:val="009D196C"/>
    <w:rsid w:val="009D1AB2"/>
    <w:rsid w:val="009D1B46"/>
    <w:rsid w:val="009D1D1F"/>
    <w:rsid w:val="009D1D7B"/>
    <w:rsid w:val="009D1DF2"/>
    <w:rsid w:val="009D206A"/>
    <w:rsid w:val="009D23E3"/>
    <w:rsid w:val="009D23F0"/>
    <w:rsid w:val="009D243E"/>
    <w:rsid w:val="009D26E6"/>
    <w:rsid w:val="009D2C5C"/>
    <w:rsid w:val="009D2CAC"/>
    <w:rsid w:val="009D30C7"/>
    <w:rsid w:val="009D32AF"/>
    <w:rsid w:val="009D3411"/>
    <w:rsid w:val="009D3521"/>
    <w:rsid w:val="009D3BCF"/>
    <w:rsid w:val="009D3D3A"/>
    <w:rsid w:val="009D3FD6"/>
    <w:rsid w:val="009D4043"/>
    <w:rsid w:val="009D41B2"/>
    <w:rsid w:val="009D43AC"/>
    <w:rsid w:val="009D45E3"/>
    <w:rsid w:val="009D47A0"/>
    <w:rsid w:val="009D4BB5"/>
    <w:rsid w:val="009D4CCE"/>
    <w:rsid w:val="009D4E93"/>
    <w:rsid w:val="009D4F41"/>
    <w:rsid w:val="009D5079"/>
    <w:rsid w:val="009D5170"/>
    <w:rsid w:val="009D5380"/>
    <w:rsid w:val="009D54EF"/>
    <w:rsid w:val="009D5636"/>
    <w:rsid w:val="009D5964"/>
    <w:rsid w:val="009D59B9"/>
    <w:rsid w:val="009D5C97"/>
    <w:rsid w:val="009D60E0"/>
    <w:rsid w:val="009D60EA"/>
    <w:rsid w:val="009D649F"/>
    <w:rsid w:val="009D6CF9"/>
    <w:rsid w:val="009D6F79"/>
    <w:rsid w:val="009D747B"/>
    <w:rsid w:val="009D7AC8"/>
    <w:rsid w:val="009D7BAD"/>
    <w:rsid w:val="009D7D03"/>
    <w:rsid w:val="009D7D60"/>
    <w:rsid w:val="009D7E68"/>
    <w:rsid w:val="009D7ECA"/>
    <w:rsid w:val="009E044D"/>
    <w:rsid w:val="009E05EA"/>
    <w:rsid w:val="009E05EE"/>
    <w:rsid w:val="009E06E5"/>
    <w:rsid w:val="009E07C9"/>
    <w:rsid w:val="009E0CAC"/>
    <w:rsid w:val="009E1092"/>
    <w:rsid w:val="009E11A2"/>
    <w:rsid w:val="009E1225"/>
    <w:rsid w:val="009E15BF"/>
    <w:rsid w:val="009E183A"/>
    <w:rsid w:val="009E1A1E"/>
    <w:rsid w:val="009E1DAE"/>
    <w:rsid w:val="009E206F"/>
    <w:rsid w:val="009E2173"/>
    <w:rsid w:val="009E23D4"/>
    <w:rsid w:val="009E255C"/>
    <w:rsid w:val="009E295D"/>
    <w:rsid w:val="009E2BC8"/>
    <w:rsid w:val="009E2D1B"/>
    <w:rsid w:val="009E2F61"/>
    <w:rsid w:val="009E30CD"/>
    <w:rsid w:val="009E3355"/>
    <w:rsid w:val="009E354A"/>
    <w:rsid w:val="009E3562"/>
    <w:rsid w:val="009E3A62"/>
    <w:rsid w:val="009E3E31"/>
    <w:rsid w:val="009E3EBF"/>
    <w:rsid w:val="009E3ED0"/>
    <w:rsid w:val="009E3FA9"/>
    <w:rsid w:val="009E42DB"/>
    <w:rsid w:val="009E43C6"/>
    <w:rsid w:val="009E43F3"/>
    <w:rsid w:val="009E45CD"/>
    <w:rsid w:val="009E46E2"/>
    <w:rsid w:val="009E4A2C"/>
    <w:rsid w:val="009E4E89"/>
    <w:rsid w:val="009E53D1"/>
    <w:rsid w:val="009E54A3"/>
    <w:rsid w:val="009E57CC"/>
    <w:rsid w:val="009E5965"/>
    <w:rsid w:val="009E5976"/>
    <w:rsid w:val="009E5A85"/>
    <w:rsid w:val="009E5BC6"/>
    <w:rsid w:val="009E606A"/>
    <w:rsid w:val="009E6133"/>
    <w:rsid w:val="009E62B1"/>
    <w:rsid w:val="009E640F"/>
    <w:rsid w:val="009E66CE"/>
    <w:rsid w:val="009E6768"/>
    <w:rsid w:val="009E6B49"/>
    <w:rsid w:val="009E6F49"/>
    <w:rsid w:val="009E70F9"/>
    <w:rsid w:val="009E74A3"/>
    <w:rsid w:val="009E76B4"/>
    <w:rsid w:val="009E7806"/>
    <w:rsid w:val="009E78DA"/>
    <w:rsid w:val="009E7E08"/>
    <w:rsid w:val="009E7F07"/>
    <w:rsid w:val="009F08B3"/>
    <w:rsid w:val="009F08BF"/>
    <w:rsid w:val="009F0968"/>
    <w:rsid w:val="009F0A08"/>
    <w:rsid w:val="009F0BA2"/>
    <w:rsid w:val="009F0C7F"/>
    <w:rsid w:val="009F0D3D"/>
    <w:rsid w:val="009F1359"/>
    <w:rsid w:val="009F13E8"/>
    <w:rsid w:val="009F152C"/>
    <w:rsid w:val="009F15D2"/>
    <w:rsid w:val="009F168F"/>
    <w:rsid w:val="009F1EAE"/>
    <w:rsid w:val="009F2128"/>
    <w:rsid w:val="009F232F"/>
    <w:rsid w:val="009F251F"/>
    <w:rsid w:val="009F2602"/>
    <w:rsid w:val="009F299C"/>
    <w:rsid w:val="009F2A40"/>
    <w:rsid w:val="009F2B65"/>
    <w:rsid w:val="009F2D76"/>
    <w:rsid w:val="009F2F1E"/>
    <w:rsid w:val="009F302B"/>
    <w:rsid w:val="009F3231"/>
    <w:rsid w:val="009F335F"/>
    <w:rsid w:val="009F3753"/>
    <w:rsid w:val="009F3927"/>
    <w:rsid w:val="009F3D88"/>
    <w:rsid w:val="009F3F6F"/>
    <w:rsid w:val="009F3F75"/>
    <w:rsid w:val="009F417D"/>
    <w:rsid w:val="009F4398"/>
    <w:rsid w:val="009F453C"/>
    <w:rsid w:val="009F4D0F"/>
    <w:rsid w:val="009F52D0"/>
    <w:rsid w:val="009F5496"/>
    <w:rsid w:val="009F5702"/>
    <w:rsid w:val="009F5C78"/>
    <w:rsid w:val="009F5DE0"/>
    <w:rsid w:val="009F6087"/>
    <w:rsid w:val="009F60B3"/>
    <w:rsid w:val="009F6102"/>
    <w:rsid w:val="009F61E3"/>
    <w:rsid w:val="009F622E"/>
    <w:rsid w:val="009F69A5"/>
    <w:rsid w:val="009F69DB"/>
    <w:rsid w:val="009F6A35"/>
    <w:rsid w:val="009F6DEB"/>
    <w:rsid w:val="009F6F64"/>
    <w:rsid w:val="009F721B"/>
    <w:rsid w:val="009F72B2"/>
    <w:rsid w:val="009F7360"/>
    <w:rsid w:val="009F738E"/>
    <w:rsid w:val="009F74C3"/>
    <w:rsid w:val="009F74EE"/>
    <w:rsid w:val="009F7DC9"/>
    <w:rsid w:val="009F7F47"/>
    <w:rsid w:val="009F7FCD"/>
    <w:rsid w:val="00A002AF"/>
    <w:rsid w:val="00A004C6"/>
    <w:rsid w:val="00A005ED"/>
    <w:rsid w:val="00A00733"/>
    <w:rsid w:val="00A00742"/>
    <w:rsid w:val="00A007A6"/>
    <w:rsid w:val="00A00846"/>
    <w:rsid w:val="00A00B69"/>
    <w:rsid w:val="00A00BD0"/>
    <w:rsid w:val="00A00F63"/>
    <w:rsid w:val="00A00F8F"/>
    <w:rsid w:val="00A00FAD"/>
    <w:rsid w:val="00A01584"/>
    <w:rsid w:val="00A01A9D"/>
    <w:rsid w:val="00A01D15"/>
    <w:rsid w:val="00A01F55"/>
    <w:rsid w:val="00A020D4"/>
    <w:rsid w:val="00A022DC"/>
    <w:rsid w:val="00A023E4"/>
    <w:rsid w:val="00A0289B"/>
    <w:rsid w:val="00A02A46"/>
    <w:rsid w:val="00A02D91"/>
    <w:rsid w:val="00A02F6E"/>
    <w:rsid w:val="00A0326F"/>
    <w:rsid w:val="00A03288"/>
    <w:rsid w:val="00A03316"/>
    <w:rsid w:val="00A03A0E"/>
    <w:rsid w:val="00A03B25"/>
    <w:rsid w:val="00A03D5F"/>
    <w:rsid w:val="00A03DE8"/>
    <w:rsid w:val="00A03EC8"/>
    <w:rsid w:val="00A03F42"/>
    <w:rsid w:val="00A042AC"/>
    <w:rsid w:val="00A0438A"/>
    <w:rsid w:val="00A0458E"/>
    <w:rsid w:val="00A045A9"/>
    <w:rsid w:val="00A04600"/>
    <w:rsid w:val="00A04666"/>
    <w:rsid w:val="00A04A22"/>
    <w:rsid w:val="00A04C9D"/>
    <w:rsid w:val="00A04D86"/>
    <w:rsid w:val="00A04EC0"/>
    <w:rsid w:val="00A05672"/>
    <w:rsid w:val="00A058AA"/>
    <w:rsid w:val="00A05BD0"/>
    <w:rsid w:val="00A05E27"/>
    <w:rsid w:val="00A05FE6"/>
    <w:rsid w:val="00A06211"/>
    <w:rsid w:val="00A0624A"/>
    <w:rsid w:val="00A0639A"/>
    <w:rsid w:val="00A0695C"/>
    <w:rsid w:val="00A06B14"/>
    <w:rsid w:val="00A06DE7"/>
    <w:rsid w:val="00A06EDC"/>
    <w:rsid w:val="00A0712F"/>
    <w:rsid w:val="00A07642"/>
    <w:rsid w:val="00A0767A"/>
    <w:rsid w:val="00A0775B"/>
    <w:rsid w:val="00A07CB0"/>
    <w:rsid w:val="00A1019F"/>
    <w:rsid w:val="00A10201"/>
    <w:rsid w:val="00A10444"/>
    <w:rsid w:val="00A1044F"/>
    <w:rsid w:val="00A1073B"/>
    <w:rsid w:val="00A108A6"/>
    <w:rsid w:val="00A1090A"/>
    <w:rsid w:val="00A109EF"/>
    <w:rsid w:val="00A10E99"/>
    <w:rsid w:val="00A10EB5"/>
    <w:rsid w:val="00A111BD"/>
    <w:rsid w:val="00A11293"/>
    <w:rsid w:val="00A11499"/>
    <w:rsid w:val="00A12056"/>
    <w:rsid w:val="00A1259A"/>
    <w:rsid w:val="00A128FC"/>
    <w:rsid w:val="00A12B4C"/>
    <w:rsid w:val="00A12E6A"/>
    <w:rsid w:val="00A13170"/>
    <w:rsid w:val="00A131AA"/>
    <w:rsid w:val="00A1333C"/>
    <w:rsid w:val="00A1378D"/>
    <w:rsid w:val="00A13B53"/>
    <w:rsid w:val="00A13B65"/>
    <w:rsid w:val="00A13BA8"/>
    <w:rsid w:val="00A141E2"/>
    <w:rsid w:val="00A14263"/>
    <w:rsid w:val="00A143C7"/>
    <w:rsid w:val="00A1459D"/>
    <w:rsid w:val="00A1461D"/>
    <w:rsid w:val="00A14643"/>
    <w:rsid w:val="00A14701"/>
    <w:rsid w:val="00A14835"/>
    <w:rsid w:val="00A14EA9"/>
    <w:rsid w:val="00A14F6E"/>
    <w:rsid w:val="00A14F8D"/>
    <w:rsid w:val="00A15140"/>
    <w:rsid w:val="00A151C4"/>
    <w:rsid w:val="00A15C86"/>
    <w:rsid w:val="00A15F8E"/>
    <w:rsid w:val="00A163F1"/>
    <w:rsid w:val="00A16708"/>
    <w:rsid w:val="00A16ED0"/>
    <w:rsid w:val="00A16F2D"/>
    <w:rsid w:val="00A16FAC"/>
    <w:rsid w:val="00A1770C"/>
    <w:rsid w:val="00A179AF"/>
    <w:rsid w:val="00A17C66"/>
    <w:rsid w:val="00A17EC5"/>
    <w:rsid w:val="00A1AD7F"/>
    <w:rsid w:val="00A2016C"/>
    <w:rsid w:val="00A203BB"/>
    <w:rsid w:val="00A205ED"/>
    <w:rsid w:val="00A20998"/>
    <w:rsid w:val="00A20B33"/>
    <w:rsid w:val="00A20F46"/>
    <w:rsid w:val="00A20F8F"/>
    <w:rsid w:val="00A21000"/>
    <w:rsid w:val="00A21057"/>
    <w:rsid w:val="00A210DA"/>
    <w:rsid w:val="00A2114F"/>
    <w:rsid w:val="00A21170"/>
    <w:rsid w:val="00A215AA"/>
    <w:rsid w:val="00A21759"/>
    <w:rsid w:val="00A21E03"/>
    <w:rsid w:val="00A221FA"/>
    <w:rsid w:val="00A224BB"/>
    <w:rsid w:val="00A22618"/>
    <w:rsid w:val="00A226CF"/>
    <w:rsid w:val="00A22A79"/>
    <w:rsid w:val="00A22B5B"/>
    <w:rsid w:val="00A22C85"/>
    <w:rsid w:val="00A22E75"/>
    <w:rsid w:val="00A22FC1"/>
    <w:rsid w:val="00A2312B"/>
    <w:rsid w:val="00A233D8"/>
    <w:rsid w:val="00A23608"/>
    <w:rsid w:val="00A23748"/>
    <w:rsid w:val="00A23A11"/>
    <w:rsid w:val="00A23B8B"/>
    <w:rsid w:val="00A23E95"/>
    <w:rsid w:val="00A240B2"/>
    <w:rsid w:val="00A2421F"/>
    <w:rsid w:val="00A245B5"/>
    <w:rsid w:val="00A245E1"/>
    <w:rsid w:val="00A246A9"/>
    <w:rsid w:val="00A24809"/>
    <w:rsid w:val="00A24A2D"/>
    <w:rsid w:val="00A24D09"/>
    <w:rsid w:val="00A24E33"/>
    <w:rsid w:val="00A25334"/>
    <w:rsid w:val="00A253FD"/>
    <w:rsid w:val="00A2542D"/>
    <w:rsid w:val="00A25438"/>
    <w:rsid w:val="00A2567A"/>
    <w:rsid w:val="00A2573B"/>
    <w:rsid w:val="00A25AE5"/>
    <w:rsid w:val="00A25EAB"/>
    <w:rsid w:val="00A25F3D"/>
    <w:rsid w:val="00A2673B"/>
    <w:rsid w:val="00A268B5"/>
    <w:rsid w:val="00A26E48"/>
    <w:rsid w:val="00A26ECF"/>
    <w:rsid w:val="00A26F6B"/>
    <w:rsid w:val="00A2704B"/>
    <w:rsid w:val="00A27153"/>
    <w:rsid w:val="00A2737B"/>
    <w:rsid w:val="00A2741A"/>
    <w:rsid w:val="00A2768F"/>
    <w:rsid w:val="00A27A15"/>
    <w:rsid w:val="00A27B27"/>
    <w:rsid w:val="00A27C8B"/>
    <w:rsid w:val="00A27E4D"/>
    <w:rsid w:val="00A27EE4"/>
    <w:rsid w:val="00A3033C"/>
    <w:rsid w:val="00A30413"/>
    <w:rsid w:val="00A304E4"/>
    <w:rsid w:val="00A30606"/>
    <w:rsid w:val="00A30755"/>
    <w:rsid w:val="00A309A1"/>
    <w:rsid w:val="00A30D31"/>
    <w:rsid w:val="00A30DB0"/>
    <w:rsid w:val="00A3112A"/>
    <w:rsid w:val="00A31473"/>
    <w:rsid w:val="00A31635"/>
    <w:rsid w:val="00A31814"/>
    <w:rsid w:val="00A31821"/>
    <w:rsid w:val="00A31A2C"/>
    <w:rsid w:val="00A31A66"/>
    <w:rsid w:val="00A31ABD"/>
    <w:rsid w:val="00A31D85"/>
    <w:rsid w:val="00A31E42"/>
    <w:rsid w:val="00A31E67"/>
    <w:rsid w:val="00A32067"/>
    <w:rsid w:val="00A3239B"/>
    <w:rsid w:val="00A327FF"/>
    <w:rsid w:val="00A32B47"/>
    <w:rsid w:val="00A32C43"/>
    <w:rsid w:val="00A32D87"/>
    <w:rsid w:val="00A32E1E"/>
    <w:rsid w:val="00A32F3D"/>
    <w:rsid w:val="00A33842"/>
    <w:rsid w:val="00A338E1"/>
    <w:rsid w:val="00A33FD3"/>
    <w:rsid w:val="00A34095"/>
    <w:rsid w:val="00A34102"/>
    <w:rsid w:val="00A342FF"/>
    <w:rsid w:val="00A34575"/>
    <w:rsid w:val="00A3465C"/>
    <w:rsid w:val="00A3471C"/>
    <w:rsid w:val="00A34B45"/>
    <w:rsid w:val="00A3507E"/>
    <w:rsid w:val="00A3514F"/>
    <w:rsid w:val="00A356AD"/>
    <w:rsid w:val="00A356E7"/>
    <w:rsid w:val="00A357C0"/>
    <w:rsid w:val="00A35A27"/>
    <w:rsid w:val="00A360E7"/>
    <w:rsid w:val="00A36363"/>
    <w:rsid w:val="00A366EA"/>
    <w:rsid w:val="00A367E2"/>
    <w:rsid w:val="00A36AA5"/>
    <w:rsid w:val="00A36AE8"/>
    <w:rsid w:val="00A36BCF"/>
    <w:rsid w:val="00A36DED"/>
    <w:rsid w:val="00A36EDC"/>
    <w:rsid w:val="00A3716E"/>
    <w:rsid w:val="00A3731A"/>
    <w:rsid w:val="00A375ED"/>
    <w:rsid w:val="00A3777D"/>
    <w:rsid w:val="00A379AD"/>
    <w:rsid w:val="00A37A72"/>
    <w:rsid w:val="00A37F81"/>
    <w:rsid w:val="00A3DD26"/>
    <w:rsid w:val="00A3E8E2"/>
    <w:rsid w:val="00A4039B"/>
    <w:rsid w:val="00A406EE"/>
    <w:rsid w:val="00A4082D"/>
    <w:rsid w:val="00A40A18"/>
    <w:rsid w:val="00A40B91"/>
    <w:rsid w:val="00A40C60"/>
    <w:rsid w:val="00A41208"/>
    <w:rsid w:val="00A4143D"/>
    <w:rsid w:val="00A414DE"/>
    <w:rsid w:val="00A415F0"/>
    <w:rsid w:val="00A4162C"/>
    <w:rsid w:val="00A418BD"/>
    <w:rsid w:val="00A41902"/>
    <w:rsid w:val="00A41A94"/>
    <w:rsid w:val="00A41AD8"/>
    <w:rsid w:val="00A422C1"/>
    <w:rsid w:val="00A4250E"/>
    <w:rsid w:val="00A42557"/>
    <w:rsid w:val="00A4280A"/>
    <w:rsid w:val="00A4292F"/>
    <w:rsid w:val="00A42AD7"/>
    <w:rsid w:val="00A42AF7"/>
    <w:rsid w:val="00A42C78"/>
    <w:rsid w:val="00A42DA0"/>
    <w:rsid w:val="00A430BC"/>
    <w:rsid w:val="00A43121"/>
    <w:rsid w:val="00A432AD"/>
    <w:rsid w:val="00A43347"/>
    <w:rsid w:val="00A43485"/>
    <w:rsid w:val="00A4379E"/>
    <w:rsid w:val="00A43AE6"/>
    <w:rsid w:val="00A44A5C"/>
    <w:rsid w:val="00A44BDF"/>
    <w:rsid w:val="00A44D83"/>
    <w:rsid w:val="00A44DEA"/>
    <w:rsid w:val="00A44E93"/>
    <w:rsid w:val="00A45484"/>
    <w:rsid w:val="00A4585B"/>
    <w:rsid w:val="00A458AE"/>
    <w:rsid w:val="00A45969"/>
    <w:rsid w:val="00A45D52"/>
    <w:rsid w:val="00A45FA6"/>
    <w:rsid w:val="00A46007"/>
    <w:rsid w:val="00A461C4"/>
    <w:rsid w:val="00A461E3"/>
    <w:rsid w:val="00A46237"/>
    <w:rsid w:val="00A462F3"/>
    <w:rsid w:val="00A468B1"/>
    <w:rsid w:val="00A46EC7"/>
    <w:rsid w:val="00A46EF3"/>
    <w:rsid w:val="00A46F0A"/>
    <w:rsid w:val="00A47256"/>
    <w:rsid w:val="00A473F6"/>
    <w:rsid w:val="00A47488"/>
    <w:rsid w:val="00A4751B"/>
    <w:rsid w:val="00A476CE"/>
    <w:rsid w:val="00A4775B"/>
    <w:rsid w:val="00A47FCC"/>
    <w:rsid w:val="00A5006D"/>
    <w:rsid w:val="00A50482"/>
    <w:rsid w:val="00A50508"/>
    <w:rsid w:val="00A50512"/>
    <w:rsid w:val="00A50901"/>
    <w:rsid w:val="00A50929"/>
    <w:rsid w:val="00A50AC7"/>
    <w:rsid w:val="00A50BBA"/>
    <w:rsid w:val="00A50DE5"/>
    <w:rsid w:val="00A50EF0"/>
    <w:rsid w:val="00A50F5C"/>
    <w:rsid w:val="00A51107"/>
    <w:rsid w:val="00A513F2"/>
    <w:rsid w:val="00A51505"/>
    <w:rsid w:val="00A51662"/>
    <w:rsid w:val="00A5175B"/>
    <w:rsid w:val="00A5177F"/>
    <w:rsid w:val="00A5199F"/>
    <w:rsid w:val="00A519CE"/>
    <w:rsid w:val="00A51A67"/>
    <w:rsid w:val="00A51D27"/>
    <w:rsid w:val="00A51DBE"/>
    <w:rsid w:val="00A522DA"/>
    <w:rsid w:val="00A5249F"/>
    <w:rsid w:val="00A52879"/>
    <w:rsid w:val="00A528BA"/>
    <w:rsid w:val="00A52BF4"/>
    <w:rsid w:val="00A52D61"/>
    <w:rsid w:val="00A52D6E"/>
    <w:rsid w:val="00A52FD8"/>
    <w:rsid w:val="00A532DE"/>
    <w:rsid w:val="00A5342D"/>
    <w:rsid w:val="00A53881"/>
    <w:rsid w:val="00A53BBB"/>
    <w:rsid w:val="00A53BF8"/>
    <w:rsid w:val="00A53CE3"/>
    <w:rsid w:val="00A53E59"/>
    <w:rsid w:val="00A53E78"/>
    <w:rsid w:val="00A54074"/>
    <w:rsid w:val="00A54215"/>
    <w:rsid w:val="00A544BE"/>
    <w:rsid w:val="00A54748"/>
    <w:rsid w:val="00A549BF"/>
    <w:rsid w:val="00A54E4A"/>
    <w:rsid w:val="00A551BD"/>
    <w:rsid w:val="00A55571"/>
    <w:rsid w:val="00A55A0D"/>
    <w:rsid w:val="00A55C62"/>
    <w:rsid w:val="00A56009"/>
    <w:rsid w:val="00A561A9"/>
    <w:rsid w:val="00A564DB"/>
    <w:rsid w:val="00A565EC"/>
    <w:rsid w:val="00A566B1"/>
    <w:rsid w:val="00A566BF"/>
    <w:rsid w:val="00A566E8"/>
    <w:rsid w:val="00A5693B"/>
    <w:rsid w:val="00A56D3D"/>
    <w:rsid w:val="00A56FDC"/>
    <w:rsid w:val="00A57063"/>
    <w:rsid w:val="00A57070"/>
    <w:rsid w:val="00A570D1"/>
    <w:rsid w:val="00A57133"/>
    <w:rsid w:val="00A5730C"/>
    <w:rsid w:val="00A57C7B"/>
    <w:rsid w:val="00A6039D"/>
    <w:rsid w:val="00A604A6"/>
    <w:rsid w:val="00A60A74"/>
    <w:rsid w:val="00A60C03"/>
    <w:rsid w:val="00A60DFF"/>
    <w:rsid w:val="00A61030"/>
    <w:rsid w:val="00A61532"/>
    <w:rsid w:val="00A616D2"/>
    <w:rsid w:val="00A61858"/>
    <w:rsid w:val="00A61A1D"/>
    <w:rsid w:val="00A61BFC"/>
    <w:rsid w:val="00A62177"/>
    <w:rsid w:val="00A6229C"/>
    <w:rsid w:val="00A6287F"/>
    <w:rsid w:val="00A62B33"/>
    <w:rsid w:val="00A62C24"/>
    <w:rsid w:val="00A62C8F"/>
    <w:rsid w:val="00A63023"/>
    <w:rsid w:val="00A6314C"/>
    <w:rsid w:val="00A6318E"/>
    <w:rsid w:val="00A63238"/>
    <w:rsid w:val="00A63272"/>
    <w:rsid w:val="00A636CB"/>
    <w:rsid w:val="00A63A7C"/>
    <w:rsid w:val="00A63BAC"/>
    <w:rsid w:val="00A63BC8"/>
    <w:rsid w:val="00A63CD0"/>
    <w:rsid w:val="00A63E30"/>
    <w:rsid w:val="00A64148"/>
    <w:rsid w:val="00A64281"/>
    <w:rsid w:val="00A64285"/>
    <w:rsid w:val="00A645BC"/>
    <w:rsid w:val="00A64ABA"/>
    <w:rsid w:val="00A64BC9"/>
    <w:rsid w:val="00A64D26"/>
    <w:rsid w:val="00A64F1D"/>
    <w:rsid w:val="00A65B24"/>
    <w:rsid w:val="00A65C86"/>
    <w:rsid w:val="00A65D5F"/>
    <w:rsid w:val="00A65DE3"/>
    <w:rsid w:val="00A65E0B"/>
    <w:rsid w:val="00A66316"/>
    <w:rsid w:val="00A666BC"/>
    <w:rsid w:val="00A66804"/>
    <w:rsid w:val="00A66A6F"/>
    <w:rsid w:val="00A66B31"/>
    <w:rsid w:val="00A66D07"/>
    <w:rsid w:val="00A66E58"/>
    <w:rsid w:val="00A671D5"/>
    <w:rsid w:val="00A67397"/>
    <w:rsid w:val="00A675DC"/>
    <w:rsid w:val="00A677E5"/>
    <w:rsid w:val="00A6797A"/>
    <w:rsid w:val="00A67990"/>
    <w:rsid w:val="00A67AFD"/>
    <w:rsid w:val="00A67CF8"/>
    <w:rsid w:val="00A67D39"/>
    <w:rsid w:val="00A67D62"/>
    <w:rsid w:val="00A67D95"/>
    <w:rsid w:val="00A67F5C"/>
    <w:rsid w:val="00A700F9"/>
    <w:rsid w:val="00A703C8"/>
    <w:rsid w:val="00A7066C"/>
    <w:rsid w:val="00A70791"/>
    <w:rsid w:val="00A70BF1"/>
    <w:rsid w:val="00A70F3B"/>
    <w:rsid w:val="00A71198"/>
    <w:rsid w:val="00A71271"/>
    <w:rsid w:val="00A7138F"/>
    <w:rsid w:val="00A71512"/>
    <w:rsid w:val="00A716B2"/>
    <w:rsid w:val="00A71B84"/>
    <w:rsid w:val="00A71E5F"/>
    <w:rsid w:val="00A721F0"/>
    <w:rsid w:val="00A7243C"/>
    <w:rsid w:val="00A724FF"/>
    <w:rsid w:val="00A7258B"/>
    <w:rsid w:val="00A727D7"/>
    <w:rsid w:val="00A72B72"/>
    <w:rsid w:val="00A72C7F"/>
    <w:rsid w:val="00A72F71"/>
    <w:rsid w:val="00A730D8"/>
    <w:rsid w:val="00A73620"/>
    <w:rsid w:val="00A7394B"/>
    <w:rsid w:val="00A73C8B"/>
    <w:rsid w:val="00A73E66"/>
    <w:rsid w:val="00A73EAD"/>
    <w:rsid w:val="00A73EFD"/>
    <w:rsid w:val="00A741AE"/>
    <w:rsid w:val="00A74470"/>
    <w:rsid w:val="00A7448F"/>
    <w:rsid w:val="00A7462A"/>
    <w:rsid w:val="00A7473B"/>
    <w:rsid w:val="00A74920"/>
    <w:rsid w:val="00A74CF0"/>
    <w:rsid w:val="00A7513C"/>
    <w:rsid w:val="00A7537D"/>
    <w:rsid w:val="00A7552C"/>
    <w:rsid w:val="00A755B9"/>
    <w:rsid w:val="00A75789"/>
    <w:rsid w:val="00A75B40"/>
    <w:rsid w:val="00A75F1E"/>
    <w:rsid w:val="00A75F1F"/>
    <w:rsid w:val="00A76227"/>
    <w:rsid w:val="00A7632C"/>
    <w:rsid w:val="00A7646B"/>
    <w:rsid w:val="00A767B5"/>
    <w:rsid w:val="00A76838"/>
    <w:rsid w:val="00A77126"/>
    <w:rsid w:val="00A773F5"/>
    <w:rsid w:val="00A77785"/>
    <w:rsid w:val="00A777F7"/>
    <w:rsid w:val="00A77A7D"/>
    <w:rsid w:val="00A8043D"/>
    <w:rsid w:val="00A809AB"/>
    <w:rsid w:val="00A809AD"/>
    <w:rsid w:val="00A80A3E"/>
    <w:rsid w:val="00A80DB3"/>
    <w:rsid w:val="00A80ECC"/>
    <w:rsid w:val="00A80F48"/>
    <w:rsid w:val="00A81002"/>
    <w:rsid w:val="00A8128A"/>
    <w:rsid w:val="00A817E5"/>
    <w:rsid w:val="00A81906"/>
    <w:rsid w:val="00A819CA"/>
    <w:rsid w:val="00A81B0C"/>
    <w:rsid w:val="00A81CD2"/>
    <w:rsid w:val="00A823FE"/>
    <w:rsid w:val="00A82454"/>
    <w:rsid w:val="00A82984"/>
    <w:rsid w:val="00A82AC3"/>
    <w:rsid w:val="00A82BF4"/>
    <w:rsid w:val="00A8304F"/>
    <w:rsid w:val="00A830A5"/>
    <w:rsid w:val="00A83A91"/>
    <w:rsid w:val="00A83AC4"/>
    <w:rsid w:val="00A8400A"/>
    <w:rsid w:val="00A84185"/>
    <w:rsid w:val="00A84352"/>
    <w:rsid w:val="00A84570"/>
    <w:rsid w:val="00A845D1"/>
    <w:rsid w:val="00A849DC"/>
    <w:rsid w:val="00A84D3B"/>
    <w:rsid w:val="00A84E34"/>
    <w:rsid w:val="00A84E5B"/>
    <w:rsid w:val="00A84EF5"/>
    <w:rsid w:val="00A85323"/>
    <w:rsid w:val="00A85353"/>
    <w:rsid w:val="00A855EA"/>
    <w:rsid w:val="00A85601"/>
    <w:rsid w:val="00A85EA4"/>
    <w:rsid w:val="00A86147"/>
    <w:rsid w:val="00A861B8"/>
    <w:rsid w:val="00A86343"/>
    <w:rsid w:val="00A86590"/>
    <w:rsid w:val="00A865A0"/>
    <w:rsid w:val="00A866CB"/>
    <w:rsid w:val="00A867BC"/>
    <w:rsid w:val="00A86874"/>
    <w:rsid w:val="00A86B1E"/>
    <w:rsid w:val="00A86B95"/>
    <w:rsid w:val="00A86C02"/>
    <w:rsid w:val="00A86EDA"/>
    <w:rsid w:val="00A86FCE"/>
    <w:rsid w:val="00A8710B"/>
    <w:rsid w:val="00A871D7"/>
    <w:rsid w:val="00A8737C"/>
    <w:rsid w:val="00A87483"/>
    <w:rsid w:val="00A87EA7"/>
    <w:rsid w:val="00A9021F"/>
    <w:rsid w:val="00A90380"/>
    <w:rsid w:val="00A90568"/>
    <w:rsid w:val="00A9057B"/>
    <w:rsid w:val="00A90697"/>
    <w:rsid w:val="00A906A4"/>
    <w:rsid w:val="00A907B3"/>
    <w:rsid w:val="00A90919"/>
    <w:rsid w:val="00A909ED"/>
    <w:rsid w:val="00A90DE1"/>
    <w:rsid w:val="00A90E7D"/>
    <w:rsid w:val="00A91000"/>
    <w:rsid w:val="00A912BD"/>
    <w:rsid w:val="00A9142E"/>
    <w:rsid w:val="00A91804"/>
    <w:rsid w:val="00A91885"/>
    <w:rsid w:val="00A91B82"/>
    <w:rsid w:val="00A91D4C"/>
    <w:rsid w:val="00A91EEE"/>
    <w:rsid w:val="00A9203E"/>
    <w:rsid w:val="00A92269"/>
    <w:rsid w:val="00A9244A"/>
    <w:rsid w:val="00A9259F"/>
    <w:rsid w:val="00A92717"/>
    <w:rsid w:val="00A927F5"/>
    <w:rsid w:val="00A928AD"/>
    <w:rsid w:val="00A92996"/>
    <w:rsid w:val="00A92C68"/>
    <w:rsid w:val="00A92EDA"/>
    <w:rsid w:val="00A92F10"/>
    <w:rsid w:val="00A939D7"/>
    <w:rsid w:val="00A93BC1"/>
    <w:rsid w:val="00A9417B"/>
    <w:rsid w:val="00A94324"/>
    <w:rsid w:val="00A944F1"/>
    <w:rsid w:val="00A9450E"/>
    <w:rsid w:val="00A94732"/>
    <w:rsid w:val="00A9475D"/>
    <w:rsid w:val="00A948EB"/>
    <w:rsid w:val="00A948F1"/>
    <w:rsid w:val="00A9490A"/>
    <w:rsid w:val="00A94979"/>
    <w:rsid w:val="00A94B4A"/>
    <w:rsid w:val="00A94E83"/>
    <w:rsid w:val="00A95382"/>
    <w:rsid w:val="00A9584C"/>
    <w:rsid w:val="00A95B88"/>
    <w:rsid w:val="00A95B9E"/>
    <w:rsid w:val="00A95CE8"/>
    <w:rsid w:val="00A95E36"/>
    <w:rsid w:val="00A96106"/>
    <w:rsid w:val="00A966CF"/>
    <w:rsid w:val="00A966F1"/>
    <w:rsid w:val="00A967FA"/>
    <w:rsid w:val="00A96984"/>
    <w:rsid w:val="00A969DE"/>
    <w:rsid w:val="00A96BE8"/>
    <w:rsid w:val="00A96E00"/>
    <w:rsid w:val="00A96E86"/>
    <w:rsid w:val="00A96F98"/>
    <w:rsid w:val="00A9706D"/>
    <w:rsid w:val="00A970E3"/>
    <w:rsid w:val="00A97149"/>
    <w:rsid w:val="00A9743F"/>
    <w:rsid w:val="00A97508"/>
    <w:rsid w:val="00A9756C"/>
    <w:rsid w:val="00A97691"/>
    <w:rsid w:val="00A978A5"/>
    <w:rsid w:val="00A97939"/>
    <w:rsid w:val="00A97A04"/>
    <w:rsid w:val="00A97FD7"/>
    <w:rsid w:val="00AA01C8"/>
    <w:rsid w:val="00AA060A"/>
    <w:rsid w:val="00AA08DA"/>
    <w:rsid w:val="00AA0BA6"/>
    <w:rsid w:val="00AA1485"/>
    <w:rsid w:val="00AA19FF"/>
    <w:rsid w:val="00AA1AC7"/>
    <w:rsid w:val="00AA1B56"/>
    <w:rsid w:val="00AA1EAA"/>
    <w:rsid w:val="00AA2522"/>
    <w:rsid w:val="00AA2876"/>
    <w:rsid w:val="00AA2A61"/>
    <w:rsid w:val="00AA2AC0"/>
    <w:rsid w:val="00AA2F32"/>
    <w:rsid w:val="00AA34DC"/>
    <w:rsid w:val="00AA39AA"/>
    <w:rsid w:val="00AA3AA5"/>
    <w:rsid w:val="00AA3E91"/>
    <w:rsid w:val="00AA4033"/>
    <w:rsid w:val="00AA4279"/>
    <w:rsid w:val="00AA443F"/>
    <w:rsid w:val="00AA4443"/>
    <w:rsid w:val="00AA4448"/>
    <w:rsid w:val="00AA467B"/>
    <w:rsid w:val="00AA4B35"/>
    <w:rsid w:val="00AA4FA2"/>
    <w:rsid w:val="00AA5140"/>
    <w:rsid w:val="00AA54EA"/>
    <w:rsid w:val="00AA5859"/>
    <w:rsid w:val="00AA5A23"/>
    <w:rsid w:val="00AA5BC9"/>
    <w:rsid w:val="00AA5D0A"/>
    <w:rsid w:val="00AA5F96"/>
    <w:rsid w:val="00AA5FB4"/>
    <w:rsid w:val="00AA6325"/>
    <w:rsid w:val="00AA64F1"/>
    <w:rsid w:val="00AA6ADD"/>
    <w:rsid w:val="00AA6C67"/>
    <w:rsid w:val="00AA7087"/>
    <w:rsid w:val="00AA7205"/>
    <w:rsid w:val="00AA74BC"/>
    <w:rsid w:val="00AA768D"/>
    <w:rsid w:val="00AB0142"/>
    <w:rsid w:val="00AB022E"/>
    <w:rsid w:val="00AB039D"/>
    <w:rsid w:val="00AB068F"/>
    <w:rsid w:val="00AB0925"/>
    <w:rsid w:val="00AB0E09"/>
    <w:rsid w:val="00AB1330"/>
    <w:rsid w:val="00AB13F7"/>
    <w:rsid w:val="00AB1BEF"/>
    <w:rsid w:val="00AB1D12"/>
    <w:rsid w:val="00AB1D61"/>
    <w:rsid w:val="00AB2005"/>
    <w:rsid w:val="00AB23EC"/>
    <w:rsid w:val="00AB2595"/>
    <w:rsid w:val="00AB2618"/>
    <w:rsid w:val="00AB289A"/>
    <w:rsid w:val="00AB2CEC"/>
    <w:rsid w:val="00AB2D27"/>
    <w:rsid w:val="00AB2E11"/>
    <w:rsid w:val="00AB3097"/>
    <w:rsid w:val="00AB323B"/>
    <w:rsid w:val="00AB3304"/>
    <w:rsid w:val="00AB33E5"/>
    <w:rsid w:val="00AB33EB"/>
    <w:rsid w:val="00AB3439"/>
    <w:rsid w:val="00AB3448"/>
    <w:rsid w:val="00AB3874"/>
    <w:rsid w:val="00AB3CBA"/>
    <w:rsid w:val="00AB3D52"/>
    <w:rsid w:val="00AB3EB0"/>
    <w:rsid w:val="00AB4369"/>
    <w:rsid w:val="00AB4964"/>
    <w:rsid w:val="00AB4ABB"/>
    <w:rsid w:val="00AB4B13"/>
    <w:rsid w:val="00AB4BBA"/>
    <w:rsid w:val="00AB4D3C"/>
    <w:rsid w:val="00AB4EDF"/>
    <w:rsid w:val="00AB5218"/>
    <w:rsid w:val="00AB535E"/>
    <w:rsid w:val="00AB5409"/>
    <w:rsid w:val="00AB5776"/>
    <w:rsid w:val="00AB5853"/>
    <w:rsid w:val="00AB5A4F"/>
    <w:rsid w:val="00AB5DD1"/>
    <w:rsid w:val="00AB62DD"/>
    <w:rsid w:val="00AB6344"/>
    <w:rsid w:val="00AB67AB"/>
    <w:rsid w:val="00AB6E09"/>
    <w:rsid w:val="00AB6E6F"/>
    <w:rsid w:val="00AB7232"/>
    <w:rsid w:val="00AB7453"/>
    <w:rsid w:val="00AB76E2"/>
    <w:rsid w:val="00AB7E03"/>
    <w:rsid w:val="00AC03EF"/>
    <w:rsid w:val="00AC04F2"/>
    <w:rsid w:val="00AC0527"/>
    <w:rsid w:val="00AC0A58"/>
    <w:rsid w:val="00AC0D6F"/>
    <w:rsid w:val="00AC0D9D"/>
    <w:rsid w:val="00AC124A"/>
    <w:rsid w:val="00AC12F8"/>
    <w:rsid w:val="00AC132D"/>
    <w:rsid w:val="00AC1784"/>
    <w:rsid w:val="00AC19AE"/>
    <w:rsid w:val="00AC1D03"/>
    <w:rsid w:val="00AC2007"/>
    <w:rsid w:val="00AC200F"/>
    <w:rsid w:val="00AC221D"/>
    <w:rsid w:val="00AC22F9"/>
    <w:rsid w:val="00AC2D2A"/>
    <w:rsid w:val="00AC2F6D"/>
    <w:rsid w:val="00AC3486"/>
    <w:rsid w:val="00AC373C"/>
    <w:rsid w:val="00AC37C6"/>
    <w:rsid w:val="00AC3A10"/>
    <w:rsid w:val="00AC3B39"/>
    <w:rsid w:val="00AC3BCD"/>
    <w:rsid w:val="00AC3D2C"/>
    <w:rsid w:val="00AC40F3"/>
    <w:rsid w:val="00AC425E"/>
    <w:rsid w:val="00AC47CF"/>
    <w:rsid w:val="00AC4CEB"/>
    <w:rsid w:val="00AC4E11"/>
    <w:rsid w:val="00AC5044"/>
    <w:rsid w:val="00AC5124"/>
    <w:rsid w:val="00AC5289"/>
    <w:rsid w:val="00AC528F"/>
    <w:rsid w:val="00AC544A"/>
    <w:rsid w:val="00AC57B3"/>
    <w:rsid w:val="00AC5B2F"/>
    <w:rsid w:val="00AC5D37"/>
    <w:rsid w:val="00AC605F"/>
    <w:rsid w:val="00AC6131"/>
    <w:rsid w:val="00AC6590"/>
    <w:rsid w:val="00AC6592"/>
    <w:rsid w:val="00AC688A"/>
    <w:rsid w:val="00AC6897"/>
    <w:rsid w:val="00AC6B50"/>
    <w:rsid w:val="00AC6B6F"/>
    <w:rsid w:val="00AC6B8E"/>
    <w:rsid w:val="00AC7232"/>
    <w:rsid w:val="00AC759B"/>
    <w:rsid w:val="00AC762B"/>
    <w:rsid w:val="00AC7693"/>
    <w:rsid w:val="00AC793E"/>
    <w:rsid w:val="00AC7A4B"/>
    <w:rsid w:val="00AC7DA5"/>
    <w:rsid w:val="00AC7E8C"/>
    <w:rsid w:val="00ACB911"/>
    <w:rsid w:val="00AD0061"/>
    <w:rsid w:val="00AD05A6"/>
    <w:rsid w:val="00AD064C"/>
    <w:rsid w:val="00AD09BA"/>
    <w:rsid w:val="00AD1079"/>
    <w:rsid w:val="00AD1115"/>
    <w:rsid w:val="00AD14D2"/>
    <w:rsid w:val="00AD15D8"/>
    <w:rsid w:val="00AD16C0"/>
    <w:rsid w:val="00AD16FD"/>
    <w:rsid w:val="00AD1856"/>
    <w:rsid w:val="00AD197F"/>
    <w:rsid w:val="00AD1BD9"/>
    <w:rsid w:val="00AD1FB1"/>
    <w:rsid w:val="00AD2659"/>
    <w:rsid w:val="00AD28C1"/>
    <w:rsid w:val="00AD294A"/>
    <w:rsid w:val="00AD29FD"/>
    <w:rsid w:val="00AD3034"/>
    <w:rsid w:val="00AD322B"/>
    <w:rsid w:val="00AD38EF"/>
    <w:rsid w:val="00AD3A17"/>
    <w:rsid w:val="00AD3C32"/>
    <w:rsid w:val="00AD3DF8"/>
    <w:rsid w:val="00AD3E17"/>
    <w:rsid w:val="00AD3EA6"/>
    <w:rsid w:val="00AD3F39"/>
    <w:rsid w:val="00AD3F69"/>
    <w:rsid w:val="00AD4787"/>
    <w:rsid w:val="00AD488A"/>
    <w:rsid w:val="00AD4B4E"/>
    <w:rsid w:val="00AD4BDB"/>
    <w:rsid w:val="00AD4C44"/>
    <w:rsid w:val="00AD4E32"/>
    <w:rsid w:val="00AD4EA3"/>
    <w:rsid w:val="00AD4F20"/>
    <w:rsid w:val="00AD528C"/>
    <w:rsid w:val="00AD5459"/>
    <w:rsid w:val="00AD558A"/>
    <w:rsid w:val="00AD5616"/>
    <w:rsid w:val="00AD57C1"/>
    <w:rsid w:val="00AD586A"/>
    <w:rsid w:val="00AD594C"/>
    <w:rsid w:val="00AD5A2E"/>
    <w:rsid w:val="00AD5D8D"/>
    <w:rsid w:val="00AD5E0F"/>
    <w:rsid w:val="00AD5EF1"/>
    <w:rsid w:val="00AD5F88"/>
    <w:rsid w:val="00AD5FDC"/>
    <w:rsid w:val="00AD6558"/>
    <w:rsid w:val="00AD683E"/>
    <w:rsid w:val="00AD69D2"/>
    <w:rsid w:val="00AD6A6A"/>
    <w:rsid w:val="00AD6A82"/>
    <w:rsid w:val="00AD6B10"/>
    <w:rsid w:val="00AD6B75"/>
    <w:rsid w:val="00AD6DA3"/>
    <w:rsid w:val="00AD70C4"/>
    <w:rsid w:val="00AD72F5"/>
    <w:rsid w:val="00AD7539"/>
    <w:rsid w:val="00AD7CCE"/>
    <w:rsid w:val="00AD7D09"/>
    <w:rsid w:val="00AD7DF7"/>
    <w:rsid w:val="00AD7F58"/>
    <w:rsid w:val="00AE0304"/>
    <w:rsid w:val="00AE0319"/>
    <w:rsid w:val="00AE0590"/>
    <w:rsid w:val="00AE0F52"/>
    <w:rsid w:val="00AE1120"/>
    <w:rsid w:val="00AE16B3"/>
    <w:rsid w:val="00AE1849"/>
    <w:rsid w:val="00AE1B0E"/>
    <w:rsid w:val="00AE1D54"/>
    <w:rsid w:val="00AE1F07"/>
    <w:rsid w:val="00AE1F36"/>
    <w:rsid w:val="00AE1F5B"/>
    <w:rsid w:val="00AE2149"/>
    <w:rsid w:val="00AE2256"/>
    <w:rsid w:val="00AE252E"/>
    <w:rsid w:val="00AE28D0"/>
    <w:rsid w:val="00AE28EA"/>
    <w:rsid w:val="00AE2C11"/>
    <w:rsid w:val="00AE2FBA"/>
    <w:rsid w:val="00AE332A"/>
    <w:rsid w:val="00AE37EE"/>
    <w:rsid w:val="00AE3B6A"/>
    <w:rsid w:val="00AE3F88"/>
    <w:rsid w:val="00AE413F"/>
    <w:rsid w:val="00AE4234"/>
    <w:rsid w:val="00AE4249"/>
    <w:rsid w:val="00AE4423"/>
    <w:rsid w:val="00AE44C4"/>
    <w:rsid w:val="00AE4767"/>
    <w:rsid w:val="00AE49E7"/>
    <w:rsid w:val="00AE4CEA"/>
    <w:rsid w:val="00AE527B"/>
    <w:rsid w:val="00AE531C"/>
    <w:rsid w:val="00AE55B1"/>
    <w:rsid w:val="00AE58C8"/>
    <w:rsid w:val="00AE5B11"/>
    <w:rsid w:val="00AE5FC7"/>
    <w:rsid w:val="00AE5FE2"/>
    <w:rsid w:val="00AE61F0"/>
    <w:rsid w:val="00AE636F"/>
    <w:rsid w:val="00AE713A"/>
    <w:rsid w:val="00AE71FF"/>
    <w:rsid w:val="00AE7559"/>
    <w:rsid w:val="00AE75A6"/>
    <w:rsid w:val="00AE76D8"/>
    <w:rsid w:val="00AE7808"/>
    <w:rsid w:val="00AE7AD7"/>
    <w:rsid w:val="00AE7C11"/>
    <w:rsid w:val="00AEC400"/>
    <w:rsid w:val="00AF00F5"/>
    <w:rsid w:val="00AF013E"/>
    <w:rsid w:val="00AF0151"/>
    <w:rsid w:val="00AF03DC"/>
    <w:rsid w:val="00AF05D4"/>
    <w:rsid w:val="00AF0835"/>
    <w:rsid w:val="00AF087B"/>
    <w:rsid w:val="00AF0A34"/>
    <w:rsid w:val="00AF0EA1"/>
    <w:rsid w:val="00AF1113"/>
    <w:rsid w:val="00AF13B7"/>
    <w:rsid w:val="00AF1462"/>
    <w:rsid w:val="00AF15F8"/>
    <w:rsid w:val="00AF16FE"/>
    <w:rsid w:val="00AF1814"/>
    <w:rsid w:val="00AF1998"/>
    <w:rsid w:val="00AF1ABD"/>
    <w:rsid w:val="00AF1E59"/>
    <w:rsid w:val="00AF21C4"/>
    <w:rsid w:val="00AF24F0"/>
    <w:rsid w:val="00AF2899"/>
    <w:rsid w:val="00AF2BC6"/>
    <w:rsid w:val="00AF2C5D"/>
    <w:rsid w:val="00AF2FE8"/>
    <w:rsid w:val="00AF3061"/>
    <w:rsid w:val="00AF30F8"/>
    <w:rsid w:val="00AF3163"/>
    <w:rsid w:val="00AF3350"/>
    <w:rsid w:val="00AF33A2"/>
    <w:rsid w:val="00AF3C11"/>
    <w:rsid w:val="00AF40B3"/>
    <w:rsid w:val="00AF40E3"/>
    <w:rsid w:val="00AF4193"/>
    <w:rsid w:val="00AF45AD"/>
    <w:rsid w:val="00AF4740"/>
    <w:rsid w:val="00AF4F5B"/>
    <w:rsid w:val="00AF5436"/>
    <w:rsid w:val="00AF54EE"/>
    <w:rsid w:val="00AF561F"/>
    <w:rsid w:val="00AF56D7"/>
    <w:rsid w:val="00AF5763"/>
    <w:rsid w:val="00AF591D"/>
    <w:rsid w:val="00AF5AFD"/>
    <w:rsid w:val="00AF5B49"/>
    <w:rsid w:val="00AF5BB4"/>
    <w:rsid w:val="00AF5C26"/>
    <w:rsid w:val="00AF5C8E"/>
    <w:rsid w:val="00AF5EF9"/>
    <w:rsid w:val="00AF5F82"/>
    <w:rsid w:val="00AF6186"/>
    <w:rsid w:val="00AF6761"/>
    <w:rsid w:val="00AF6A13"/>
    <w:rsid w:val="00AF6B54"/>
    <w:rsid w:val="00AF6CDD"/>
    <w:rsid w:val="00AF7357"/>
    <w:rsid w:val="00AF73EB"/>
    <w:rsid w:val="00AF74BB"/>
    <w:rsid w:val="00AF763B"/>
    <w:rsid w:val="00AF77A0"/>
    <w:rsid w:val="00AF784B"/>
    <w:rsid w:val="00AF7A36"/>
    <w:rsid w:val="00AF7C68"/>
    <w:rsid w:val="00B00158"/>
    <w:rsid w:val="00B00172"/>
    <w:rsid w:val="00B00244"/>
    <w:rsid w:val="00B006E4"/>
    <w:rsid w:val="00B00730"/>
    <w:rsid w:val="00B008C4"/>
    <w:rsid w:val="00B00C1C"/>
    <w:rsid w:val="00B00D9B"/>
    <w:rsid w:val="00B00EE8"/>
    <w:rsid w:val="00B01092"/>
    <w:rsid w:val="00B01220"/>
    <w:rsid w:val="00B01315"/>
    <w:rsid w:val="00B0147C"/>
    <w:rsid w:val="00B01535"/>
    <w:rsid w:val="00B01543"/>
    <w:rsid w:val="00B01696"/>
    <w:rsid w:val="00B018B0"/>
    <w:rsid w:val="00B01C3E"/>
    <w:rsid w:val="00B01C9B"/>
    <w:rsid w:val="00B01F9C"/>
    <w:rsid w:val="00B0248A"/>
    <w:rsid w:val="00B02511"/>
    <w:rsid w:val="00B027B1"/>
    <w:rsid w:val="00B02976"/>
    <w:rsid w:val="00B02C42"/>
    <w:rsid w:val="00B02F54"/>
    <w:rsid w:val="00B030B1"/>
    <w:rsid w:val="00B035E2"/>
    <w:rsid w:val="00B03C94"/>
    <w:rsid w:val="00B03D74"/>
    <w:rsid w:val="00B03EF6"/>
    <w:rsid w:val="00B03F63"/>
    <w:rsid w:val="00B0400B"/>
    <w:rsid w:val="00B040FA"/>
    <w:rsid w:val="00B0464A"/>
    <w:rsid w:val="00B047CA"/>
    <w:rsid w:val="00B04DDC"/>
    <w:rsid w:val="00B04E1B"/>
    <w:rsid w:val="00B0515E"/>
    <w:rsid w:val="00B051A6"/>
    <w:rsid w:val="00B05272"/>
    <w:rsid w:val="00B052D9"/>
    <w:rsid w:val="00B059F2"/>
    <w:rsid w:val="00B05B7B"/>
    <w:rsid w:val="00B05D46"/>
    <w:rsid w:val="00B05F25"/>
    <w:rsid w:val="00B05FDF"/>
    <w:rsid w:val="00B062CA"/>
    <w:rsid w:val="00B06785"/>
    <w:rsid w:val="00B069B6"/>
    <w:rsid w:val="00B06F13"/>
    <w:rsid w:val="00B073F3"/>
    <w:rsid w:val="00B0775B"/>
    <w:rsid w:val="00B07798"/>
    <w:rsid w:val="00B077D0"/>
    <w:rsid w:val="00B07917"/>
    <w:rsid w:val="00B07D98"/>
    <w:rsid w:val="00B07FF9"/>
    <w:rsid w:val="00B10182"/>
    <w:rsid w:val="00B1027E"/>
    <w:rsid w:val="00B10293"/>
    <w:rsid w:val="00B10775"/>
    <w:rsid w:val="00B1080E"/>
    <w:rsid w:val="00B109A3"/>
    <w:rsid w:val="00B10DC8"/>
    <w:rsid w:val="00B10E5E"/>
    <w:rsid w:val="00B10EC1"/>
    <w:rsid w:val="00B10EC6"/>
    <w:rsid w:val="00B10F6D"/>
    <w:rsid w:val="00B11074"/>
    <w:rsid w:val="00B111D8"/>
    <w:rsid w:val="00B11458"/>
    <w:rsid w:val="00B114CF"/>
    <w:rsid w:val="00B11582"/>
    <w:rsid w:val="00B11A74"/>
    <w:rsid w:val="00B11E94"/>
    <w:rsid w:val="00B11F5B"/>
    <w:rsid w:val="00B121F6"/>
    <w:rsid w:val="00B1258A"/>
    <w:rsid w:val="00B126D7"/>
    <w:rsid w:val="00B127D5"/>
    <w:rsid w:val="00B12891"/>
    <w:rsid w:val="00B12939"/>
    <w:rsid w:val="00B129E2"/>
    <w:rsid w:val="00B132F6"/>
    <w:rsid w:val="00B13321"/>
    <w:rsid w:val="00B135B0"/>
    <w:rsid w:val="00B135F5"/>
    <w:rsid w:val="00B137CC"/>
    <w:rsid w:val="00B13BD8"/>
    <w:rsid w:val="00B13D13"/>
    <w:rsid w:val="00B13DB3"/>
    <w:rsid w:val="00B14171"/>
    <w:rsid w:val="00B142C6"/>
    <w:rsid w:val="00B14478"/>
    <w:rsid w:val="00B1458A"/>
    <w:rsid w:val="00B145CF"/>
    <w:rsid w:val="00B14D29"/>
    <w:rsid w:val="00B14DB7"/>
    <w:rsid w:val="00B15365"/>
    <w:rsid w:val="00B153CF"/>
    <w:rsid w:val="00B1572F"/>
    <w:rsid w:val="00B1578D"/>
    <w:rsid w:val="00B157C8"/>
    <w:rsid w:val="00B15ACE"/>
    <w:rsid w:val="00B15BBA"/>
    <w:rsid w:val="00B15C6E"/>
    <w:rsid w:val="00B160F8"/>
    <w:rsid w:val="00B16850"/>
    <w:rsid w:val="00B168AA"/>
    <w:rsid w:val="00B169C0"/>
    <w:rsid w:val="00B16E21"/>
    <w:rsid w:val="00B16E70"/>
    <w:rsid w:val="00B16F07"/>
    <w:rsid w:val="00B1703E"/>
    <w:rsid w:val="00B176F1"/>
    <w:rsid w:val="00B17833"/>
    <w:rsid w:val="00B178A2"/>
    <w:rsid w:val="00B17AB3"/>
    <w:rsid w:val="00B17B72"/>
    <w:rsid w:val="00B17B81"/>
    <w:rsid w:val="00B20679"/>
    <w:rsid w:val="00B20858"/>
    <w:rsid w:val="00B20B51"/>
    <w:rsid w:val="00B20E6C"/>
    <w:rsid w:val="00B212A4"/>
    <w:rsid w:val="00B2176C"/>
    <w:rsid w:val="00B2184C"/>
    <w:rsid w:val="00B21850"/>
    <w:rsid w:val="00B21988"/>
    <w:rsid w:val="00B21A91"/>
    <w:rsid w:val="00B2205D"/>
    <w:rsid w:val="00B2206F"/>
    <w:rsid w:val="00B2211A"/>
    <w:rsid w:val="00B2221E"/>
    <w:rsid w:val="00B22439"/>
    <w:rsid w:val="00B22700"/>
    <w:rsid w:val="00B227DA"/>
    <w:rsid w:val="00B228C5"/>
    <w:rsid w:val="00B22E47"/>
    <w:rsid w:val="00B22EE4"/>
    <w:rsid w:val="00B23054"/>
    <w:rsid w:val="00B23099"/>
    <w:rsid w:val="00B23189"/>
    <w:rsid w:val="00B233FC"/>
    <w:rsid w:val="00B2347F"/>
    <w:rsid w:val="00B234F5"/>
    <w:rsid w:val="00B2360B"/>
    <w:rsid w:val="00B2380E"/>
    <w:rsid w:val="00B239EC"/>
    <w:rsid w:val="00B23BB8"/>
    <w:rsid w:val="00B23C1D"/>
    <w:rsid w:val="00B23F65"/>
    <w:rsid w:val="00B23FE6"/>
    <w:rsid w:val="00B24591"/>
    <w:rsid w:val="00B2485D"/>
    <w:rsid w:val="00B24B8E"/>
    <w:rsid w:val="00B24DBE"/>
    <w:rsid w:val="00B250CE"/>
    <w:rsid w:val="00B25122"/>
    <w:rsid w:val="00B255F7"/>
    <w:rsid w:val="00B25A3B"/>
    <w:rsid w:val="00B25A7B"/>
    <w:rsid w:val="00B25EA8"/>
    <w:rsid w:val="00B263E2"/>
    <w:rsid w:val="00B26556"/>
    <w:rsid w:val="00B26E87"/>
    <w:rsid w:val="00B276AB"/>
    <w:rsid w:val="00B27A43"/>
    <w:rsid w:val="00B27ABC"/>
    <w:rsid w:val="00B27CA8"/>
    <w:rsid w:val="00B27CCD"/>
    <w:rsid w:val="00B30484"/>
    <w:rsid w:val="00B304BC"/>
    <w:rsid w:val="00B305AD"/>
    <w:rsid w:val="00B30726"/>
    <w:rsid w:val="00B307F6"/>
    <w:rsid w:val="00B30840"/>
    <w:rsid w:val="00B308A4"/>
    <w:rsid w:val="00B309C9"/>
    <w:rsid w:val="00B30B87"/>
    <w:rsid w:val="00B30E41"/>
    <w:rsid w:val="00B316D9"/>
    <w:rsid w:val="00B317A7"/>
    <w:rsid w:val="00B31E16"/>
    <w:rsid w:val="00B32137"/>
    <w:rsid w:val="00B3229A"/>
    <w:rsid w:val="00B322D2"/>
    <w:rsid w:val="00B3252D"/>
    <w:rsid w:val="00B32635"/>
    <w:rsid w:val="00B329E6"/>
    <w:rsid w:val="00B32C23"/>
    <w:rsid w:val="00B32C97"/>
    <w:rsid w:val="00B32CB4"/>
    <w:rsid w:val="00B32F38"/>
    <w:rsid w:val="00B331F4"/>
    <w:rsid w:val="00B332F2"/>
    <w:rsid w:val="00B3330B"/>
    <w:rsid w:val="00B33763"/>
    <w:rsid w:val="00B33931"/>
    <w:rsid w:val="00B33D2A"/>
    <w:rsid w:val="00B33D37"/>
    <w:rsid w:val="00B33D71"/>
    <w:rsid w:val="00B3417A"/>
    <w:rsid w:val="00B34322"/>
    <w:rsid w:val="00B34B01"/>
    <w:rsid w:val="00B34B42"/>
    <w:rsid w:val="00B34CA2"/>
    <w:rsid w:val="00B34E67"/>
    <w:rsid w:val="00B35016"/>
    <w:rsid w:val="00B350A4"/>
    <w:rsid w:val="00B35107"/>
    <w:rsid w:val="00B352D5"/>
    <w:rsid w:val="00B353FD"/>
    <w:rsid w:val="00B3549D"/>
    <w:rsid w:val="00B354F7"/>
    <w:rsid w:val="00B355F4"/>
    <w:rsid w:val="00B359B6"/>
    <w:rsid w:val="00B35A0B"/>
    <w:rsid w:val="00B35A63"/>
    <w:rsid w:val="00B35B61"/>
    <w:rsid w:val="00B35D0C"/>
    <w:rsid w:val="00B35FBD"/>
    <w:rsid w:val="00B361F3"/>
    <w:rsid w:val="00B361FC"/>
    <w:rsid w:val="00B3681D"/>
    <w:rsid w:val="00B36BA2"/>
    <w:rsid w:val="00B36D6E"/>
    <w:rsid w:val="00B375EF"/>
    <w:rsid w:val="00B379A4"/>
    <w:rsid w:val="00B37CEC"/>
    <w:rsid w:val="00B37F62"/>
    <w:rsid w:val="00B4006D"/>
    <w:rsid w:val="00B4009E"/>
    <w:rsid w:val="00B401AC"/>
    <w:rsid w:val="00B40865"/>
    <w:rsid w:val="00B40866"/>
    <w:rsid w:val="00B40B20"/>
    <w:rsid w:val="00B40D33"/>
    <w:rsid w:val="00B40F29"/>
    <w:rsid w:val="00B40FCB"/>
    <w:rsid w:val="00B412E4"/>
    <w:rsid w:val="00B41375"/>
    <w:rsid w:val="00B418AF"/>
    <w:rsid w:val="00B418DE"/>
    <w:rsid w:val="00B41CD1"/>
    <w:rsid w:val="00B41D01"/>
    <w:rsid w:val="00B41EA9"/>
    <w:rsid w:val="00B4207E"/>
    <w:rsid w:val="00B42444"/>
    <w:rsid w:val="00B426B5"/>
    <w:rsid w:val="00B42706"/>
    <w:rsid w:val="00B427FB"/>
    <w:rsid w:val="00B4293F"/>
    <w:rsid w:val="00B42998"/>
    <w:rsid w:val="00B42CC0"/>
    <w:rsid w:val="00B433AA"/>
    <w:rsid w:val="00B43577"/>
    <w:rsid w:val="00B43888"/>
    <w:rsid w:val="00B43C4B"/>
    <w:rsid w:val="00B43E0E"/>
    <w:rsid w:val="00B43EEF"/>
    <w:rsid w:val="00B43FDE"/>
    <w:rsid w:val="00B44137"/>
    <w:rsid w:val="00B44211"/>
    <w:rsid w:val="00B4433D"/>
    <w:rsid w:val="00B444E4"/>
    <w:rsid w:val="00B4461C"/>
    <w:rsid w:val="00B44A90"/>
    <w:rsid w:val="00B457F8"/>
    <w:rsid w:val="00B45A1A"/>
    <w:rsid w:val="00B45A9B"/>
    <w:rsid w:val="00B45C35"/>
    <w:rsid w:val="00B45C8B"/>
    <w:rsid w:val="00B45CF1"/>
    <w:rsid w:val="00B4600F"/>
    <w:rsid w:val="00B46110"/>
    <w:rsid w:val="00B46571"/>
    <w:rsid w:val="00B4697F"/>
    <w:rsid w:val="00B469C3"/>
    <w:rsid w:val="00B46B1B"/>
    <w:rsid w:val="00B46E34"/>
    <w:rsid w:val="00B47017"/>
    <w:rsid w:val="00B473D3"/>
    <w:rsid w:val="00B4740E"/>
    <w:rsid w:val="00B4741E"/>
    <w:rsid w:val="00B475E2"/>
    <w:rsid w:val="00B47966"/>
    <w:rsid w:val="00B47AF2"/>
    <w:rsid w:val="00B47B1B"/>
    <w:rsid w:val="00B47BA9"/>
    <w:rsid w:val="00B50076"/>
    <w:rsid w:val="00B5036C"/>
    <w:rsid w:val="00B503C7"/>
    <w:rsid w:val="00B5096C"/>
    <w:rsid w:val="00B50A56"/>
    <w:rsid w:val="00B50D3D"/>
    <w:rsid w:val="00B50E6E"/>
    <w:rsid w:val="00B50FAA"/>
    <w:rsid w:val="00B5111F"/>
    <w:rsid w:val="00B51147"/>
    <w:rsid w:val="00B51307"/>
    <w:rsid w:val="00B5164F"/>
    <w:rsid w:val="00B51BF1"/>
    <w:rsid w:val="00B51C57"/>
    <w:rsid w:val="00B51D07"/>
    <w:rsid w:val="00B51E2E"/>
    <w:rsid w:val="00B51F5A"/>
    <w:rsid w:val="00B5208B"/>
    <w:rsid w:val="00B5219C"/>
    <w:rsid w:val="00B521F1"/>
    <w:rsid w:val="00B52252"/>
    <w:rsid w:val="00B5226B"/>
    <w:rsid w:val="00B52629"/>
    <w:rsid w:val="00B52C1E"/>
    <w:rsid w:val="00B5302E"/>
    <w:rsid w:val="00B533BE"/>
    <w:rsid w:val="00B535D2"/>
    <w:rsid w:val="00B5367F"/>
    <w:rsid w:val="00B537F5"/>
    <w:rsid w:val="00B53A7B"/>
    <w:rsid w:val="00B53EBF"/>
    <w:rsid w:val="00B53EDA"/>
    <w:rsid w:val="00B53EE3"/>
    <w:rsid w:val="00B54089"/>
    <w:rsid w:val="00B540F9"/>
    <w:rsid w:val="00B5466B"/>
    <w:rsid w:val="00B54686"/>
    <w:rsid w:val="00B54810"/>
    <w:rsid w:val="00B54BC0"/>
    <w:rsid w:val="00B54E77"/>
    <w:rsid w:val="00B55102"/>
    <w:rsid w:val="00B55620"/>
    <w:rsid w:val="00B5594B"/>
    <w:rsid w:val="00B55C9C"/>
    <w:rsid w:val="00B55D73"/>
    <w:rsid w:val="00B55E1C"/>
    <w:rsid w:val="00B561D5"/>
    <w:rsid w:val="00B566F0"/>
    <w:rsid w:val="00B56788"/>
    <w:rsid w:val="00B56914"/>
    <w:rsid w:val="00B56DF3"/>
    <w:rsid w:val="00B56E6F"/>
    <w:rsid w:val="00B573DC"/>
    <w:rsid w:val="00B5750A"/>
    <w:rsid w:val="00B57692"/>
    <w:rsid w:val="00B5774C"/>
    <w:rsid w:val="00B57892"/>
    <w:rsid w:val="00B57A4C"/>
    <w:rsid w:val="00B57AFF"/>
    <w:rsid w:val="00B57B6B"/>
    <w:rsid w:val="00B57F35"/>
    <w:rsid w:val="00B60080"/>
    <w:rsid w:val="00B603B8"/>
    <w:rsid w:val="00B60D13"/>
    <w:rsid w:val="00B60DE6"/>
    <w:rsid w:val="00B60E2A"/>
    <w:rsid w:val="00B60EDA"/>
    <w:rsid w:val="00B60EE3"/>
    <w:rsid w:val="00B6126D"/>
    <w:rsid w:val="00B6129E"/>
    <w:rsid w:val="00B6153D"/>
    <w:rsid w:val="00B617E0"/>
    <w:rsid w:val="00B61E2E"/>
    <w:rsid w:val="00B61EF5"/>
    <w:rsid w:val="00B6224B"/>
    <w:rsid w:val="00B623CF"/>
    <w:rsid w:val="00B626C0"/>
    <w:rsid w:val="00B62774"/>
    <w:rsid w:val="00B62F4D"/>
    <w:rsid w:val="00B630A4"/>
    <w:rsid w:val="00B6336E"/>
    <w:rsid w:val="00B6358B"/>
    <w:rsid w:val="00B63949"/>
    <w:rsid w:val="00B6395D"/>
    <w:rsid w:val="00B63CEC"/>
    <w:rsid w:val="00B641D1"/>
    <w:rsid w:val="00B642AA"/>
    <w:rsid w:val="00B645FE"/>
    <w:rsid w:val="00B64747"/>
    <w:rsid w:val="00B64748"/>
    <w:rsid w:val="00B6477D"/>
    <w:rsid w:val="00B648D3"/>
    <w:rsid w:val="00B64E59"/>
    <w:rsid w:val="00B64F2B"/>
    <w:rsid w:val="00B65420"/>
    <w:rsid w:val="00B65599"/>
    <w:rsid w:val="00B6559B"/>
    <w:rsid w:val="00B6573F"/>
    <w:rsid w:val="00B657B7"/>
    <w:rsid w:val="00B65B18"/>
    <w:rsid w:val="00B65B81"/>
    <w:rsid w:val="00B660C5"/>
    <w:rsid w:val="00B6629D"/>
    <w:rsid w:val="00B662D5"/>
    <w:rsid w:val="00B66445"/>
    <w:rsid w:val="00B6707C"/>
    <w:rsid w:val="00B6736A"/>
    <w:rsid w:val="00B6781F"/>
    <w:rsid w:val="00B679B0"/>
    <w:rsid w:val="00B67B8A"/>
    <w:rsid w:val="00B67C0F"/>
    <w:rsid w:val="00B67D13"/>
    <w:rsid w:val="00B67E41"/>
    <w:rsid w:val="00B67FEF"/>
    <w:rsid w:val="00B6C61F"/>
    <w:rsid w:val="00B7011C"/>
    <w:rsid w:val="00B7050B"/>
    <w:rsid w:val="00B70551"/>
    <w:rsid w:val="00B706FE"/>
    <w:rsid w:val="00B70725"/>
    <w:rsid w:val="00B707C5"/>
    <w:rsid w:val="00B70823"/>
    <w:rsid w:val="00B70CF5"/>
    <w:rsid w:val="00B7105E"/>
    <w:rsid w:val="00B71183"/>
    <w:rsid w:val="00B71438"/>
    <w:rsid w:val="00B717CE"/>
    <w:rsid w:val="00B71B76"/>
    <w:rsid w:val="00B71E62"/>
    <w:rsid w:val="00B723AA"/>
    <w:rsid w:val="00B72A47"/>
    <w:rsid w:val="00B72BF2"/>
    <w:rsid w:val="00B72C4A"/>
    <w:rsid w:val="00B72CD6"/>
    <w:rsid w:val="00B72E8A"/>
    <w:rsid w:val="00B72F5C"/>
    <w:rsid w:val="00B733EC"/>
    <w:rsid w:val="00B7346A"/>
    <w:rsid w:val="00B734D2"/>
    <w:rsid w:val="00B73762"/>
    <w:rsid w:val="00B73B0D"/>
    <w:rsid w:val="00B73C07"/>
    <w:rsid w:val="00B73DA5"/>
    <w:rsid w:val="00B74150"/>
    <w:rsid w:val="00B74196"/>
    <w:rsid w:val="00B74387"/>
    <w:rsid w:val="00B7442E"/>
    <w:rsid w:val="00B74561"/>
    <w:rsid w:val="00B749C9"/>
    <w:rsid w:val="00B74B6C"/>
    <w:rsid w:val="00B74BB8"/>
    <w:rsid w:val="00B75112"/>
    <w:rsid w:val="00B7529F"/>
    <w:rsid w:val="00B7544C"/>
    <w:rsid w:val="00B75451"/>
    <w:rsid w:val="00B757D1"/>
    <w:rsid w:val="00B759D2"/>
    <w:rsid w:val="00B75B14"/>
    <w:rsid w:val="00B75B94"/>
    <w:rsid w:val="00B75C83"/>
    <w:rsid w:val="00B75F36"/>
    <w:rsid w:val="00B76046"/>
    <w:rsid w:val="00B76219"/>
    <w:rsid w:val="00B764C2"/>
    <w:rsid w:val="00B76537"/>
    <w:rsid w:val="00B76575"/>
    <w:rsid w:val="00B76C1F"/>
    <w:rsid w:val="00B76C3F"/>
    <w:rsid w:val="00B76C51"/>
    <w:rsid w:val="00B7709B"/>
    <w:rsid w:val="00B771C2"/>
    <w:rsid w:val="00B7725B"/>
    <w:rsid w:val="00B773C7"/>
    <w:rsid w:val="00B77948"/>
    <w:rsid w:val="00B77E02"/>
    <w:rsid w:val="00B80181"/>
    <w:rsid w:val="00B80287"/>
    <w:rsid w:val="00B8032F"/>
    <w:rsid w:val="00B80CF7"/>
    <w:rsid w:val="00B80F4E"/>
    <w:rsid w:val="00B80F62"/>
    <w:rsid w:val="00B814C2"/>
    <w:rsid w:val="00B819F6"/>
    <w:rsid w:val="00B81C6B"/>
    <w:rsid w:val="00B81E18"/>
    <w:rsid w:val="00B81EDA"/>
    <w:rsid w:val="00B8209D"/>
    <w:rsid w:val="00B82190"/>
    <w:rsid w:val="00B823AE"/>
    <w:rsid w:val="00B82406"/>
    <w:rsid w:val="00B82513"/>
    <w:rsid w:val="00B825AB"/>
    <w:rsid w:val="00B825CE"/>
    <w:rsid w:val="00B8268C"/>
    <w:rsid w:val="00B82704"/>
    <w:rsid w:val="00B8296D"/>
    <w:rsid w:val="00B82C60"/>
    <w:rsid w:val="00B83164"/>
    <w:rsid w:val="00B83182"/>
    <w:rsid w:val="00B83335"/>
    <w:rsid w:val="00B83571"/>
    <w:rsid w:val="00B83BDE"/>
    <w:rsid w:val="00B83DA0"/>
    <w:rsid w:val="00B83E00"/>
    <w:rsid w:val="00B84103"/>
    <w:rsid w:val="00B84206"/>
    <w:rsid w:val="00B84380"/>
    <w:rsid w:val="00B84701"/>
    <w:rsid w:val="00B84883"/>
    <w:rsid w:val="00B84D25"/>
    <w:rsid w:val="00B84E3A"/>
    <w:rsid w:val="00B84E7F"/>
    <w:rsid w:val="00B84F6C"/>
    <w:rsid w:val="00B85001"/>
    <w:rsid w:val="00B85086"/>
    <w:rsid w:val="00B8547A"/>
    <w:rsid w:val="00B85ACC"/>
    <w:rsid w:val="00B85EFD"/>
    <w:rsid w:val="00B85F1B"/>
    <w:rsid w:val="00B860D1"/>
    <w:rsid w:val="00B861FD"/>
    <w:rsid w:val="00B86554"/>
    <w:rsid w:val="00B8658B"/>
    <w:rsid w:val="00B86723"/>
    <w:rsid w:val="00B868C4"/>
    <w:rsid w:val="00B86B00"/>
    <w:rsid w:val="00B86EF0"/>
    <w:rsid w:val="00B86FCF"/>
    <w:rsid w:val="00B87160"/>
    <w:rsid w:val="00B87723"/>
    <w:rsid w:val="00B8776F"/>
    <w:rsid w:val="00B8777E"/>
    <w:rsid w:val="00B87785"/>
    <w:rsid w:val="00B87A76"/>
    <w:rsid w:val="00B87AE1"/>
    <w:rsid w:val="00B87C19"/>
    <w:rsid w:val="00B87C6C"/>
    <w:rsid w:val="00B87E97"/>
    <w:rsid w:val="00B87FEA"/>
    <w:rsid w:val="00B900EA"/>
    <w:rsid w:val="00B9036E"/>
    <w:rsid w:val="00B90418"/>
    <w:rsid w:val="00B90445"/>
    <w:rsid w:val="00B906BA"/>
    <w:rsid w:val="00B90719"/>
    <w:rsid w:val="00B90A78"/>
    <w:rsid w:val="00B90ABB"/>
    <w:rsid w:val="00B90B6C"/>
    <w:rsid w:val="00B90C07"/>
    <w:rsid w:val="00B9126E"/>
    <w:rsid w:val="00B916BF"/>
    <w:rsid w:val="00B920E4"/>
    <w:rsid w:val="00B921D8"/>
    <w:rsid w:val="00B92423"/>
    <w:rsid w:val="00B92A71"/>
    <w:rsid w:val="00B92AAF"/>
    <w:rsid w:val="00B92D80"/>
    <w:rsid w:val="00B931EC"/>
    <w:rsid w:val="00B93251"/>
    <w:rsid w:val="00B93745"/>
    <w:rsid w:val="00B9383C"/>
    <w:rsid w:val="00B9394C"/>
    <w:rsid w:val="00B93A37"/>
    <w:rsid w:val="00B93E5E"/>
    <w:rsid w:val="00B93FC8"/>
    <w:rsid w:val="00B9402A"/>
    <w:rsid w:val="00B94067"/>
    <w:rsid w:val="00B94488"/>
    <w:rsid w:val="00B94960"/>
    <w:rsid w:val="00B94C0B"/>
    <w:rsid w:val="00B94C67"/>
    <w:rsid w:val="00B94C91"/>
    <w:rsid w:val="00B950FC"/>
    <w:rsid w:val="00B95A15"/>
    <w:rsid w:val="00B95A8A"/>
    <w:rsid w:val="00B95CA3"/>
    <w:rsid w:val="00B95D04"/>
    <w:rsid w:val="00B95D59"/>
    <w:rsid w:val="00B96111"/>
    <w:rsid w:val="00B96452"/>
    <w:rsid w:val="00B96530"/>
    <w:rsid w:val="00B96E46"/>
    <w:rsid w:val="00B96FA2"/>
    <w:rsid w:val="00B97152"/>
    <w:rsid w:val="00B9733D"/>
    <w:rsid w:val="00B9737D"/>
    <w:rsid w:val="00B97394"/>
    <w:rsid w:val="00B9756D"/>
    <w:rsid w:val="00B978F0"/>
    <w:rsid w:val="00B97BF9"/>
    <w:rsid w:val="00B97DB8"/>
    <w:rsid w:val="00B97DF7"/>
    <w:rsid w:val="00BA003C"/>
    <w:rsid w:val="00BA019A"/>
    <w:rsid w:val="00BA10BA"/>
    <w:rsid w:val="00BA1197"/>
    <w:rsid w:val="00BA1278"/>
    <w:rsid w:val="00BA1369"/>
    <w:rsid w:val="00BA14A9"/>
    <w:rsid w:val="00BA19CC"/>
    <w:rsid w:val="00BA20C5"/>
    <w:rsid w:val="00BA2247"/>
    <w:rsid w:val="00BA22E1"/>
    <w:rsid w:val="00BA26F8"/>
    <w:rsid w:val="00BA27C7"/>
    <w:rsid w:val="00BA2B43"/>
    <w:rsid w:val="00BA2B67"/>
    <w:rsid w:val="00BA2C05"/>
    <w:rsid w:val="00BA2FB7"/>
    <w:rsid w:val="00BA32FC"/>
    <w:rsid w:val="00BA3505"/>
    <w:rsid w:val="00BA35C3"/>
    <w:rsid w:val="00BA37CC"/>
    <w:rsid w:val="00BA3862"/>
    <w:rsid w:val="00BA38B0"/>
    <w:rsid w:val="00BA3935"/>
    <w:rsid w:val="00BA3B60"/>
    <w:rsid w:val="00BA3C8D"/>
    <w:rsid w:val="00BA3D57"/>
    <w:rsid w:val="00BA3D6A"/>
    <w:rsid w:val="00BA3FA5"/>
    <w:rsid w:val="00BA42B3"/>
    <w:rsid w:val="00BA4349"/>
    <w:rsid w:val="00BA437E"/>
    <w:rsid w:val="00BA445D"/>
    <w:rsid w:val="00BA4935"/>
    <w:rsid w:val="00BA49B4"/>
    <w:rsid w:val="00BA4BD1"/>
    <w:rsid w:val="00BA4D5F"/>
    <w:rsid w:val="00BA4FC8"/>
    <w:rsid w:val="00BA5130"/>
    <w:rsid w:val="00BA5370"/>
    <w:rsid w:val="00BA5546"/>
    <w:rsid w:val="00BA5611"/>
    <w:rsid w:val="00BA56E5"/>
    <w:rsid w:val="00BA5766"/>
    <w:rsid w:val="00BA583C"/>
    <w:rsid w:val="00BA5885"/>
    <w:rsid w:val="00BA59E7"/>
    <w:rsid w:val="00BA5D8C"/>
    <w:rsid w:val="00BA5EA2"/>
    <w:rsid w:val="00BA5F56"/>
    <w:rsid w:val="00BA625D"/>
    <w:rsid w:val="00BA6757"/>
    <w:rsid w:val="00BA693C"/>
    <w:rsid w:val="00BA6D16"/>
    <w:rsid w:val="00BA6D4E"/>
    <w:rsid w:val="00BA6E2B"/>
    <w:rsid w:val="00BA6F22"/>
    <w:rsid w:val="00BA7250"/>
    <w:rsid w:val="00BA75C5"/>
    <w:rsid w:val="00BA79EA"/>
    <w:rsid w:val="00BA7EA0"/>
    <w:rsid w:val="00BB0093"/>
    <w:rsid w:val="00BB0190"/>
    <w:rsid w:val="00BB025E"/>
    <w:rsid w:val="00BB0320"/>
    <w:rsid w:val="00BB0818"/>
    <w:rsid w:val="00BB0B78"/>
    <w:rsid w:val="00BB0C5D"/>
    <w:rsid w:val="00BB0DB2"/>
    <w:rsid w:val="00BB0EB9"/>
    <w:rsid w:val="00BB1058"/>
    <w:rsid w:val="00BB10E2"/>
    <w:rsid w:val="00BB1124"/>
    <w:rsid w:val="00BB126D"/>
    <w:rsid w:val="00BB16AA"/>
    <w:rsid w:val="00BB18EC"/>
    <w:rsid w:val="00BB1A52"/>
    <w:rsid w:val="00BB1BDD"/>
    <w:rsid w:val="00BB1BFA"/>
    <w:rsid w:val="00BB1C87"/>
    <w:rsid w:val="00BB1EC3"/>
    <w:rsid w:val="00BB1EF5"/>
    <w:rsid w:val="00BB1F5B"/>
    <w:rsid w:val="00BB2C95"/>
    <w:rsid w:val="00BB2CE1"/>
    <w:rsid w:val="00BB2DC2"/>
    <w:rsid w:val="00BB2F8F"/>
    <w:rsid w:val="00BB306F"/>
    <w:rsid w:val="00BB32B2"/>
    <w:rsid w:val="00BB32CC"/>
    <w:rsid w:val="00BB3473"/>
    <w:rsid w:val="00BB36F1"/>
    <w:rsid w:val="00BB37B0"/>
    <w:rsid w:val="00BB3A41"/>
    <w:rsid w:val="00BB3B14"/>
    <w:rsid w:val="00BB3B51"/>
    <w:rsid w:val="00BB3BE3"/>
    <w:rsid w:val="00BB3C46"/>
    <w:rsid w:val="00BB3F9C"/>
    <w:rsid w:val="00BB3FE8"/>
    <w:rsid w:val="00BB4276"/>
    <w:rsid w:val="00BB43D3"/>
    <w:rsid w:val="00BB468E"/>
    <w:rsid w:val="00BB4705"/>
    <w:rsid w:val="00BB4746"/>
    <w:rsid w:val="00BB4878"/>
    <w:rsid w:val="00BB4941"/>
    <w:rsid w:val="00BB4FA8"/>
    <w:rsid w:val="00BB51B7"/>
    <w:rsid w:val="00BB529F"/>
    <w:rsid w:val="00BB5BC6"/>
    <w:rsid w:val="00BB62A5"/>
    <w:rsid w:val="00BB63F2"/>
    <w:rsid w:val="00BB6953"/>
    <w:rsid w:val="00BB6B8E"/>
    <w:rsid w:val="00BB6BD5"/>
    <w:rsid w:val="00BB6BF1"/>
    <w:rsid w:val="00BB6BF3"/>
    <w:rsid w:val="00BB6C82"/>
    <w:rsid w:val="00BB6CF4"/>
    <w:rsid w:val="00BB6F05"/>
    <w:rsid w:val="00BB70F9"/>
    <w:rsid w:val="00BB750B"/>
    <w:rsid w:val="00BB75A3"/>
    <w:rsid w:val="00BB7A41"/>
    <w:rsid w:val="00BB7C17"/>
    <w:rsid w:val="00BB7C7B"/>
    <w:rsid w:val="00BB7FB8"/>
    <w:rsid w:val="00BC005B"/>
    <w:rsid w:val="00BC0348"/>
    <w:rsid w:val="00BC0365"/>
    <w:rsid w:val="00BC0475"/>
    <w:rsid w:val="00BC056A"/>
    <w:rsid w:val="00BC05CE"/>
    <w:rsid w:val="00BC0610"/>
    <w:rsid w:val="00BC074E"/>
    <w:rsid w:val="00BC0979"/>
    <w:rsid w:val="00BC0B4B"/>
    <w:rsid w:val="00BC0BB9"/>
    <w:rsid w:val="00BC12A9"/>
    <w:rsid w:val="00BC1567"/>
    <w:rsid w:val="00BC1816"/>
    <w:rsid w:val="00BC1AE2"/>
    <w:rsid w:val="00BC1B1A"/>
    <w:rsid w:val="00BC1D2F"/>
    <w:rsid w:val="00BC1D48"/>
    <w:rsid w:val="00BC1D6C"/>
    <w:rsid w:val="00BC2273"/>
    <w:rsid w:val="00BC228B"/>
    <w:rsid w:val="00BC2326"/>
    <w:rsid w:val="00BC23FC"/>
    <w:rsid w:val="00BC245C"/>
    <w:rsid w:val="00BC256E"/>
    <w:rsid w:val="00BC25A4"/>
    <w:rsid w:val="00BC26CA"/>
    <w:rsid w:val="00BC27C5"/>
    <w:rsid w:val="00BC2970"/>
    <w:rsid w:val="00BC2AD7"/>
    <w:rsid w:val="00BC2C2B"/>
    <w:rsid w:val="00BC2C6A"/>
    <w:rsid w:val="00BC2E54"/>
    <w:rsid w:val="00BC2E8F"/>
    <w:rsid w:val="00BC2F37"/>
    <w:rsid w:val="00BC313D"/>
    <w:rsid w:val="00BC3366"/>
    <w:rsid w:val="00BC34BE"/>
    <w:rsid w:val="00BC34CE"/>
    <w:rsid w:val="00BC36A2"/>
    <w:rsid w:val="00BC36C3"/>
    <w:rsid w:val="00BC3707"/>
    <w:rsid w:val="00BC3776"/>
    <w:rsid w:val="00BC382B"/>
    <w:rsid w:val="00BC3C41"/>
    <w:rsid w:val="00BC3E23"/>
    <w:rsid w:val="00BC3FAD"/>
    <w:rsid w:val="00BC4318"/>
    <w:rsid w:val="00BC4438"/>
    <w:rsid w:val="00BC455A"/>
    <w:rsid w:val="00BC4665"/>
    <w:rsid w:val="00BC4BF7"/>
    <w:rsid w:val="00BC4C26"/>
    <w:rsid w:val="00BC4C2E"/>
    <w:rsid w:val="00BC4CDE"/>
    <w:rsid w:val="00BC4D23"/>
    <w:rsid w:val="00BC4D66"/>
    <w:rsid w:val="00BC4F21"/>
    <w:rsid w:val="00BC4F90"/>
    <w:rsid w:val="00BC50DA"/>
    <w:rsid w:val="00BC5164"/>
    <w:rsid w:val="00BC5397"/>
    <w:rsid w:val="00BC54D9"/>
    <w:rsid w:val="00BC5599"/>
    <w:rsid w:val="00BC5783"/>
    <w:rsid w:val="00BC5AA1"/>
    <w:rsid w:val="00BC5AB7"/>
    <w:rsid w:val="00BC5C16"/>
    <w:rsid w:val="00BC62CC"/>
    <w:rsid w:val="00BC65A3"/>
    <w:rsid w:val="00BC6BA7"/>
    <w:rsid w:val="00BC6F7B"/>
    <w:rsid w:val="00BC6FFD"/>
    <w:rsid w:val="00BC7247"/>
    <w:rsid w:val="00BC725C"/>
    <w:rsid w:val="00BC738A"/>
    <w:rsid w:val="00BC7426"/>
    <w:rsid w:val="00BC74C9"/>
    <w:rsid w:val="00BC750E"/>
    <w:rsid w:val="00BC7843"/>
    <w:rsid w:val="00BC7DB9"/>
    <w:rsid w:val="00BD0097"/>
    <w:rsid w:val="00BD0738"/>
    <w:rsid w:val="00BD0851"/>
    <w:rsid w:val="00BD0BCF"/>
    <w:rsid w:val="00BD0BE7"/>
    <w:rsid w:val="00BD0D72"/>
    <w:rsid w:val="00BD0F38"/>
    <w:rsid w:val="00BD0F8E"/>
    <w:rsid w:val="00BD1303"/>
    <w:rsid w:val="00BD13A5"/>
    <w:rsid w:val="00BD147D"/>
    <w:rsid w:val="00BD1539"/>
    <w:rsid w:val="00BD17D2"/>
    <w:rsid w:val="00BD1815"/>
    <w:rsid w:val="00BD1E35"/>
    <w:rsid w:val="00BD1F40"/>
    <w:rsid w:val="00BD1FF1"/>
    <w:rsid w:val="00BD214E"/>
    <w:rsid w:val="00BD226A"/>
    <w:rsid w:val="00BD2611"/>
    <w:rsid w:val="00BD26E1"/>
    <w:rsid w:val="00BD2841"/>
    <w:rsid w:val="00BD2852"/>
    <w:rsid w:val="00BD2BF7"/>
    <w:rsid w:val="00BD2D00"/>
    <w:rsid w:val="00BD3254"/>
    <w:rsid w:val="00BD37D4"/>
    <w:rsid w:val="00BD3810"/>
    <w:rsid w:val="00BD3B99"/>
    <w:rsid w:val="00BD3C0A"/>
    <w:rsid w:val="00BD3D32"/>
    <w:rsid w:val="00BD416D"/>
    <w:rsid w:val="00BD41A3"/>
    <w:rsid w:val="00BD425B"/>
    <w:rsid w:val="00BD4354"/>
    <w:rsid w:val="00BD441E"/>
    <w:rsid w:val="00BD454D"/>
    <w:rsid w:val="00BD4589"/>
    <w:rsid w:val="00BD485A"/>
    <w:rsid w:val="00BD4889"/>
    <w:rsid w:val="00BD48C6"/>
    <w:rsid w:val="00BD4957"/>
    <w:rsid w:val="00BD4B9D"/>
    <w:rsid w:val="00BD4C20"/>
    <w:rsid w:val="00BD4DB4"/>
    <w:rsid w:val="00BD4EB5"/>
    <w:rsid w:val="00BD4F72"/>
    <w:rsid w:val="00BD5436"/>
    <w:rsid w:val="00BD5659"/>
    <w:rsid w:val="00BD5900"/>
    <w:rsid w:val="00BD595A"/>
    <w:rsid w:val="00BD5D25"/>
    <w:rsid w:val="00BD5F4C"/>
    <w:rsid w:val="00BD61D3"/>
    <w:rsid w:val="00BD6238"/>
    <w:rsid w:val="00BD62F8"/>
    <w:rsid w:val="00BD649B"/>
    <w:rsid w:val="00BD6B33"/>
    <w:rsid w:val="00BD6BA5"/>
    <w:rsid w:val="00BD6C98"/>
    <w:rsid w:val="00BD711C"/>
    <w:rsid w:val="00BD76D6"/>
    <w:rsid w:val="00BD76FF"/>
    <w:rsid w:val="00BD771F"/>
    <w:rsid w:val="00BD786B"/>
    <w:rsid w:val="00BD786F"/>
    <w:rsid w:val="00BD7C37"/>
    <w:rsid w:val="00BD7F34"/>
    <w:rsid w:val="00BE001B"/>
    <w:rsid w:val="00BE0395"/>
    <w:rsid w:val="00BE0812"/>
    <w:rsid w:val="00BE090F"/>
    <w:rsid w:val="00BE0B6C"/>
    <w:rsid w:val="00BE0E65"/>
    <w:rsid w:val="00BE0EF8"/>
    <w:rsid w:val="00BE11CE"/>
    <w:rsid w:val="00BE1319"/>
    <w:rsid w:val="00BE1350"/>
    <w:rsid w:val="00BE1BC4"/>
    <w:rsid w:val="00BE2168"/>
    <w:rsid w:val="00BE22CD"/>
    <w:rsid w:val="00BE2455"/>
    <w:rsid w:val="00BE2584"/>
    <w:rsid w:val="00BE2600"/>
    <w:rsid w:val="00BE2A60"/>
    <w:rsid w:val="00BE2CC8"/>
    <w:rsid w:val="00BE2F49"/>
    <w:rsid w:val="00BE305A"/>
    <w:rsid w:val="00BE30D8"/>
    <w:rsid w:val="00BE30FE"/>
    <w:rsid w:val="00BE36E3"/>
    <w:rsid w:val="00BE3A21"/>
    <w:rsid w:val="00BE3BCB"/>
    <w:rsid w:val="00BE3BE1"/>
    <w:rsid w:val="00BE3C3B"/>
    <w:rsid w:val="00BE3C63"/>
    <w:rsid w:val="00BE4164"/>
    <w:rsid w:val="00BE434A"/>
    <w:rsid w:val="00BE4CA4"/>
    <w:rsid w:val="00BE4F1C"/>
    <w:rsid w:val="00BE5114"/>
    <w:rsid w:val="00BE52D9"/>
    <w:rsid w:val="00BE5579"/>
    <w:rsid w:val="00BE55A9"/>
    <w:rsid w:val="00BE561D"/>
    <w:rsid w:val="00BE587A"/>
    <w:rsid w:val="00BE5885"/>
    <w:rsid w:val="00BE58DA"/>
    <w:rsid w:val="00BE5AC3"/>
    <w:rsid w:val="00BE5B7B"/>
    <w:rsid w:val="00BE5DB8"/>
    <w:rsid w:val="00BE5DEC"/>
    <w:rsid w:val="00BE61E1"/>
    <w:rsid w:val="00BE6251"/>
    <w:rsid w:val="00BE63EA"/>
    <w:rsid w:val="00BE68C4"/>
    <w:rsid w:val="00BE6AE8"/>
    <w:rsid w:val="00BE6EB5"/>
    <w:rsid w:val="00BE6FC8"/>
    <w:rsid w:val="00BE760B"/>
    <w:rsid w:val="00BE794A"/>
    <w:rsid w:val="00BE7C0B"/>
    <w:rsid w:val="00BE7C65"/>
    <w:rsid w:val="00BE7E7D"/>
    <w:rsid w:val="00BEED99"/>
    <w:rsid w:val="00BF00CA"/>
    <w:rsid w:val="00BF02D2"/>
    <w:rsid w:val="00BF042C"/>
    <w:rsid w:val="00BF08F2"/>
    <w:rsid w:val="00BF0997"/>
    <w:rsid w:val="00BF0A2D"/>
    <w:rsid w:val="00BF0DDE"/>
    <w:rsid w:val="00BF0F03"/>
    <w:rsid w:val="00BF1096"/>
    <w:rsid w:val="00BF10BE"/>
    <w:rsid w:val="00BF128C"/>
    <w:rsid w:val="00BF13F4"/>
    <w:rsid w:val="00BF1415"/>
    <w:rsid w:val="00BF189E"/>
    <w:rsid w:val="00BF1905"/>
    <w:rsid w:val="00BF1935"/>
    <w:rsid w:val="00BF1CC2"/>
    <w:rsid w:val="00BF1E7B"/>
    <w:rsid w:val="00BF2110"/>
    <w:rsid w:val="00BF2420"/>
    <w:rsid w:val="00BF25BC"/>
    <w:rsid w:val="00BF25CC"/>
    <w:rsid w:val="00BF27EE"/>
    <w:rsid w:val="00BF2A88"/>
    <w:rsid w:val="00BF2AB1"/>
    <w:rsid w:val="00BF2B02"/>
    <w:rsid w:val="00BF2B53"/>
    <w:rsid w:val="00BF2F67"/>
    <w:rsid w:val="00BF3045"/>
    <w:rsid w:val="00BF3282"/>
    <w:rsid w:val="00BF34D8"/>
    <w:rsid w:val="00BF373F"/>
    <w:rsid w:val="00BF3842"/>
    <w:rsid w:val="00BF3939"/>
    <w:rsid w:val="00BF3A0B"/>
    <w:rsid w:val="00BF3AC5"/>
    <w:rsid w:val="00BF4277"/>
    <w:rsid w:val="00BF43EC"/>
    <w:rsid w:val="00BF44B5"/>
    <w:rsid w:val="00BF45E5"/>
    <w:rsid w:val="00BF492C"/>
    <w:rsid w:val="00BF4BD2"/>
    <w:rsid w:val="00BF4C12"/>
    <w:rsid w:val="00BF4CDD"/>
    <w:rsid w:val="00BF4DC1"/>
    <w:rsid w:val="00BF5345"/>
    <w:rsid w:val="00BF5982"/>
    <w:rsid w:val="00BF5F02"/>
    <w:rsid w:val="00BF628C"/>
    <w:rsid w:val="00BF64F1"/>
    <w:rsid w:val="00BF6AC4"/>
    <w:rsid w:val="00BF6FC2"/>
    <w:rsid w:val="00BF71C2"/>
    <w:rsid w:val="00BF721D"/>
    <w:rsid w:val="00BF73D1"/>
    <w:rsid w:val="00BF73D9"/>
    <w:rsid w:val="00BF7630"/>
    <w:rsid w:val="00BF785F"/>
    <w:rsid w:val="00BF7F9C"/>
    <w:rsid w:val="00BF7FF8"/>
    <w:rsid w:val="00C001CA"/>
    <w:rsid w:val="00C0029B"/>
    <w:rsid w:val="00C004C5"/>
    <w:rsid w:val="00C0054E"/>
    <w:rsid w:val="00C0059B"/>
    <w:rsid w:val="00C006DC"/>
    <w:rsid w:val="00C00769"/>
    <w:rsid w:val="00C0076F"/>
    <w:rsid w:val="00C007F3"/>
    <w:rsid w:val="00C008C5"/>
    <w:rsid w:val="00C00BD3"/>
    <w:rsid w:val="00C00E91"/>
    <w:rsid w:val="00C011EC"/>
    <w:rsid w:val="00C012E1"/>
    <w:rsid w:val="00C014CF"/>
    <w:rsid w:val="00C01F05"/>
    <w:rsid w:val="00C020BA"/>
    <w:rsid w:val="00C0211A"/>
    <w:rsid w:val="00C022D2"/>
    <w:rsid w:val="00C0272B"/>
    <w:rsid w:val="00C02C27"/>
    <w:rsid w:val="00C02DBC"/>
    <w:rsid w:val="00C02E04"/>
    <w:rsid w:val="00C02E3C"/>
    <w:rsid w:val="00C03224"/>
    <w:rsid w:val="00C03430"/>
    <w:rsid w:val="00C0343F"/>
    <w:rsid w:val="00C036C7"/>
    <w:rsid w:val="00C037C3"/>
    <w:rsid w:val="00C03F7B"/>
    <w:rsid w:val="00C03F81"/>
    <w:rsid w:val="00C040FB"/>
    <w:rsid w:val="00C0453C"/>
    <w:rsid w:val="00C047B8"/>
    <w:rsid w:val="00C04AB0"/>
    <w:rsid w:val="00C04C9B"/>
    <w:rsid w:val="00C04D2D"/>
    <w:rsid w:val="00C04EEE"/>
    <w:rsid w:val="00C0516F"/>
    <w:rsid w:val="00C0566A"/>
    <w:rsid w:val="00C05687"/>
    <w:rsid w:val="00C05923"/>
    <w:rsid w:val="00C05A7B"/>
    <w:rsid w:val="00C05B36"/>
    <w:rsid w:val="00C05EDF"/>
    <w:rsid w:val="00C06211"/>
    <w:rsid w:val="00C06213"/>
    <w:rsid w:val="00C06396"/>
    <w:rsid w:val="00C06588"/>
    <w:rsid w:val="00C06949"/>
    <w:rsid w:val="00C06B1B"/>
    <w:rsid w:val="00C06F15"/>
    <w:rsid w:val="00C06F52"/>
    <w:rsid w:val="00C0717F"/>
    <w:rsid w:val="00C0747F"/>
    <w:rsid w:val="00C0779E"/>
    <w:rsid w:val="00C0792C"/>
    <w:rsid w:val="00C07A9D"/>
    <w:rsid w:val="00C07BA8"/>
    <w:rsid w:val="00C07F70"/>
    <w:rsid w:val="00C0F26A"/>
    <w:rsid w:val="00C10124"/>
    <w:rsid w:val="00C101F4"/>
    <w:rsid w:val="00C10CA5"/>
    <w:rsid w:val="00C10D5F"/>
    <w:rsid w:val="00C10FD8"/>
    <w:rsid w:val="00C11093"/>
    <w:rsid w:val="00C111AC"/>
    <w:rsid w:val="00C111E3"/>
    <w:rsid w:val="00C1161D"/>
    <w:rsid w:val="00C1179C"/>
    <w:rsid w:val="00C11D3B"/>
    <w:rsid w:val="00C11F8D"/>
    <w:rsid w:val="00C12077"/>
    <w:rsid w:val="00C1207A"/>
    <w:rsid w:val="00C123FD"/>
    <w:rsid w:val="00C12500"/>
    <w:rsid w:val="00C125D0"/>
    <w:rsid w:val="00C12697"/>
    <w:rsid w:val="00C126E7"/>
    <w:rsid w:val="00C127B2"/>
    <w:rsid w:val="00C12BAC"/>
    <w:rsid w:val="00C12BFD"/>
    <w:rsid w:val="00C12C4D"/>
    <w:rsid w:val="00C13278"/>
    <w:rsid w:val="00C133AF"/>
    <w:rsid w:val="00C13464"/>
    <w:rsid w:val="00C134C4"/>
    <w:rsid w:val="00C13586"/>
    <w:rsid w:val="00C137F6"/>
    <w:rsid w:val="00C13BA7"/>
    <w:rsid w:val="00C1455D"/>
    <w:rsid w:val="00C1465E"/>
    <w:rsid w:val="00C1479F"/>
    <w:rsid w:val="00C14901"/>
    <w:rsid w:val="00C14BFF"/>
    <w:rsid w:val="00C152D2"/>
    <w:rsid w:val="00C1566F"/>
    <w:rsid w:val="00C1582E"/>
    <w:rsid w:val="00C15C2D"/>
    <w:rsid w:val="00C15D2B"/>
    <w:rsid w:val="00C15E1B"/>
    <w:rsid w:val="00C16371"/>
    <w:rsid w:val="00C163F4"/>
    <w:rsid w:val="00C164F6"/>
    <w:rsid w:val="00C16537"/>
    <w:rsid w:val="00C16A0A"/>
    <w:rsid w:val="00C16BE3"/>
    <w:rsid w:val="00C16BE8"/>
    <w:rsid w:val="00C16E31"/>
    <w:rsid w:val="00C17555"/>
    <w:rsid w:val="00C177E0"/>
    <w:rsid w:val="00C1788D"/>
    <w:rsid w:val="00C17ACA"/>
    <w:rsid w:val="00C2044F"/>
    <w:rsid w:val="00C2055C"/>
    <w:rsid w:val="00C2078F"/>
    <w:rsid w:val="00C20A8C"/>
    <w:rsid w:val="00C20BCB"/>
    <w:rsid w:val="00C20D9B"/>
    <w:rsid w:val="00C215DD"/>
    <w:rsid w:val="00C21637"/>
    <w:rsid w:val="00C216AA"/>
    <w:rsid w:val="00C21867"/>
    <w:rsid w:val="00C21BD6"/>
    <w:rsid w:val="00C21BFC"/>
    <w:rsid w:val="00C21C36"/>
    <w:rsid w:val="00C2223D"/>
    <w:rsid w:val="00C224D8"/>
    <w:rsid w:val="00C226C3"/>
    <w:rsid w:val="00C232BB"/>
    <w:rsid w:val="00C2366F"/>
    <w:rsid w:val="00C23761"/>
    <w:rsid w:val="00C23825"/>
    <w:rsid w:val="00C23932"/>
    <w:rsid w:val="00C239C9"/>
    <w:rsid w:val="00C23CB9"/>
    <w:rsid w:val="00C23D04"/>
    <w:rsid w:val="00C23D94"/>
    <w:rsid w:val="00C23EB3"/>
    <w:rsid w:val="00C241AC"/>
    <w:rsid w:val="00C2459D"/>
    <w:rsid w:val="00C2484B"/>
    <w:rsid w:val="00C248E5"/>
    <w:rsid w:val="00C24BF1"/>
    <w:rsid w:val="00C24CE7"/>
    <w:rsid w:val="00C24E0A"/>
    <w:rsid w:val="00C24FAA"/>
    <w:rsid w:val="00C252CA"/>
    <w:rsid w:val="00C256ED"/>
    <w:rsid w:val="00C2579C"/>
    <w:rsid w:val="00C25AE3"/>
    <w:rsid w:val="00C25D30"/>
    <w:rsid w:val="00C25EDD"/>
    <w:rsid w:val="00C25EFD"/>
    <w:rsid w:val="00C260C1"/>
    <w:rsid w:val="00C264E8"/>
    <w:rsid w:val="00C266D8"/>
    <w:rsid w:val="00C26722"/>
    <w:rsid w:val="00C2676E"/>
    <w:rsid w:val="00C26C5D"/>
    <w:rsid w:val="00C2703E"/>
    <w:rsid w:val="00C2709B"/>
    <w:rsid w:val="00C270F5"/>
    <w:rsid w:val="00C27C89"/>
    <w:rsid w:val="00C27E7B"/>
    <w:rsid w:val="00C30030"/>
    <w:rsid w:val="00C30590"/>
    <w:rsid w:val="00C305FE"/>
    <w:rsid w:val="00C30999"/>
    <w:rsid w:val="00C30AB3"/>
    <w:rsid w:val="00C30CD6"/>
    <w:rsid w:val="00C30D9F"/>
    <w:rsid w:val="00C3176B"/>
    <w:rsid w:val="00C31994"/>
    <w:rsid w:val="00C31A8B"/>
    <w:rsid w:val="00C31ABD"/>
    <w:rsid w:val="00C31ACC"/>
    <w:rsid w:val="00C31CD3"/>
    <w:rsid w:val="00C31E57"/>
    <w:rsid w:val="00C32120"/>
    <w:rsid w:val="00C3226C"/>
    <w:rsid w:val="00C323A9"/>
    <w:rsid w:val="00C323D9"/>
    <w:rsid w:val="00C32564"/>
    <w:rsid w:val="00C328AB"/>
    <w:rsid w:val="00C328B5"/>
    <w:rsid w:val="00C328C8"/>
    <w:rsid w:val="00C3293A"/>
    <w:rsid w:val="00C329AF"/>
    <w:rsid w:val="00C32C0A"/>
    <w:rsid w:val="00C32C17"/>
    <w:rsid w:val="00C32F13"/>
    <w:rsid w:val="00C3343F"/>
    <w:rsid w:val="00C339F1"/>
    <w:rsid w:val="00C33A91"/>
    <w:rsid w:val="00C33D0D"/>
    <w:rsid w:val="00C33F45"/>
    <w:rsid w:val="00C33F73"/>
    <w:rsid w:val="00C34630"/>
    <w:rsid w:val="00C34BFE"/>
    <w:rsid w:val="00C34DDC"/>
    <w:rsid w:val="00C34E2B"/>
    <w:rsid w:val="00C34F61"/>
    <w:rsid w:val="00C34FCD"/>
    <w:rsid w:val="00C350E2"/>
    <w:rsid w:val="00C35276"/>
    <w:rsid w:val="00C353E4"/>
    <w:rsid w:val="00C354A5"/>
    <w:rsid w:val="00C35589"/>
    <w:rsid w:val="00C35BEC"/>
    <w:rsid w:val="00C35E03"/>
    <w:rsid w:val="00C3627B"/>
    <w:rsid w:val="00C364B8"/>
    <w:rsid w:val="00C364CD"/>
    <w:rsid w:val="00C366D6"/>
    <w:rsid w:val="00C36727"/>
    <w:rsid w:val="00C36802"/>
    <w:rsid w:val="00C36ADD"/>
    <w:rsid w:val="00C36AE2"/>
    <w:rsid w:val="00C36BC9"/>
    <w:rsid w:val="00C37028"/>
    <w:rsid w:val="00C37357"/>
    <w:rsid w:val="00C3739D"/>
    <w:rsid w:val="00C377AE"/>
    <w:rsid w:val="00C37872"/>
    <w:rsid w:val="00C378A5"/>
    <w:rsid w:val="00C37A7C"/>
    <w:rsid w:val="00C37B00"/>
    <w:rsid w:val="00C37C60"/>
    <w:rsid w:val="00C37DD5"/>
    <w:rsid w:val="00C37ED2"/>
    <w:rsid w:val="00C40002"/>
    <w:rsid w:val="00C40171"/>
    <w:rsid w:val="00C40289"/>
    <w:rsid w:val="00C40747"/>
    <w:rsid w:val="00C4086C"/>
    <w:rsid w:val="00C40D77"/>
    <w:rsid w:val="00C40E24"/>
    <w:rsid w:val="00C412A0"/>
    <w:rsid w:val="00C4135E"/>
    <w:rsid w:val="00C4145D"/>
    <w:rsid w:val="00C4155D"/>
    <w:rsid w:val="00C41685"/>
    <w:rsid w:val="00C41A7F"/>
    <w:rsid w:val="00C41B2D"/>
    <w:rsid w:val="00C41BF9"/>
    <w:rsid w:val="00C42085"/>
    <w:rsid w:val="00C4216F"/>
    <w:rsid w:val="00C4230B"/>
    <w:rsid w:val="00C42BAF"/>
    <w:rsid w:val="00C42C3B"/>
    <w:rsid w:val="00C42F6F"/>
    <w:rsid w:val="00C4306C"/>
    <w:rsid w:val="00C43563"/>
    <w:rsid w:val="00C437F2"/>
    <w:rsid w:val="00C43AF4"/>
    <w:rsid w:val="00C43F02"/>
    <w:rsid w:val="00C4436B"/>
    <w:rsid w:val="00C446C7"/>
    <w:rsid w:val="00C446F1"/>
    <w:rsid w:val="00C448C4"/>
    <w:rsid w:val="00C449A9"/>
    <w:rsid w:val="00C44BDE"/>
    <w:rsid w:val="00C44D39"/>
    <w:rsid w:val="00C44EAB"/>
    <w:rsid w:val="00C44F7B"/>
    <w:rsid w:val="00C450ED"/>
    <w:rsid w:val="00C451E2"/>
    <w:rsid w:val="00C4525C"/>
    <w:rsid w:val="00C45276"/>
    <w:rsid w:val="00C452BB"/>
    <w:rsid w:val="00C457D2"/>
    <w:rsid w:val="00C4587E"/>
    <w:rsid w:val="00C45982"/>
    <w:rsid w:val="00C45A36"/>
    <w:rsid w:val="00C45C94"/>
    <w:rsid w:val="00C45D5A"/>
    <w:rsid w:val="00C4628E"/>
    <w:rsid w:val="00C464CB"/>
    <w:rsid w:val="00C46571"/>
    <w:rsid w:val="00C467B9"/>
    <w:rsid w:val="00C46814"/>
    <w:rsid w:val="00C468C7"/>
    <w:rsid w:val="00C46FDE"/>
    <w:rsid w:val="00C47015"/>
    <w:rsid w:val="00C4705A"/>
    <w:rsid w:val="00C47223"/>
    <w:rsid w:val="00C474C0"/>
    <w:rsid w:val="00C4762B"/>
    <w:rsid w:val="00C4770F"/>
    <w:rsid w:val="00C47756"/>
    <w:rsid w:val="00C4777D"/>
    <w:rsid w:val="00C47AEB"/>
    <w:rsid w:val="00C47C59"/>
    <w:rsid w:val="00C47CEA"/>
    <w:rsid w:val="00C47FA2"/>
    <w:rsid w:val="00C47FF1"/>
    <w:rsid w:val="00C5011F"/>
    <w:rsid w:val="00C50840"/>
    <w:rsid w:val="00C50DAC"/>
    <w:rsid w:val="00C51231"/>
    <w:rsid w:val="00C512FD"/>
    <w:rsid w:val="00C51346"/>
    <w:rsid w:val="00C513CD"/>
    <w:rsid w:val="00C51566"/>
    <w:rsid w:val="00C5166B"/>
    <w:rsid w:val="00C51694"/>
    <w:rsid w:val="00C517F0"/>
    <w:rsid w:val="00C51958"/>
    <w:rsid w:val="00C519F8"/>
    <w:rsid w:val="00C51C00"/>
    <w:rsid w:val="00C51C7D"/>
    <w:rsid w:val="00C51EDD"/>
    <w:rsid w:val="00C51F2F"/>
    <w:rsid w:val="00C521DD"/>
    <w:rsid w:val="00C5241C"/>
    <w:rsid w:val="00C52439"/>
    <w:rsid w:val="00C529F7"/>
    <w:rsid w:val="00C52A30"/>
    <w:rsid w:val="00C52C83"/>
    <w:rsid w:val="00C52D2A"/>
    <w:rsid w:val="00C52D58"/>
    <w:rsid w:val="00C53029"/>
    <w:rsid w:val="00C53070"/>
    <w:rsid w:val="00C532BD"/>
    <w:rsid w:val="00C536D9"/>
    <w:rsid w:val="00C53823"/>
    <w:rsid w:val="00C53A88"/>
    <w:rsid w:val="00C53C41"/>
    <w:rsid w:val="00C53C57"/>
    <w:rsid w:val="00C53F4F"/>
    <w:rsid w:val="00C540F9"/>
    <w:rsid w:val="00C5424A"/>
    <w:rsid w:val="00C542C8"/>
    <w:rsid w:val="00C5433C"/>
    <w:rsid w:val="00C543AA"/>
    <w:rsid w:val="00C5495D"/>
    <w:rsid w:val="00C54A5B"/>
    <w:rsid w:val="00C54B45"/>
    <w:rsid w:val="00C55126"/>
    <w:rsid w:val="00C55212"/>
    <w:rsid w:val="00C556EF"/>
    <w:rsid w:val="00C55A7E"/>
    <w:rsid w:val="00C55C02"/>
    <w:rsid w:val="00C55CA5"/>
    <w:rsid w:val="00C55CD0"/>
    <w:rsid w:val="00C55E8E"/>
    <w:rsid w:val="00C56452"/>
    <w:rsid w:val="00C56551"/>
    <w:rsid w:val="00C5684F"/>
    <w:rsid w:val="00C56939"/>
    <w:rsid w:val="00C569FF"/>
    <w:rsid w:val="00C56A45"/>
    <w:rsid w:val="00C56A7C"/>
    <w:rsid w:val="00C56C7E"/>
    <w:rsid w:val="00C56EAF"/>
    <w:rsid w:val="00C57128"/>
    <w:rsid w:val="00C57483"/>
    <w:rsid w:val="00C5797A"/>
    <w:rsid w:val="00C579BB"/>
    <w:rsid w:val="00C57AEE"/>
    <w:rsid w:val="00C57BC7"/>
    <w:rsid w:val="00C57D75"/>
    <w:rsid w:val="00C6006B"/>
    <w:rsid w:val="00C604B5"/>
    <w:rsid w:val="00C606DE"/>
    <w:rsid w:val="00C608AE"/>
    <w:rsid w:val="00C60981"/>
    <w:rsid w:val="00C609EE"/>
    <w:rsid w:val="00C60ADA"/>
    <w:rsid w:val="00C60B4D"/>
    <w:rsid w:val="00C60CEF"/>
    <w:rsid w:val="00C60EF7"/>
    <w:rsid w:val="00C611DB"/>
    <w:rsid w:val="00C6138E"/>
    <w:rsid w:val="00C61562"/>
    <w:rsid w:val="00C61730"/>
    <w:rsid w:val="00C61ABA"/>
    <w:rsid w:val="00C61CBC"/>
    <w:rsid w:val="00C62181"/>
    <w:rsid w:val="00C621C4"/>
    <w:rsid w:val="00C6249A"/>
    <w:rsid w:val="00C6279E"/>
    <w:rsid w:val="00C627CB"/>
    <w:rsid w:val="00C628A1"/>
    <w:rsid w:val="00C62A43"/>
    <w:rsid w:val="00C62B8B"/>
    <w:rsid w:val="00C62E02"/>
    <w:rsid w:val="00C62EA5"/>
    <w:rsid w:val="00C62EE1"/>
    <w:rsid w:val="00C62FFA"/>
    <w:rsid w:val="00C6370B"/>
    <w:rsid w:val="00C63A77"/>
    <w:rsid w:val="00C63CFD"/>
    <w:rsid w:val="00C63D71"/>
    <w:rsid w:val="00C63FCD"/>
    <w:rsid w:val="00C64221"/>
    <w:rsid w:val="00C6422F"/>
    <w:rsid w:val="00C642AA"/>
    <w:rsid w:val="00C64385"/>
    <w:rsid w:val="00C6448A"/>
    <w:rsid w:val="00C6450A"/>
    <w:rsid w:val="00C64A34"/>
    <w:rsid w:val="00C64AA9"/>
    <w:rsid w:val="00C650F7"/>
    <w:rsid w:val="00C65497"/>
    <w:rsid w:val="00C6560E"/>
    <w:rsid w:val="00C6562F"/>
    <w:rsid w:val="00C6571E"/>
    <w:rsid w:val="00C65A03"/>
    <w:rsid w:val="00C65B8A"/>
    <w:rsid w:val="00C65BF4"/>
    <w:rsid w:val="00C65D9E"/>
    <w:rsid w:val="00C65EA2"/>
    <w:rsid w:val="00C65FE8"/>
    <w:rsid w:val="00C661EF"/>
    <w:rsid w:val="00C66332"/>
    <w:rsid w:val="00C666F3"/>
    <w:rsid w:val="00C66DF5"/>
    <w:rsid w:val="00C66F1B"/>
    <w:rsid w:val="00C670E5"/>
    <w:rsid w:val="00C67187"/>
    <w:rsid w:val="00C6726D"/>
    <w:rsid w:val="00C67563"/>
    <w:rsid w:val="00C676B4"/>
    <w:rsid w:val="00C676FB"/>
    <w:rsid w:val="00C67823"/>
    <w:rsid w:val="00C67D55"/>
    <w:rsid w:val="00C67E67"/>
    <w:rsid w:val="00C7003A"/>
    <w:rsid w:val="00C7003F"/>
    <w:rsid w:val="00C70145"/>
    <w:rsid w:val="00C70368"/>
    <w:rsid w:val="00C708B7"/>
    <w:rsid w:val="00C70ABE"/>
    <w:rsid w:val="00C70ACB"/>
    <w:rsid w:val="00C71159"/>
    <w:rsid w:val="00C7123D"/>
    <w:rsid w:val="00C714E5"/>
    <w:rsid w:val="00C71551"/>
    <w:rsid w:val="00C71E56"/>
    <w:rsid w:val="00C71EFD"/>
    <w:rsid w:val="00C71FBA"/>
    <w:rsid w:val="00C72102"/>
    <w:rsid w:val="00C728EE"/>
    <w:rsid w:val="00C72B70"/>
    <w:rsid w:val="00C72B74"/>
    <w:rsid w:val="00C72B96"/>
    <w:rsid w:val="00C72DD6"/>
    <w:rsid w:val="00C72E4D"/>
    <w:rsid w:val="00C72F51"/>
    <w:rsid w:val="00C72FDB"/>
    <w:rsid w:val="00C730BF"/>
    <w:rsid w:val="00C731FF"/>
    <w:rsid w:val="00C7328D"/>
    <w:rsid w:val="00C7331B"/>
    <w:rsid w:val="00C73383"/>
    <w:rsid w:val="00C73521"/>
    <w:rsid w:val="00C73658"/>
    <w:rsid w:val="00C73942"/>
    <w:rsid w:val="00C73E08"/>
    <w:rsid w:val="00C742FB"/>
    <w:rsid w:val="00C74342"/>
    <w:rsid w:val="00C74AA7"/>
    <w:rsid w:val="00C74E0B"/>
    <w:rsid w:val="00C74FFC"/>
    <w:rsid w:val="00C7527E"/>
    <w:rsid w:val="00C75A50"/>
    <w:rsid w:val="00C75DEF"/>
    <w:rsid w:val="00C760C7"/>
    <w:rsid w:val="00C7618A"/>
    <w:rsid w:val="00C762B1"/>
    <w:rsid w:val="00C7670F"/>
    <w:rsid w:val="00C768F4"/>
    <w:rsid w:val="00C76999"/>
    <w:rsid w:val="00C76C3C"/>
    <w:rsid w:val="00C76D3B"/>
    <w:rsid w:val="00C76E15"/>
    <w:rsid w:val="00C76E5B"/>
    <w:rsid w:val="00C76F04"/>
    <w:rsid w:val="00C77479"/>
    <w:rsid w:val="00C7755F"/>
    <w:rsid w:val="00C77563"/>
    <w:rsid w:val="00C775BA"/>
    <w:rsid w:val="00C7776C"/>
    <w:rsid w:val="00C77850"/>
    <w:rsid w:val="00C77BD0"/>
    <w:rsid w:val="00C77FBE"/>
    <w:rsid w:val="00C79402"/>
    <w:rsid w:val="00C80138"/>
    <w:rsid w:val="00C80418"/>
    <w:rsid w:val="00C8054F"/>
    <w:rsid w:val="00C80679"/>
    <w:rsid w:val="00C80D34"/>
    <w:rsid w:val="00C810B2"/>
    <w:rsid w:val="00C811A7"/>
    <w:rsid w:val="00C811BE"/>
    <w:rsid w:val="00C81219"/>
    <w:rsid w:val="00C812E2"/>
    <w:rsid w:val="00C81436"/>
    <w:rsid w:val="00C81706"/>
    <w:rsid w:val="00C8188E"/>
    <w:rsid w:val="00C8193A"/>
    <w:rsid w:val="00C820B8"/>
    <w:rsid w:val="00C82116"/>
    <w:rsid w:val="00C8232A"/>
    <w:rsid w:val="00C823A2"/>
    <w:rsid w:val="00C826A2"/>
    <w:rsid w:val="00C82969"/>
    <w:rsid w:val="00C82A55"/>
    <w:rsid w:val="00C82A94"/>
    <w:rsid w:val="00C82E67"/>
    <w:rsid w:val="00C82F85"/>
    <w:rsid w:val="00C833DF"/>
    <w:rsid w:val="00C83717"/>
    <w:rsid w:val="00C83807"/>
    <w:rsid w:val="00C838FB"/>
    <w:rsid w:val="00C83919"/>
    <w:rsid w:val="00C83B15"/>
    <w:rsid w:val="00C83BBB"/>
    <w:rsid w:val="00C84732"/>
    <w:rsid w:val="00C84880"/>
    <w:rsid w:val="00C849C7"/>
    <w:rsid w:val="00C84C1C"/>
    <w:rsid w:val="00C84D0A"/>
    <w:rsid w:val="00C84ECB"/>
    <w:rsid w:val="00C850AC"/>
    <w:rsid w:val="00C850D5"/>
    <w:rsid w:val="00C85389"/>
    <w:rsid w:val="00C857E9"/>
    <w:rsid w:val="00C85A90"/>
    <w:rsid w:val="00C85B16"/>
    <w:rsid w:val="00C85B75"/>
    <w:rsid w:val="00C85CB9"/>
    <w:rsid w:val="00C85DED"/>
    <w:rsid w:val="00C85E99"/>
    <w:rsid w:val="00C86288"/>
    <w:rsid w:val="00C862B3"/>
    <w:rsid w:val="00C8639C"/>
    <w:rsid w:val="00C866DB"/>
    <w:rsid w:val="00C86749"/>
    <w:rsid w:val="00C8686E"/>
    <w:rsid w:val="00C868B3"/>
    <w:rsid w:val="00C869EF"/>
    <w:rsid w:val="00C86A81"/>
    <w:rsid w:val="00C86B2B"/>
    <w:rsid w:val="00C86F07"/>
    <w:rsid w:val="00C86F92"/>
    <w:rsid w:val="00C8755D"/>
    <w:rsid w:val="00C87928"/>
    <w:rsid w:val="00C87FF4"/>
    <w:rsid w:val="00C9020C"/>
    <w:rsid w:val="00C902A5"/>
    <w:rsid w:val="00C90401"/>
    <w:rsid w:val="00C904CD"/>
    <w:rsid w:val="00C90564"/>
    <w:rsid w:val="00C909B9"/>
    <w:rsid w:val="00C90A0F"/>
    <w:rsid w:val="00C90A4F"/>
    <w:rsid w:val="00C90B65"/>
    <w:rsid w:val="00C90BCC"/>
    <w:rsid w:val="00C90EFE"/>
    <w:rsid w:val="00C90F7F"/>
    <w:rsid w:val="00C911D5"/>
    <w:rsid w:val="00C9178C"/>
    <w:rsid w:val="00C918A8"/>
    <w:rsid w:val="00C919E5"/>
    <w:rsid w:val="00C91E5A"/>
    <w:rsid w:val="00C92440"/>
    <w:rsid w:val="00C933B2"/>
    <w:rsid w:val="00C9344C"/>
    <w:rsid w:val="00C93841"/>
    <w:rsid w:val="00C939A7"/>
    <w:rsid w:val="00C93D90"/>
    <w:rsid w:val="00C93EF5"/>
    <w:rsid w:val="00C94032"/>
    <w:rsid w:val="00C94391"/>
    <w:rsid w:val="00C94419"/>
    <w:rsid w:val="00C9457E"/>
    <w:rsid w:val="00C9495E"/>
    <w:rsid w:val="00C94F1D"/>
    <w:rsid w:val="00C94F84"/>
    <w:rsid w:val="00C9514D"/>
    <w:rsid w:val="00C95176"/>
    <w:rsid w:val="00C952D4"/>
    <w:rsid w:val="00C9531F"/>
    <w:rsid w:val="00C95440"/>
    <w:rsid w:val="00C957C5"/>
    <w:rsid w:val="00C95ACE"/>
    <w:rsid w:val="00C95CA8"/>
    <w:rsid w:val="00C95CF1"/>
    <w:rsid w:val="00C95CF3"/>
    <w:rsid w:val="00C95CFB"/>
    <w:rsid w:val="00C95E72"/>
    <w:rsid w:val="00C95F48"/>
    <w:rsid w:val="00C965A1"/>
    <w:rsid w:val="00C966F5"/>
    <w:rsid w:val="00C967C7"/>
    <w:rsid w:val="00C96B62"/>
    <w:rsid w:val="00C96B75"/>
    <w:rsid w:val="00C96C27"/>
    <w:rsid w:val="00C97048"/>
    <w:rsid w:val="00C97332"/>
    <w:rsid w:val="00C97822"/>
    <w:rsid w:val="00C97845"/>
    <w:rsid w:val="00C978A0"/>
    <w:rsid w:val="00C97925"/>
    <w:rsid w:val="00C97BE7"/>
    <w:rsid w:val="00CA0100"/>
    <w:rsid w:val="00CA0408"/>
    <w:rsid w:val="00CA05FA"/>
    <w:rsid w:val="00CA07E6"/>
    <w:rsid w:val="00CA0B15"/>
    <w:rsid w:val="00CA0C04"/>
    <w:rsid w:val="00CA0D1B"/>
    <w:rsid w:val="00CA0DC5"/>
    <w:rsid w:val="00CA10B7"/>
    <w:rsid w:val="00CA120C"/>
    <w:rsid w:val="00CA13E4"/>
    <w:rsid w:val="00CA161F"/>
    <w:rsid w:val="00CA1AB5"/>
    <w:rsid w:val="00CA1E5C"/>
    <w:rsid w:val="00CA20B1"/>
    <w:rsid w:val="00CA2620"/>
    <w:rsid w:val="00CA2B0E"/>
    <w:rsid w:val="00CA2C28"/>
    <w:rsid w:val="00CA3666"/>
    <w:rsid w:val="00CA36C6"/>
    <w:rsid w:val="00CA374C"/>
    <w:rsid w:val="00CA405B"/>
    <w:rsid w:val="00CA40C8"/>
    <w:rsid w:val="00CA40E5"/>
    <w:rsid w:val="00CA4364"/>
    <w:rsid w:val="00CA439A"/>
    <w:rsid w:val="00CA47EA"/>
    <w:rsid w:val="00CA4940"/>
    <w:rsid w:val="00CA4CAF"/>
    <w:rsid w:val="00CA5140"/>
    <w:rsid w:val="00CA53D8"/>
    <w:rsid w:val="00CA5486"/>
    <w:rsid w:val="00CA5713"/>
    <w:rsid w:val="00CA6160"/>
    <w:rsid w:val="00CA619A"/>
    <w:rsid w:val="00CA626C"/>
    <w:rsid w:val="00CA6513"/>
    <w:rsid w:val="00CA67D5"/>
    <w:rsid w:val="00CA6897"/>
    <w:rsid w:val="00CA69A3"/>
    <w:rsid w:val="00CA6C11"/>
    <w:rsid w:val="00CA6E2A"/>
    <w:rsid w:val="00CA718C"/>
    <w:rsid w:val="00CA75F3"/>
    <w:rsid w:val="00CA7AAE"/>
    <w:rsid w:val="00CB0244"/>
    <w:rsid w:val="00CB03EA"/>
    <w:rsid w:val="00CB0646"/>
    <w:rsid w:val="00CB0B0F"/>
    <w:rsid w:val="00CB0C6B"/>
    <w:rsid w:val="00CB129D"/>
    <w:rsid w:val="00CB146C"/>
    <w:rsid w:val="00CB1715"/>
    <w:rsid w:val="00CB187F"/>
    <w:rsid w:val="00CB1C06"/>
    <w:rsid w:val="00CB1FBB"/>
    <w:rsid w:val="00CB2221"/>
    <w:rsid w:val="00CB231D"/>
    <w:rsid w:val="00CB2495"/>
    <w:rsid w:val="00CB2519"/>
    <w:rsid w:val="00CB262E"/>
    <w:rsid w:val="00CB282B"/>
    <w:rsid w:val="00CB2A00"/>
    <w:rsid w:val="00CB3063"/>
    <w:rsid w:val="00CB35A7"/>
    <w:rsid w:val="00CB3A36"/>
    <w:rsid w:val="00CB3B80"/>
    <w:rsid w:val="00CB3BA7"/>
    <w:rsid w:val="00CB3C13"/>
    <w:rsid w:val="00CB3CA3"/>
    <w:rsid w:val="00CB4253"/>
    <w:rsid w:val="00CB490A"/>
    <w:rsid w:val="00CB492C"/>
    <w:rsid w:val="00CB4A70"/>
    <w:rsid w:val="00CB4CBD"/>
    <w:rsid w:val="00CB4F4B"/>
    <w:rsid w:val="00CB4FD2"/>
    <w:rsid w:val="00CB520A"/>
    <w:rsid w:val="00CB5771"/>
    <w:rsid w:val="00CB58F2"/>
    <w:rsid w:val="00CB5C17"/>
    <w:rsid w:val="00CB5EBF"/>
    <w:rsid w:val="00CB62C8"/>
    <w:rsid w:val="00CB66C6"/>
    <w:rsid w:val="00CB6907"/>
    <w:rsid w:val="00CB696D"/>
    <w:rsid w:val="00CB6A28"/>
    <w:rsid w:val="00CB6E56"/>
    <w:rsid w:val="00CB71F7"/>
    <w:rsid w:val="00CB75AF"/>
    <w:rsid w:val="00CB77C3"/>
    <w:rsid w:val="00CB78DA"/>
    <w:rsid w:val="00CB7E1A"/>
    <w:rsid w:val="00CC0169"/>
    <w:rsid w:val="00CC030A"/>
    <w:rsid w:val="00CC0468"/>
    <w:rsid w:val="00CC06F0"/>
    <w:rsid w:val="00CC080C"/>
    <w:rsid w:val="00CC0885"/>
    <w:rsid w:val="00CC0E38"/>
    <w:rsid w:val="00CC1751"/>
    <w:rsid w:val="00CC17ED"/>
    <w:rsid w:val="00CC17F1"/>
    <w:rsid w:val="00CC1DA4"/>
    <w:rsid w:val="00CC1DBB"/>
    <w:rsid w:val="00CC22AF"/>
    <w:rsid w:val="00CC27D0"/>
    <w:rsid w:val="00CC28AD"/>
    <w:rsid w:val="00CC2951"/>
    <w:rsid w:val="00CC2980"/>
    <w:rsid w:val="00CC2E6D"/>
    <w:rsid w:val="00CC3095"/>
    <w:rsid w:val="00CC319B"/>
    <w:rsid w:val="00CC322B"/>
    <w:rsid w:val="00CC33DC"/>
    <w:rsid w:val="00CC385C"/>
    <w:rsid w:val="00CC3AE2"/>
    <w:rsid w:val="00CC3B96"/>
    <w:rsid w:val="00CC3C19"/>
    <w:rsid w:val="00CC3CBE"/>
    <w:rsid w:val="00CC3EFF"/>
    <w:rsid w:val="00CC4237"/>
    <w:rsid w:val="00CC439E"/>
    <w:rsid w:val="00CC46EB"/>
    <w:rsid w:val="00CC47F3"/>
    <w:rsid w:val="00CC488D"/>
    <w:rsid w:val="00CC4D69"/>
    <w:rsid w:val="00CC4F02"/>
    <w:rsid w:val="00CC5867"/>
    <w:rsid w:val="00CC5B4F"/>
    <w:rsid w:val="00CC61B0"/>
    <w:rsid w:val="00CC6520"/>
    <w:rsid w:val="00CC6853"/>
    <w:rsid w:val="00CC6AAF"/>
    <w:rsid w:val="00CC6AF3"/>
    <w:rsid w:val="00CC6BF7"/>
    <w:rsid w:val="00CC6F73"/>
    <w:rsid w:val="00CC702B"/>
    <w:rsid w:val="00CC7241"/>
    <w:rsid w:val="00CC72FA"/>
    <w:rsid w:val="00CC7513"/>
    <w:rsid w:val="00CC7971"/>
    <w:rsid w:val="00CC7A4C"/>
    <w:rsid w:val="00CC7AB4"/>
    <w:rsid w:val="00CC7C6B"/>
    <w:rsid w:val="00CC7C9C"/>
    <w:rsid w:val="00CC7FDA"/>
    <w:rsid w:val="00CCD3C7"/>
    <w:rsid w:val="00CCD54C"/>
    <w:rsid w:val="00CD0105"/>
    <w:rsid w:val="00CD016B"/>
    <w:rsid w:val="00CD057C"/>
    <w:rsid w:val="00CD0859"/>
    <w:rsid w:val="00CD0CFD"/>
    <w:rsid w:val="00CD0D0D"/>
    <w:rsid w:val="00CD0D78"/>
    <w:rsid w:val="00CD104E"/>
    <w:rsid w:val="00CD125A"/>
    <w:rsid w:val="00CD14C7"/>
    <w:rsid w:val="00CD1610"/>
    <w:rsid w:val="00CD183D"/>
    <w:rsid w:val="00CD18E4"/>
    <w:rsid w:val="00CD19C2"/>
    <w:rsid w:val="00CD1B9C"/>
    <w:rsid w:val="00CD1E74"/>
    <w:rsid w:val="00CD1FDC"/>
    <w:rsid w:val="00CD220B"/>
    <w:rsid w:val="00CD23B0"/>
    <w:rsid w:val="00CD2460"/>
    <w:rsid w:val="00CD247B"/>
    <w:rsid w:val="00CD24C9"/>
    <w:rsid w:val="00CD256A"/>
    <w:rsid w:val="00CD2841"/>
    <w:rsid w:val="00CD289F"/>
    <w:rsid w:val="00CD2959"/>
    <w:rsid w:val="00CD2971"/>
    <w:rsid w:val="00CD30D9"/>
    <w:rsid w:val="00CD313D"/>
    <w:rsid w:val="00CD368E"/>
    <w:rsid w:val="00CD3CF5"/>
    <w:rsid w:val="00CD3DE7"/>
    <w:rsid w:val="00CD40BF"/>
    <w:rsid w:val="00CD455B"/>
    <w:rsid w:val="00CD4619"/>
    <w:rsid w:val="00CD4646"/>
    <w:rsid w:val="00CD49F3"/>
    <w:rsid w:val="00CD4EDC"/>
    <w:rsid w:val="00CD51CE"/>
    <w:rsid w:val="00CD52ED"/>
    <w:rsid w:val="00CD5639"/>
    <w:rsid w:val="00CD5751"/>
    <w:rsid w:val="00CD57FF"/>
    <w:rsid w:val="00CD580A"/>
    <w:rsid w:val="00CD5B28"/>
    <w:rsid w:val="00CD5DC5"/>
    <w:rsid w:val="00CD6247"/>
    <w:rsid w:val="00CD627F"/>
    <w:rsid w:val="00CD6380"/>
    <w:rsid w:val="00CD6424"/>
    <w:rsid w:val="00CD66C2"/>
    <w:rsid w:val="00CD6833"/>
    <w:rsid w:val="00CD6DFC"/>
    <w:rsid w:val="00CD7015"/>
    <w:rsid w:val="00CD7403"/>
    <w:rsid w:val="00CD7523"/>
    <w:rsid w:val="00CD7735"/>
    <w:rsid w:val="00CD7765"/>
    <w:rsid w:val="00CD7819"/>
    <w:rsid w:val="00CD7DDA"/>
    <w:rsid w:val="00CD7E35"/>
    <w:rsid w:val="00CD7F2A"/>
    <w:rsid w:val="00CD7F2E"/>
    <w:rsid w:val="00CD7FAF"/>
    <w:rsid w:val="00CDF77A"/>
    <w:rsid w:val="00CE01E2"/>
    <w:rsid w:val="00CE03A3"/>
    <w:rsid w:val="00CE0E34"/>
    <w:rsid w:val="00CE11BC"/>
    <w:rsid w:val="00CE148B"/>
    <w:rsid w:val="00CE1889"/>
    <w:rsid w:val="00CE1A48"/>
    <w:rsid w:val="00CE1A4F"/>
    <w:rsid w:val="00CE1C32"/>
    <w:rsid w:val="00CE204F"/>
    <w:rsid w:val="00CE2107"/>
    <w:rsid w:val="00CE222C"/>
    <w:rsid w:val="00CE2277"/>
    <w:rsid w:val="00CE286B"/>
    <w:rsid w:val="00CE29CC"/>
    <w:rsid w:val="00CE29E6"/>
    <w:rsid w:val="00CE2A43"/>
    <w:rsid w:val="00CE2E03"/>
    <w:rsid w:val="00CE2F37"/>
    <w:rsid w:val="00CE3022"/>
    <w:rsid w:val="00CE3059"/>
    <w:rsid w:val="00CE31F4"/>
    <w:rsid w:val="00CE38B5"/>
    <w:rsid w:val="00CE3C89"/>
    <w:rsid w:val="00CE3F22"/>
    <w:rsid w:val="00CE3F77"/>
    <w:rsid w:val="00CE40CC"/>
    <w:rsid w:val="00CE4385"/>
    <w:rsid w:val="00CE444D"/>
    <w:rsid w:val="00CE446B"/>
    <w:rsid w:val="00CE45BD"/>
    <w:rsid w:val="00CE463A"/>
    <w:rsid w:val="00CE4800"/>
    <w:rsid w:val="00CE4890"/>
    <w:rsid w:val="00CE4C8D"/>
    <w:rsid w:val="00CE4D38"/>
    <w:rsid w:val="00CE4DF2"/>
    <w:rsid w:val="00CE5107"/>
    <w:rsid w:val="00CE52CB"/>
    <w:rsid w:val="00CE560B"/>
    <w:rsid w:val="00CE5A1D"/>
    <w:rsid w:val="00CE5A77"/>
    <w:rsid w:val="00CE5DA7"/>
    <w:rsid w:val="00CE6435"/>
    <w:rsid w:val="00CE669D"/>
    <w:rsid w:val="00CE66E7"/>
    <w:rsid w:val="00CE6728"/>
    <w:rsid w:val="00CE6970"/>
    <w:rsid w:val="00CE6D9F"/>
    <w:rsid w:val="00CE6F4C"/>
    <w:rsid w:val="00CE719E"/>
    <w:rsid w:val="00CE7BFD"/>
    <w:rsid w:val="00CE7C3D"/>
    <w:rsid w:val="00CE7D0F"/>
    <w:rsid w:val="00CE7E7B"/>
    <w:rsid w:val="00CF045C"/>
    <w:rsid w:val="00CF0474"/>
    <w:rsid w:val="00CF0CA1"/>
    <w:rsid w:val="00CF0ED3"/>
    <w:rsid w:val="00CF1031"/>
    <w:rsid w:val="00CF1235"/>
    <w:rsid w:val="00CF1830"/>
    <w:rsid w:val="00CF1A16"/>
    <w:rsid w:val="00CF1B5B"/>
    <w:rsid w:val="00CF1B6F"/>
    <w:rsid w:val="00CF1C21"/>
    <w:rsid w:val="00CF1CB4"/>
    <w:rsid w:val="00CF1EAD"/>
    <w:rsid w:val="00CF2238"/>
    <w:rsid w:val="00CF227C"/>
    <w:rsid w:val="00CF258C"/>
    <w:rsid w:val="00CF2B95"/>
    <w:rsid w:val="00CF2D3C"/>
    <w:rsid w:val="00CF2D3D"/>
    <w:rsid w:val="00CF2EFB"/>
    <w:rsid w:val="00CF3263"/>
    <w:rsid w:val="00CF3423"/>
    <w:rsid w:val="00CF4141"/>
    <w:rsid w:val="00CF48DF"/>
    <w:rsid w:val="00CF4916"/>
    <w:rsid w:val="00CF500B"/>
    <w:rsid w:val="00CF54DF"/>
    <w:rsid w:val="00CF5E41"/>
    <w:rsid w:val="00CF5EDB"/>
    <w:rsid w:val="00CF5FA5"/>
    <w:rsid w:val="00CF6073"/>
    <w:rsid w:val="00CF64DF"/>
    <w:rsid w:val="00CF65A5"/>
    <w:rsid w:val="00CF662B"/>
    <w:rsid w:val="00CF6962"/>
    <w:rsid w:val="00CF6E5A"/>
    <w:rsid w:val="00CF7169"/>
    <w:rsid w:val="00CF7399"/>
    <w:rsid w:val="00CF74A3"/>
    <w:rsid w:val="00CF757F"/>
    <w:rsid w:val="00CF7A17"/>
    <w:rsid w:val="00CF7B7D"/>
    <w:rsid w:val="00CF7D39"/>
    <w:rsid w:val="00CF7F4E"/>
    <w:rsid w:val="00CFBEF9"/>
    <w:rsid w:val="00D0009C"/>
    <w:rsid w:val="00D0048C"/>
    <w:rsid w:val="00D0050B"/>
    <w:rsid w:val="00D00532"/>
    <w:rsid w:val="00D00926"/>
    <w:rsid w:val="00D00FCC"/>
    <w:rsid w:val="00D010D2"/>
    <w:rsid w:val="00D013A7"/>
    <w:rsid w:val="00D0148E"/>
    <w:rsid w:val="00D015FA"/>
    <w:rsid w:val="00D01735"/>
    <w:rsid w:val="00D017A1"/>
    <w:rsid w:val="00D018FA"/>
    <w:rsid w:val="00D01A3B"/>
    <w:rsid w:val="00D01B7A"/>
    <w:rsid w:val="00D01E17"/>
    <w:rsid w:val="00D02552"/>
    <w:rsid w:val="00D02805"/>
    <w:rsid w:val="00D02C4D"/>
    <w:rsid w:val="00D02ED3"/>
    <w:rsid w:val="00D0310D"/>
    <w:rsid w:val="00D03358"/>
    <w:rsid w:val="00D03465"/>
    <w:rsid w:val="00D03B19"/>
    <w:rsid w:val="00D03CA2"/>
    <w:rsid w:val="00D03F5C"/>
    <w:rsid w:val="00D04033"/>
    <w:rsid w:val="00D0430B"/>
    <w:rsid w:val="00D04476"/>
    <w:rsid w:val="00D0455E"/>
    <w:rsid w:val="00D04841"/>
    <w:rsid w:val="00D04AAB"/>
    <w:rsid w:val="00D04AF3"/>
    <w:rsid w:val="00D04C43"/>
    <w:rsid w:val="00D04FFB"/>
    <w:rsid w:val="00D05383"/>
    <w:rsid w:val="00D05488"/>
    <w:rsid w:val="00D056CE"/>
    <w:rsid w:val="00D057E0"/>
    <w:rsid w:val="00D05D92"/>
    <w:rsid w:val="00D05E26"/>
    <w:rsid w:val="00D063B1"/>
    <w:rsid w:val="00D064DB"/>
    <w:rsid w:val="00D06637"/>
    <w:rsid w:val="00D06C82"/>
    <w:rsid w:val="00D073D9"/>
    <w:rsid w:val="00D07444"/>
    <w:rsid w:val="00D079C5"/>
    <w:rsid w:val="00D07C2E"/>
    <w:rsid w:val="00D07D7F"/>
    <w:rsid w:val="00D10066"/>
    <w:rsid w:val="00D100D3"/>
    <w:rsid w:val="00D10253"/>
    <w:rsid w:val="00D103B2"/>
    <w:rsid w:val="00D10664"/>
    <w:rsid w:val="00D106A5"/>
    <w:rsid w:val="00D1075A"/>
    <w:rsid w:val="00D107C2"/>
    <w:rsid w:val="00D10AB3"/>
    <w:rsid w:val="00D1103F"/>
    <w:rsid w:val="00D113AD"/>
    <w:rsid w:val="00D117AF"/>
    <w:rsid w:val="00D118C1"/>
    <w:rsid w:val="00D119C8"/>
    <w:rsid w:val="00D11BCD"/>
    <w:rsid w:val="00D11C5B"/>
    <w:rsid w:val="00D11E1B"/>
    <w:rsid w:val="00D11EFB"/>
    <w:rsid w:val="00D1267A"/>
    <w:rsid w:val="00D128D7"/>
    <w:rsid w:val="00D12B67"/>
    <w:rsid w:val="00D12B8F"/>
    <w:rsid w:val="00D12BD1"/>
    <w:rsid w:val="00D12C69"/>
    <w:rsid w:val="00D12D96"/>
    <w:rsid w:val="00D13089"/>
    <w:rsid w:val="00D134B0"/>
    <w:rsid w:val="00D1351F"/>
    <w:rsid w:val="00D13B8D"/>
    <w:rsid w:val="00D13B97"/>
    <w:rsid w:val="00D13C79"/>
    <w:rsid w:val="00D13CC6"/>
    <w:rsid w:val="00D13D18"/>
    <w:rsid w:val="00D13DD0"/>
    <w:rsid w:val="00D13E97"/>
    <w:rsid w:val="00D13F06"/>
    <w:rsid w:val="00D14206"/>
    <w:rsid w:val="00D1470C"/>
    <w:rsid w:val="00D1489C"/>
    <w:rsid w:val="00D149A2"/>
    <w:rsid w:val="00D14D04"/>
    <w:rsid w:val="00D14DEF"/>
    <w:rsid w:val="00D154E8"/>
    <w:rsid w:val="00D15512"/>
    <w:rsid w:val="00D15F13"/>
    <w:rsid w:val="00D16288"/>
    <w:rsid w:val="00D167ED"/>
    <w:rsid w:val="00D167F4"/>
    <w:rsid w:val="00D1695C"/>
    <w:rsid w:val="00D169DC"/>
    <w:rsid w:val="00D170AB"/>
    <w:rsid w:val="00D1772E"/>
    <w:rsid w:val="00D1792B"/>
    <w:rsid w:val="00D17A33"/>
    <w:rsid w:val="00D17BF0"/>
    <w:rsid w:val="00D17CC6"/>
    <w:rsid w:val="00D17D2A"/>
    <w:rsid w:val="00D17D6A"/>
    <w:rsid w:val="00D17EA4"/>
    <w:rsid w:val="00D17ED6"/>
    <w:rsid w:val="00D200DF"/>
    <w:rsid w:val="00D20191"/>
    <w:rsid w:val="00D202D4"/>
    <w:rsid w:val="00D20380"/>
    <w:rsid w:val="00D205A1"/>
    <w:rsid w:val="00D205C8"/>
    <w:rsid w:val="00D21373"/>
    <w:rsid w:val="00D21655"/>
    <w:rsid w:val="00D217E6"/>
    <w:rsid w:val="00D21A1D"/>
    <w:rsid w:val="00D21BC6"/>
    <w:rsid w:val="00D21DA8"/>
    <w:rsid w:val="00D220BB"/>
    <w:rsid w:val="00D220DD"/>
    <w:rsid w:val="00D221B3"/>
    <w:rsid w:val="00D224CD"/>
    <w:rsid w:val="00D22973"/>
    <w:rsid w:val="00D24108"/>
    <w:rsid w:val="00D24168"/>
    <w:rsid w:val="00D24175"/>
    <w:rsid w:val="00D24443"/>
    <w:rsid w:val="00D2499E"/>
    <w:rsid w:val="00D24B4F"/>
    <w:rsid w:val="00D25066"/>
    <w:rsid w:val="00D2507E"/>
    <w:rsid w:val="00D253FD"/>
    <w:rsid w:val="00D2543C"/>
    <w:rsid w:val="00D25607"/>
    <w:rsid w:val="00D2591E"/>
    <w:rsid w:val="00D25A22"/>
    <w:rsid w:val="00D25DB9"/>
    <w:rsid w:val="00D25E57"/>
    <w:rsid w:val="00D25FAF"/>
    <w:rsid w:val="00D25FC9"/>
    <w:rsid w:val="00D260D6"/>
    <w:rsid w:val="00D2659B"/>
    <w:rsid w:val="00D2675B"/>
    <w:rsid w:val="00D269E3"/>
    <w:rsid w:val="00D26F0C"/>
    <w:rsid w:val="00D270F1"/>
    <w:rsid w:val="00D27409"/>
    <w:rsid w:val="00D277FF"/>
    <w:rsid w:val="00D279A1"/>
    <w:rsid w:val="00D27AB8"/>
    <w:rsid w:val="00D27AFC"/>
    <w:rsid w:val="00D27D3A"/>
    <w:rsid w:val="00D27EE4"/>
    <w:rsid w:val="00D27F40"/>
    <w:rsid w:val="00D3077A"/>
    <w:rsid w:val="00D30A50"/>
    <w:rsid w:val="00D30B42"/>
    <w:rsid w:val="00D310CD"/>
    <w:rsid w:val="00D31169"/>
    <w:rsid w:val="00D31190"/>
    <w:rsid w:val="00D311E0"/>
    <w:rsid w:val="00D31224"/>
    <w:rsid w:val="00D31491"/>
    <w:rsid w:val="00D3170C"/>
    <w:rsid w:val="00D31799"/>
    <w:rsid w:val="00D31871"/>
    <w:rsid w:val="00D318E0"/>
    <w:rsid w:val="00D31952"/>
    <w:rsid w:val="00D3197C"/>
    <w:rsid w:val="00D31FB7"/>
    <w:rsid w:val="00D3218A"/>
    <w:rsid w:val="00D32281"/>
    <w:rsid w:val="00D32775"/>
    <w:rsid w:val="00D327A9"/>
    <w:rsid w:val="00D327B6"/>
    <w:rsid w:val="00D328CA"/>
    <w:rsid w:val="00D32EFE"/>
    <w:rsid w:val="00D33560"/>
    <w:rsid w:val="00D3381F"/>
    <w:rsid w:val="00D33881"/>
    <w:rsid w:val="00D33980"/>
    <w:rsid w:val="00D34472"/>
    <w:rsid w:val="00D34546"/>
    <w:rsid w:val="00D34737"/>
    <w:rsid w:val="00D34B3E"/>
    <w:rsid w:val="00D34B88"/>
    <w:rsid w:val="00D34EC6"/>
    <w:rsid w:val="00D3505F"/>
    <w:rsid w:val="00D3509B"/>
    <w:rsid w:val="00D351C5"/>
    <w:rsid w:val="00D35516"/>
    <w:rsid w:val="00D3555B"/>
    <w:rsid w:val="00D36103"/>
    <w:rsid w:val="00D36481"/>
    <w:rsid w:val="00D3658C"/>
    <w:rsid w:val="00D365F6"/>
    <w:rsid w:val="00D368FF"/>
    <w:rsid w:val="00D36906"/>
    <w:rsid w:val="00D36959"/>
    <w:rsid w:val="00D36E56"/>
    <w:rsid w:val="00D36EA0"/>
    <w:rsid w:val="00D370B4"/>
    <w:rsid w:val="00D37287"/>
    <w:rsid w:val="00D37561"/>
    <w:rsid w:val="00D375AE"/>
    <w:rsid w:val="00D378A8"/>
    <w:rsid w:val="00D37D1B"/>
    <w:rsid w:val="00D37E46"/>
    <w:rsid w:val="00D37EB1"/>
    <w:rsid w:val="00D37F89"/>
    <w:rsid w:val="00D40059"/>
    <w:rsid w:val="00D40328"/>
    <w:rsid w:val="00D40935"/>
    <w:rsid w:val="00D40B01"/>
    <w:rsid w:val="00D40DD2"/>
    <w:rsid w:val="00D40ECA"/>
    <w:rsid w:val="00D40F38"/>
    <w:rsid w:val="00D41498"/>
    <w:rsid w:val="00D41541"/>
    <w:rsid w:val="00D415C4"/>
    <w:rsid w:val="00D415D7"/>
    <w:rsid w:val="00D41A1F"/>
    <w:rsid w:val="00D41C65"/>
    <w:rsid w:val="00D41F78"/>
    <w:rsid w:val="00D4231C"/>
    <w:rsid w:val="00D42557"/>
    <w:rsid w:val="00D426A3"/>
    <w:rsid w:val="00D428AD"/>
    <w:rsid w:val="00D42C53"/>
    <w:rsid w:val="00D42F98"/>
    <w:rsid w:val="00D43012"/>
    <w:rsid w:val="00D431F0"/>
    <w:rsid w:val="00D43923"/>
    <w:rsid w:val="00D43CB2"/>
    <w:rsid w:val="00D43E0E"/>
    <w:rsid w:val="00D445CA"/>
    <w:rsid w:val="00D44697"/>
    <w:rsid w:val="00D448FC"/>
    <w:rsid w:val="00D44B07"/>
    <w:rsid w:val="00D44C5A"/>
    <w:rsid w:val="00D44D5D"/>
    <w:rsid w:val="00D4516E"/>
    <w:rsid w:val="00D45334"/>
    <w:rsid w:val="00D45D78"/>
    <w:rsid w:val="00D46008"/>
    <w:rsid w:val="00D4604A"/>
    <w:rsid w:val="00D469A6"/>
    <w:rsid w:val="00D46DEC"/>
    <w:rsid w:val="00D46E71"/>
    <w:rsid w:val="00D46E9B"/>
    <w:rsid w:val="00D471B9"/>
    <w:rsid w:val="00D47319"/>
    <w:rsid w:val="00D474C0"/>
    <w:rsid w:val="00D478D5"/>
    <w:rsid w:val="00D47B98"/>
    <w:rsid w:val="00D47C32"/>
    <w:rsid w:val="00D47F8E"/>
    <w:rsid w:val="00D47FEA"/>
    <w:rsid w:val="00D50074"/>
    <w:rsid w:val="00D504F0"/>
    <w:rsid w:val="00D50666"/>
    <w:rsid w:val="00D5072F"/>
    <w:rsid w:val="00D508F3"/>
    <w:rsid w:val="00D509E0"/>
    <w:rsid w:val="00D50AD5"/>
    <w:rsid w:val="00D51010"/>
    <w:rsid w:val="00D51150"/>
    <w:rsid w:val="00D515CA"/>
    <w:rsid w:val="00D515D5"/>
    <w:rsid w:val="00D51A80"/>
    <w:rsid w:val="00D51B71"/>
    <w:rsid w:val="00D51E30"/>
    <w:rsid w:val="00D5201B"/>
    <w:rsid w:val="00D52048"/>
    <w:rsid w:val="00D52160"/>
    <w:rsid w:val="00D521BE"/>
    <w:rsid w:val="00D523EC"/>
    <w:rsid w:val="00D52737"/>
    <w:rsid w:val="00D527C7"/>
    <w:rsid w:val="00D52ABF"/>
    <w:rsid w:val="00D52ACA"/>
    <w:rsid w:val="00D53043"/>
    <w:rsid w:val="00D53090"/>
    <w:rsid w:val="00D530EA"/>
    <w:rsid w:val="00D534C9"/>
    <w:rsid w:val="00D5380D"/>
    <w:rsid w:val="00D53847"/>
    <w:rsid w:val="00D539F8"/>
    <w:rsid w:val="00D53C09"/>
    <w:rsid w:val="00D542DE"/>
    <w:rsid w:val="00D54445"/>
    <w:rsid w:val="00D544BB"/>
    <w:rsid w:val="00D54613"/>
    <w:rsid w:val="00D54859"/>
    <w:rsid w:val="00D549A2"/>
    <w:rsid w:val="00D54CF2"/>
    <w:rsid w:val="00D54F00"/>
    <w:rsid w:val="00D5527D"/>
    <w:rsid w:val="00D55349"/>
    <w:rsid w:val="00D55394"/>
    <w:rsid w:val="00D55B54"/>
    <w:rsid w:val="00D55F6D"/>
    <w:rsid w:val="00D560BB"/>
    <w:rsid w:val="00D5614D"/>
    <w:rsid w:val="00D56398"/>
    <w:rsid w:val="00D567D6"/>
    <w:rsid w:val="00D56A4B"/>
    <w:rsid w:val="00D56AA1"/>
    <w:rsid w:val="00D56DF0"/>
    <w:rsid w:val="00D56E25"/>
    <w:rsid w:val="00D56F8D"/>
    <w:rsid w:val="00D570A5"/>
    <w:rsid w:val="00D57292"/>
    <w:rsid w:val="00D5744C"/>
    <w:rsid w:val="00D57798"/>
    <w:rsid w:val="00D57C4A"/>
    <w:rsid w:val="00D57CE5"/>
    <w:rsid w:val="00D57E92"/>
    <w:rsid w:val="00D6009F"/>
    <w:rsid w:val="00D601C2"/>
    <w:rsid w:val="00D60209"/>
    <w:rsid w:val="00D60228"/>
    <w:rsid w:val="00D603B9"/>
    <w:rsid w:val="00D6059D"/>
    <w:rsid w:val="00D60AE9"/>
    <w:rsid w:val="00D6114C"/>
    <w:rsid w:val="00D616C9"/>
    <w:rsid w:val="00D617F0"/>
    <w:rsid w:val="00D61920"/>
    <w:rsid w:val="00D61A15"/>
    <w:rsid w:val="00D61A4C"/>
    <w:rsid w:val="00D61ED5"/>
    <w:rsid w:val="00D629BD"/>
    <w:rsid w:val="00D62DC9"/>
    <w:rsid w:val="00D6305A"/>
    <w:rsid w:val="00D63418"/>
    <w:rsid w:val="00D63433"/>
    <w:rsid w:val="00D634C6"/>
    <w:rsid w:val="00D636D9"/>
    <w:rsid w:val="00D6396E"/>
    <w:rsid w:val="00D63979"/>
    <w:rsid w:val="00D63AFA"/>
    <w:rsid w:val="00D63B07"/>
    <w:rsid w:val="00D641EF"/>
    <w:rsid w:val="00D64207"/>
    <w:rsid w:val="00D6425F"/>
    <w:rsid w:val="00D64366"/>
    <w:rsid w:val="00D6438E"/>
    <w:rsid w:val="00D64447"/>
    <w:rsid w:val="00D649B7"/>
    <w:rsid w:val="00D64A86"/>
    <w:rsid w:val="00D64AC5"/>
    <w:rsid w:val="00D64B24"/>
    <w:rsid w:val="00D64BBD"/>
    <w:rsid w:val="00D652F9"/>
    <w:rsid w:val="00D654C5"/>
    <w:rsid w:val="00D655A1"/>
    <w:rsid w:val="00D657CA"/>
    <w:rsid w:val="00D65C79"/>
    <w:rsid w:val="00D65F1F"/>
    <w:rsid w:val="00D65FB6"/>
    <w:rsid w:val="00D66129"/>
    <w:rsid w:val="00D661B7"/>
    <w:rsid w:val="00D66311"/>
    <w:rsid w:val="00D66313"/>
    <w:rsid w:val="00D66B18"/>
    <w:rsid w:val="00D66CF1"/>
    <w:rsid w:val="00D66D11"/>
    <w:rsid w:val="00D67163"/>
    <w:rsid w:val="00D67349"/>
    <w:rsid w:val="00D67A34"/>
    <w:rsid w:val="00D67DA0"/>
    <w:rsid w:val="00D68A2B"/>
    <w:rsid w:val="00D70045"/>
    <w:rsid w:val="00D702A4"/>
    <w:rsid w:val="00D70347"/>
    <w:rsid w:val="00D70519"/>
    <w:rsid w:val="00D7096D"/>
    <w:rsid w:val="00D70AB0"/>
    <w:rsid w:val="00D70B1F"/>
    <w:rsid w:val="00D70C85"/>
    <w:rsid w:val="00D70D66"/>
    <w:rsid w:val="00D70E87"/>
    <w:rsid w:val="00D712D9"/>
    <w:rsid w:val="00D713E2"/>
    <w:rsid w:val="00D71802"/>
    <w:rsid w:val="00D71892"/>
    <w:rsid w:val="00D718A7"/>
    <w:rsid w:val="00D71A42"/>
    <w:rsid w:val="00D71B36"/>
    <w:rsid w:val="00D71B3A"/>
    <w:rsid w:val="00D71FA3"/>
    <w:rsid w:val="00D72137"/>
    <w:rsid w:val="00D7235E"/>
    <w:rsid w:val="00D726C0"/>
    <w:rsid w:val="00D726E8"/>
    <w:rsid w:val="00D72712"/>
    <w:rsid w:val="00D73165"/>
    <w:rsid w:val="00D73B66"/>
    <w:rsid w:val="00D73EB6"/>
    <w:rsid w:val="00D742D0"/>
    <w:rsid w:val="00D745D2"/>
    <w:rsid w:val="00D747EC"/>
    <w:rsid w:val="00D74A09"/>
    <w:rsid w:val="00D74A7E"/>
    <w:rsid w:val="00D74CF2"/>
    <w:rsid w:val="00D752F4"/>
    <w:rsid w:val="00D7532E"/>
    <w:rsid w:val="00D757CC"/>
    <w:rsid w:val="00D75965"/>
    <w:rsid w:val="00D75A32"/>
    <w:rsid w:val="00D75EF3"/>
    <w:rsid w:val="00D760CF"/>
    <w:rsid w:val="00D76358"/>
    <w:rsid w:val="00D76448"/>
    <w:rsid w:val="00D76538"/>
    <w:rsid w:val="00D76768"/>
    <w:rsid w:val="00D76F04"/>
    <w:rsid w:val="00D776C4"/>
    <w:rsid w:val="00D777F2"/>
    <w:rsid w:val="00D7783E"/>
    <w:rsid w:val="00D7796D"/>
    <w:rsid w:val="00D77A81"/>
    <w:rsid w:val="00D77BB2"/>
    <w:rsid w:val="00D80035"/>
    <w:rsid w:val="00D80267"/>
    <w:rsid w:val="00D803DE"/>
    <w:rsid w:val="00D806C3"/>
    <w:rsid w:val="00D807C3"/>
    <w:rsid w:val="00D8094D"/>
    <w:rsid w:val="00D80958"/>
    <w:rsid w:val="00D80B18"/>
    <w:rsid w:val="00D80B19"/>
    <w:rsid w:val="00D80B27"/>
    <w:rsid w:val="00D80B6E"/>
    <w:rsid w:val="00D80CA7"/>
    <w:rsid w:val="00D80CB8"/>
    <w:rsid w:val="00D80FCE"/>
    <w:rsid w:val="00D813E9"/>
    <w:rsid w:val="00D815E5"/>
    <w:rsid w:val="00D81BED"/>
    <w:rsid w:val="00D81E0F"/>
    <w:rsid w:val="00D81FA9"/>
    <w:rsid w:val="00D8222D"/>
    <w:rsid w:val="00D822C4"/>
    <w:rsid w:val="00D824B5"/>
    <w:rsid w:val="00D8251A"/>
    <w:rsid w:val="00D82D36"/>
    <w:rsid w:val="00D82EB7"/>
    <w:rsid w:val="00D82ED7"/>
    <w:rsid w:val="00D82ED9"/>
    <w:rsid w:val="00D82F99"/>
    <w:rsid w:val="00D82FD5"/>
    <w:rsid w:val="00D8307F"/>
    <w:rsid w:val="00D832B8"/>
    <w:rsid w:val="00D834E1"/>
    <w:rsid w:val="00D836C8"/>
    <w:rsid w:val="00D837B5"/>
    <w:rsid w:val="00D839B8"/>
    <w:rsid w:val="00D83C3F"/>
    <w:rsid w:val="00D83CF9"/>
    <w:rsid w:val="00D83DFF"/>
    <w:rsid w:val="00D84096"/>
    <w:rsid w:val="00D84305"/>
    <w:rsid w:val="00D844F8"/>
    <w:rsid w:val="00D84559"/>
    <w:rsid w:val="00D84626"/>
    <w:rsid w:val="00D8468A"/>
    <w:rsid w:val="00D846D4"/>
    <w:rsid w:val="00D848C7"/>
    <w:rsid w:val="00D849E4"/>
    <w:rsid w:val="00D84D0F"/>
    <w:rsid w:val="00D84E96"/>
    <w:rsid w:val="00D85108"/>
    <w:rsid w:val="00D8510B"/>
    <w:rsid w:val="00D85282"/>
    <w:rsid w:val="00D852AA"/>
    <w:rsid w:val="00D852DA"/>
    <w:rsid w:val="00D853FC"/>
    <w:rsid w:val="00D85612"/>
    <w:rsid w:val="00D85642"/>
    <w:rsid w:val="00D85652"/>
    <w:rsid w:val="00D85707"/>
    <w:rsid w:val="00D858F6"/>
    <w:rsid w:val="00D8594A"/>
    <w:rsid w:val="00D85B09"/>
    <w:rsid w:val="00D85B24"/>
    <w:rsid w:val="00D85B48"/>
    <w:rsid w:val="00D85C23"/>
    <w:rsid w:val="00D85C89"/>
    <w:rsid w:val="00D85EBF"/>
    <w:rsid w:val="00D85F51"/>
    <w:rsid w:val="00D864E1"/>
    <w:rsid w:val="00D866B0"/>
    <w:rsid w:val="00D86B42"/>
    <w:rsid w:val="00D8729E"/>
    <w:rsid w:val="00D875C0"/>
    <w:rsid w:val="00D8782C"/>
    <w:rsid w:val="00D87B74"/>
    <w:rsid w:val="00D87CCE"/>
    <w:rsid w:val="00D9003B"/>
    <w:rsid w:val="00D901F1"/>
    <w:rsid w:val="00D9024E"/>
    <w:rsid w:val="00D90281"/>
    <w:rsid w:val="00D90743"/>
    <w:rsid w:val="00D90A66"/>
    <w:rsid w:val="00D90B30"/>
    <w:rsid w:val="00D90D2D"/>
    <w:rsid w:val="00D91218"/>
    <w:rsid w:val="00D91910"/>
    <w:rsid w:val="00D9192B"/>
    <w:rsid w:val="00D91B1F"/>
    <w:rsid w:val="00D91B32"/>
    <w:rsid w:val="00D922F5"/>
    <w:rsid w:val="00D92329"/>
    <w:rsid w:val="00D92902"/>
    <w:rsid w:val="00D92F1F"/>
    <w:rsid w:val="00D92FBC"/>
    <w:rsid w:val="00D93016"/>
    <w:rsid w:val="00D93168"/>
    <w:rsid w:val="00D93180"/>
    <w:rsid w:val="00D93300"/>
    <w:rsid w:val="00D93380"/>
    <w:rsid w:val="00D93632"/>
    <w:rsid w:val="00D93A46"/>
    <w:rsid w:val="00D93CB8"/>
    <w:rsid w:val="00D942A2"/>
    <w:rsid w:val="00D942E4"/>
    <w:rsid w:val="00D944A5"/>
    <w:rsid w:val="00D94711"/>
    <w:rsid w:val="00D94EBD"/>
    <w:rsid w:val="00D94F89"/>
    <w:rsid w:val="00D95037"/>
    <w:rsid w:val="00D950D6"/>
    <w:rsid w:val="00D951CC"/>
    <w:rsid w:val="00D9558B"/>
    <w:rsid w:val="00D955FA"/>
    <w:rsid w:val="00D95811"/>
    <w:rsid w:val="00D95985"/>
    <w:rsid w:val="00D95BD1"/>
    <w:rsid w:val="00D95C26"/>
    <w:rsid w:val="00D9610B"/>
    <w:rsid w:val="00D964EE"/>
    <w:rsid w:val="00D968D8"/>
    <w:rsid w:val="00D96A40"/>
    <w:rsid w:val="00D96B39"/>
    <w:rsid w:val="00D96D7F"/>
    <w:rsid w:val="00D96F9A"/>
    <w:rsid w:val="00D971E0"/>
    <w:rsid w:val="00D97257"/>
    <w:rsid w:val="00D97267"/>
    <w:rsid w:val="00D97307"/>
    <w:rsid w:val="00D973FF"/>
    <w:rsid w:val="00D97DC3"/>
    <w:rsid w:val="00D97F61"/>
    <w:rsid w:val="00D97F66"/>
    <w:rsid w:val="00DA0154"/>
    <w:rsid w:val="00DA0225"/>
    <w:rsid w:val="00DA04CB"/>
    <w:rsid w:val="00DA04D1"/>
    <w:rsid w:val="00DA04DB"/>
    <w:rsid w:val="00DA08FD"/>
    <w:rsid w:val="00DA0CC2"/>
    <w:rsid w:val="00DA0CFD"/>
    <w:rsid w:val="00DA0FD0"/>
    <w:rsid w:val="00DA0FD7"/>
    <w:rsid w:val="00DA12B0"/>
    <w:rsid w:val="00DA12F5"/>
    <w:rsid w:val="00DA156B"/>
    <w:rsid w:val="00DA1585"/>
    <w:rsid w:val="00DA1621"/>
    <w:rsid w:val="00DA1ACF"/>
    <w:rsid w:val="00DA1D08"/>
    <w:rsid w:val="00DA1D91"/>
    <w:rsid w:val="00DA1DBE"/>
    <w:rsid w:val="00DA205A"/>
    <w:rsid w:val="00DA245A"/>
    <w:rsid w:val="00DA2609"/>
    <w:rsid w:val="00DA26F9"/>
    <w:rsid w:val="00DA2A0B"/>
    <w:rsid w:val="00DA2A47"/>
    <w:rsid w:val="00DA2C60"/>
    <w:rsid w:val="00DA2EE2"/>
    <w:rsid w:val="00DA2EF5"/>
    <w:rsid w:val="00DA37E4"/>
    <w:rsid w:val="00DA39C8"/>
    <w:rsid w:val="00DA3BDB"/>
    <w:rsid w:val="00DA3F08"/>
    <w:rsid w:val="00DA3FC5"/>
    <w:rsid w:val="00DA41B8"/>
    <w:rsid w:val="00DA42B3"/>
    <w:rsid w:val="00DA44DF"/>
    <w:rsid w:val="00DA45C1"/>
    <w:rsid w:val="00DA4638"/>
    <w:rsid w:val="00DA49E2"/>
    <w:rsid w:val="00DA4CC1"/>
    <w:rsid w:val="00DA4E5B"/>
    <w:rsid w:val="00DA4F48"/>
    <w:rsid w:val="00DA53A1"/>
    <w:rsid w:val="00DA554E"/>
    <w:rsid w:val="00DA5CF2"/>
    <w:rsid w:val="00DA5D2A"/>
    <w:rsid w:val="00DA5F32"/>
    <w:rsid w:val="00DA60C2"/>
    <w:rsid w:val="00DA65C0"/>
    <w:rsid w:val="00DA6B34"/>
    <w:rsid w:val="00DA6B5B"/>
    <w:rsid w:val="00DA6BCD"/>
    <w:rsid w:val="00DA6C32"/>
    <w:rsid w:val="00DA6CF3"/>
    <w:rsid w:val="00DA6DEC"/>
    <w:rsid w:val="00DA6E60"/>
    <w:rsid w:val="00DA700F"/>
    <w:rsid w:val="00DA7190"/>
    <w:rsid w:val="00DA7421"/>
    <w:rsid w:val="00DA775F"/>
    <w:rsid w:val="00DA7C5F"/>
    <w:rsid w:val="00DA7D58"/>
    <w:rsid w:val="00DB0103"/>
    <w:rsid w:val="00DB01AE"/>
    <w:rsid w:val="00DB01CF"/>
    <w:rsid w:val="00DB022B"/>
    <w:rsid w:val="00DB0428"/>
    <w:rsid w:val="00DB04EB"/>
    <w:rsid w:val="00DB04F1"/>
    <w:rsid w:val="00DB05B2"/>
    <w:rsid w:val="00DB0A8B"/>
    <w:rsid w:val="00DB0BEF"/>
    <w:rsid w:val="00DB0FE7"/>
    <w:rsid w:val="00DB1293"/>
    <w:rsid w:val="00DB133C"/>
    <w:rsid w:val="00DB1345"/>
    <w:rsid w:val="00DB1767"/>
    <w:rsid w:val="00DB1BA4"/>
    <w:rsid w:val="00DB1D7A"/>
    <w:rsid w:val="00DB1DA9"/>
    <w:rsid w:val="00DB1EC9"/>
    <w:rsid w:val="00DB2090"/>
    <w:rsid w:val="00DB23BD"/>
    <w:rsid w:val="00DB2515"/>
    <w:rsid w:val="00DB2780"/>
    <w:rsid w:val="00DB307E"/>
    <w:rsid w:val="00DB336B"/>
    <w:rsid w:val="00DB38FC"/>
    <w:rsid w:val="00DB3A90"/>
    <w:rsid w:val="00DB3BB0"/>
    <w:rsid w:val="00DB3D2C"/>
    <w:rsid w:val="00DB3E8B"/>
    <w:rsid w:val="00DB40D0"/>
    <w:rsid w:val="00DB419B"/>
    <w:rsid w:val="00DB42A4"/>
    <w:rsid w:val="00DB435F"/>
    <w:rsid w:val="00DB48A8"/>
    <w:rsid w:val="00DB48AE"/>
    <w:rsid w:val="00DB49F0"/>
    <w:rsid w:val="00DB4BB1"/>
    <w:rsid w:val="00DB4D5B"/>
    <w:rsid w:val="00DB4E31"/>
    <w:rsid w:val="00DB5BED"/>
    <w:rsid w:val="00DB6325"/>
    <w:rsid w:val="00DB647A"/>
    <w:rsid w:val="00DB65A5"/>
    <w:rsid w:val="00DB6666"/>
    <w:rsid w:val="00DB6770"/>
    <w:rsid w:val="00DB683D"/>
    <w:rsid w:val="00DB686D"/>
    <w:rsid w:val="00DB6B46"/>
    <w:rsid w:val="00DB6C1A"/>
    <w:rsid w:val="00DB6DA2"/>
    <w:rsid w:val="00DB6DC5"/>
    <w:rsid w:val="00DB7133"/>
    <w:rsid w:val="00DB726B"/>
    <w:rsid w:val="00DB74E5"/>
    <w:rsid w:val="00DB7A81"/>
    <w:rsid w:val="00DB7AEE"/>
    <w:rsid w:val="00DB7B4C"/>
    <w:rsid w:val="00DB7C64"/>
    <w:rsid w:val="00DB7FB1"/>
    <w:rsid w:val="00DB7FB4"/>
    <w:rsid w:val="00DC003C"/>
    <w:rsid w:val="00DC004A"/>
    <w:rsid w:val="00DC0157"/>
    <w:rsid w:val="00DC0654"/>
    <w:rsid w:val="00DC07C0"/>
    <w:rsid w:val="00DC0956"/>
    <w:rsid w:val="00DC0F3C"/>
    <w:rsid w:val="00DC1371"/>
    <w:rsid w:val="00DC1404"/>
    <w:rsid w:val="00DC14BA"/>
    <w:rsid w:val="00DC16E2"/>
    <w:rsid w:val="00DC1716"/>
    <w:rsid w:val="00DC1D14"/>
    <w:rsid w:val="00DC1F86"/>
    <w:rsid w:val="00DC2170"/>
    <w:rsid w:val="00DC22A9"/>
    <w:rsid w:val="00DC22C7"/>
    <w:rsid w:val="00DC23C2"/>
    <w:rsid w:val="00DC2E3D"/>
    <w:rsid w:val="00DC32D4"/>
    <w:rsid w:val="00DC349D"/>
    <w:rsid w:val="00DC3B0B"/>
    <w:rsid w:val="00DC3B52"/>
    <w:rsid w:val="00DC3B9F"/>
    <w:rsid w:val="00DC3C4F"/>
    <w:rsid w:val="00DC44A7"/>
    <w:rsid w:val="00DC45F5"/>
    <w:rsid w:val="00DC4783"/>
    <w:rsid w:val="00DC4B8D"/>
    <w:rsid w:val="00DC4BA5"/>
    <w:rsid w:val="00DC4C8F"/>
    <w:rsid w:val="00DC4DCD"/>
    <w:rsid w:val="00DC4DCF"/>
    <w:rsid w:val="00DC4E46"/>
    <w:rsid w:val="00DC4F26"/>
    <w:rsid w:val="00DC5371"/>
    <w:rsid w:val="00DC5629"/>
    <w:rsid w:val="00DC5890"/>
    <w:rsid w:val="00DC5E2A"/>
    <w:rsid w:val="00DC605B"/>
    <w:rsid w:val="00DC6A25"/>
    <w:rsid w:val="00DC6A9D"/>
    <w:rsid w:val="00DC71DF"/>
    <w:rsid w:val="00DC74B2"/>
    <w:rsid w:val="00DC74EA"/>
    <w:rsid w:val="00DC7709"/>
    <w:rsid w:val="00DC77E0"/>
    <w:rsid w:val="00DC79F2"/>
    <w:rsid w:val="00DD00B4"/>
    <w:rsid w:val="00DD02CA"/>
    <w:rsid w:val="00DD034A"/>
    <w:rsid w:val="00DD03A2"/>
    <w:rsid w:val="00DD03DD"/>
    <w:rsid w:val="00DD05FB"/>
    <w:rsid w:val="00DD0766"/>
    <w:rsid w:val="00DD0918"/>
    <w:rsid w:val="00DD0AB7"/>
    <w:rsid w:val="00DD0AE3"/>
    <w:rsid w:val="00DD0CDD"/>
    <w:rsid w:val="00DD0DBA"/>
    <w:rsid w:val="00DD0FFD"/>
    <w:rsid w:val="00DD11CC"/>
    <w:rsid w:val="00DD11D7"/>
    <w:rsid w:val="00DD1894"/>
    <w:rsid w:val="00DD1A6F"/>
    <w:rsid w:val="00DD1B52"/>
    <w:rsid w:val="00DD1D6C"/>
    <w:rsid w:val="00DD1E66"/>
    <w:rsid w:val="00DD1FDA"/>
    <w:rsid w:val="00DD20AA"/>
    <w:rsid w:val="00DD20F3"/>
    <w:rsid w:val="00DD294C"/>
    <w:rsid w:val="00DD34C9"/>
    <w:rsid w:val="00DD3867"/>
    <w:rsid w:val="00DD395C"/>
    <w:rsid w:val="00DD3B53"/>
    <w:rsid w:val="00DD3D15"/>
    <w:rsid w:val="00DD3DD1"/>
    <w:rsid w:val="00DD3E92"/>
    <w:rsid w:val="00DD40B0"/>
    <w:rsid w:val="00DD4113"/>
    <w:rsid w:val="00DD4172"/>
    <w:rsid w:val="00DD41D5"/>
    <w:rsid w:val="00DD4299"/>
    <w:rsid w:val="00DD42B7"/>
    <w:rsid w:val="00DD4487"/>
    <w:rsid w:val="00DD4D77"/>
    <w:rsid w:val="00DD523F"/>
    <w:rsid w:val="00DD5527"/>
    <w:rsid w:val="00DD577D"/>
    <w:rsid w:val="00DD57C0"/>
    <w:rsid w:val="00DD59D2"/>
    <w:rsid w:val="00DD5C16"/>
    <w:rsid w:val="00DD5DEC"/>
    <w:rsid w:val="00DD5FBD"/>
    <w:rsid w:val="00DD61BE"/>
    <w:rsid w:val="00DD646D"/>
    <w:rsid w:val="00DD65A5"/>
    <w:rsid w:val="00DD67C9"/>
    <w:rsid w:val="00DD6F19"/>
    <w:rsid w:val="00DD74B0"/>
    <w:rsid w:val="00DD7575"/>
    <w:rsid w:val="00DD75FE"/>
    <w:rsid w:val="00DD78DD"/>
    <w:rsid w:val="00DD79BC"/>
    <w:rsid w:val="00DD7B06"/>
    <w:rsid w:val="00DD7B55"/>
    <w:rsid w:val="00DD7EC1"/>
    <w:rsid w:val="00DE0393"/>
    <w:rsid w:val="00DE0B59"/>
    <w:rsid w:val="00DE0C66"/>
    <w:rsid w:val="00DE0DA6"/>
    <w:rsid w:val="00DE1362"/>
    <w:rsid w:val="00DE1662"/>
    <w:rsid w:val="00DE18C0"/>
    <w:rsid w:val="00DE1E59"/>
    <w:rsid w:val="00DE1FAD"/>
    <w:rsid w:val="00DE2016"/>
    <w:rsid w:val="00DE2165"/>
    <w:rsid w:val="00DE243A"/>
    <w:rsid w:val="00DE2B8B"/>
    <w:rsid w:val="00DE2BE8"/>
    <w:rsid w:val="00DE2D40"/>
    <w:rsid w:val="00DE2D98"/>
    <w:rsid w:val="00DE2F8F"/>
    <w:rsid w:val="00DE312D"/>
    <w:rsid w:val="00DE3168"/>
    <w:rsid w:val="00DE3257"/>
    <w:rsid w:val="00DE3332"/>
    <w:rsid w:val="00DE3775"/>
    <w:rsid w:val="00DE3819"/>
    <w:rsid w:val="00DE393E"/>
    <w:rsid w:val="00DE39F7"/>
    <w:rsid w:val="00DE3C4E"/>
    <w:rsid w:val="00DE3F70"/>
    <w:rsid w:val="00DE4385"/>
    <w:rsid w:val="00DE4662"/>
    <w:rsid w:val="00DE49B4"/>
    <w:rsid w:val="00DE4A3E"/>
    <w:rsid w:val="00DE4A55"/>
    <w:rsid w:val="00DE4AEB"/>
    <w:rsid w:val="00DE4B06"/>
    <w:rsid w:val="00DE5743"/>
    <w:rsid w:val="00DE578E"/>
    <w:rsid w:val="00DE585B"/>
    <w:rsid w:val="00DE5884"/>
    <w:rsid w:val="00DE5EA7"/>
    <w:rsid w:val="00DE61BA"/>
    <w:rsid w:val="00DE6515"/>
    <w:rsid w:val="00DE65E7"/>
    <w:rsid w:val="00DE669F"/>
    <w:rsid w:val="00DE6762"/>
    <w:rsid w:val="00DE69E1"/>
    <w:rsid w:val="00DE6A31"/>
    <w:rsid w:val="00DE6C05"/>
    <w:rsid w:val="00DE6C55"/>
    <w:rsid w:val="00DE6CC0"/>
    <w:rsid w:val="00DE6DEC"/>
    <w:rsid w:val="00DE6E18"/>
    <w:rsid w:val="00DE6EA8"/>
    <w:rsid w:val="00DE70E9"/>
    <w:rsid w:val="00DE70FA"/>
    <w:rsid w:val="00DE759A"/>
    <w:rsid w:val="00DE7603"/>
    <w:rsid w:val="00DE78E3"/>
    <w:rsid w:val="00DE79C1"/>
    <w:rsid w:val="00DE7AA1"/>
    <w:rsid w:val="00DE7C6D"/>
    <w:rsid w:val="00DE9637"/>
    <w:rsid w:val="00DF01D9"/>
    <w:rsid w:val="00DF0283"/>
    <w:rsid w:val="00DF04BE"/>
    <w:rsid w:val="00DF0604"/>
    <w:rsid w:val="00DF0796"/>
    <w:rsid w:val="00DF0A8E"/>
    <w:rsid w:val="00DF0E60"/>
    <w:rsid w:val="00DF1109"/>
    <w:rsid w:val="00DF14B9"/>
    <w:rsid w:val="00DF1B5F"/>
    <w:rsid w:val="00DF1C0B"/>
    <w:rsid w:val="00DF1D13"/>
    <w:rsid w:val="00DF204F"/>
    <w:rsid w:val="00DF22D2"/>
    <w:rsid w:val="00DF2374"/>
    <w:rsid w:val="00DF2455"/>
    <w:rsid w:val="00DF28E1"/>
    <w:rsid w:val="00DF2A27"/>
    <w:rsid w:val="00DF340C"/>
    <w:rsid w:val="00DF34BC"/>
    <w:rsid w:val="00DF3540"/>
    <w:rsid w:val="00DF3585"/>
    <w:rsid w:val="00DF368F"/>
    <w:rsid w:val="00DF3BDF"/>
    <w:rsid w:val="00DF3EDA"/>
    <w:rsid w:val="00DF410A"/>
    <w:rsid w:val="00DF41F1"/>
    <w:rsid w:val="00DF44F5"/>
    <w:rsid w:val="00DF46ED"/>
    <w:rsid w:val="00DF4980"/>
    <w:rsid w:val="00DF49AE"/>
    <w:rsid w:val="00DF49EF"/>
    <w:rsid w:val="00DF4C81"/>
    <w:rsid w:val="00DF4D13"/>
    <w:rsid w:val="00DF4DE4"/>
    <w:rsid w:val="00DF4E2F"/>
    <w:rsid w:val="00DF51B1"/>
    <w:rsid w:val="00DF5700"/>
    <w:rsid w:val="00DF59A7"/>
    <w:rsid w:val="00DF5AF5"/>
    <w:rsid w:val="00DF5E6E"/>
    <w:rsid w:val="00DF68FC"/>
    <w:rsid w:val="00DF6ADE"/>
    <w:rsid w:val="00DF6F45"/>
    <w:rsid w:val="00DF7237"/>
    <w:rsid w:val="00DF72E5"/>
    <w:rsid w:val="00DF7AE7"/>
    <w:rsid w:val="00DF7B1D"/>
    <w:rsid w:val="00DF7BCB"/>
    <w:rsid w:val="00DF7D92"/>
    <w:rsid w:val="00DFBA07"/>
    <w:rsid w:val="00E001F0"/>
    <w:rsid w:val="00E00381"/>
    <w:rsid w:val="00E00452"/>
    <w:rsid w:val="00E00476"/>
    <w:rsid w:val="00E00A15"/>
    <w:rsid w:val="00E00B65"/>
    <w:rsid w:val="00E00CE0"/>
    <w:rsid w:val="00E00FE2"/>
    <w:rsid w:val="00E01079"/>
    <w:rsid w:val="00E01198"/>
    <w:rsid w:val="00E015BE"/>
    <w:rsid w:val="00E01679"/>
    <w:rsid w:val="00E01961"/>
    <w:rsid w:val="00E019C5"/>
    <w:rsid w:val="00E01CD6"/>
    <w:rsid w:val="00E01CFB"/>
    <w:rsid w:val="00E01D8F"/>
    <w:rsid w:val="00E01D90"/>
    <w:rsid w:val="00E01E12"/>
    <w:rsid w:val="00E01E83"/>
    <w:rsid w:val="00E01F44"/>
    <w:rsid w:val="00E020B6"/>
    <w:rsid w:val="00E0245F"/>
    <w:rsid w:val="00E02483"/>
    <w:rsid w:val="00E025ED"/>
    <w:rsid w:val="00E029B3"/>
    <w:rsid w:val="00E02B76"/>
    <w:rsid w:val="00E02BD1"/>
    <w:rsid w:val="00E030F3"/>
    <w:rsid w:val="00E034B5"/>
    <w:rsid w:val="00E035BF"/>
    <w:rsid w:val="00E039A5"/>
    <w:rsid w:val="00E03C46"/>
    <w:rsid w:val="00E03CA5"/>
    <w:rsid w:val="00E03ED2"/>
    <w:rsid w:val="00E03FEE"/>
    <w:rsid w:val="00E04454"/>
    <w:rsid w:val="00E04477"/>
    <w:rsid w:val="00E04506"/>
    <w:rsid w:val="00E04BFA"/>
    <w:rsid w:val="00E04E08"/>
    <w:rsid w:val="00E05035"/>
    <w:rsid w:val="00E0530B"/>
    <w:rsid w:val="00E0544B"/>
    <w:rsid w:val="00E05804"/>
    <w:rsid w:val="00E05926"/>
    <w:rsid w:val="00E05D72"/>
    <w:rsid w:val="00E05D77"/>
    <w:rsid w:val="00E05F87"/>
    <w:rsid w:val="00E06026"/>
    <w:rsid w:val="00E062DD"/>
    <w:rsid w:val="00E06775"/>
    <w:rsid w:val="00E06AC1"/>
    <w:rsid w:val="00E06E9B"/>
    <w:rsid w:val="00E06F75"/>
    <w:rsid w:val="00E07043"/>
    <w:rsid w:val="00E07634"/>
    <w:rsid w:val="00E0764B"/>
    <w:rsid w:val="00E077EC"/>
    <w:rsid w:val="00E07BA5"/>
    <w:rsid w:val="00E100F2"/>
    <w:rsid w:val="00E107EB"/>
    <w:rsid w:val="00E10A7A"/>
    <w:rsid w:val="00E10B08"/>
    <w:rsid w:val="00E10FF7"/>
    <w:rsid w:val="00E11008"/>
    <w:rsid w:val="00E11105"/>
    <w:rsid w:val="00E11506"/>
    <w:rsid w:val="00E11CA5"/>
    <w:rsid w:val="00E11CEE"/>
    <w:rsid w:val="00E11EFF"/>
    <w:rsid w:val="00E11F95"/>
    <w:rsid w:val="00E12142"/>
    <w:rsid w:val="00E123A0"/>
    <w:rsid w:val="00E1245C"/>
    <w:rsid w:val="00E1254E"/>
    <w:rsid w:val="00E12956"/>
    <w:rsid w:val="00E12A2E"/>
    <w:rsid w:val="00E12B89"/>
    <w:rsid w:val="00E12F92"/>
    <w:rsid w:val="00E133C4"/>
    <w:rsid w:val="00E135ED"/>
    <w:rsid w:val="00E13A35"/>
    <w:rsid w:val="00E13A5D"/>
    <w:rsid w:val="00E13ACB"/>
    <w:rsid w:val="00E13C01"/>
    <w:rsid w:val="00E13CBD"/>
    <w:rsid w:val="00E13DAB"/>
    <w:rsid w:val="00E1400D"/>
    <w:rsid w:val="00E145CD"/>
    <w:rsid w:val="00E1478B"/>
    <w:rsid w:val="00E147CB"/>
    <w:rsid w:val="00E14B03"/>
    <w:rsid w:val="00E14B83"/>
    <w:rsid w:val="00E14BEF"/>
    <w:rsid w:val="00E14D11"/>
    <w:rsid w:val="00E14EE4"/>
    <w:rsid w:val="00E14FE8"/>
    <w:rsid w:val="00E15095"/>
    <w:rsid w:val="00E15101"/>
    <w:rsid w:val="00E153FA"/>
    <w:rsid w:val="00E15461"/>
    <w:rsid w:val="00E15595"/>
    <w:rsid w:val="00E156DE"/>
    <w:rsid w:val="00E15768"/>
    <w:rsid w:val="00E159D6"/>
    <w:rsid w:val="00E15A17"/>
    <w:rsid w:val="00E15B7C"/>
    <w:rsid w:val="00E15BBC"/>
    <w:rsid w:val="00E15F1A"/>
    <w:rsid w:val="00E15F4C"/>
    <w:rsid w:val="00E160C0"/>
    <w:rsid w:val="00E16364"/>
    <w:rsid w:val="00E163E2"/>
    <w:rsid w:val="00E166C4"/>
    <w:rsid w:val="00E166D8"/>
    <w:rsid w:val="00E16C7E"/>
    <w:rsid w:val="00E16F6F"/>
    <w:rsid w:val="00E17306"/>
    <w:rsid w:val="00E17403"/>
    <w:rsid w:val="00E175E0"/>
    <w:rsid w:val="00E17B4B"/>
    <w:rsid w:val="00E17D29"/>
    <w:rsid w:val="00E17EA3"/>
    <w:rsid w:val="00E20474"/>
    <w:rsid w:val="00E20713"/>
    <w:rsid w:val="00E207B5"/>
    <w:rsid w:val="00E20968"/>
    <w:rsid w:val="00E20D3A"/>
    <w:rsid w:val="00E20DFD"/>
    <w:rsid w:val="00E20ED3"/>
    <w:rsid w:val="00E20F3E"/>
    <w:rsid w:val="00E21256"/>
    <w:rsid w:val="00E212A7"/>
    <w:rsid w:val="00E2132D"/>
    <w:rsid w:val="00E2172B"/>
    <w:rsid w:val="00E21B3E"/>
    <w:rsid w:val="00E21B65"/>
    <w:rsid w:val="00E21BFB"/>
    <w:rsid w:val="00E21C26"/>
    <w:rsid w:val="00E21D72"/>
    <w:rsid w:val="00E21E05"/>
    <w:rsid w:val="00E21FEA"/>
    <w:rsid w:val="00E21FF7"/>
    <w:rsid w:val="00E221C1"/>
    <w:rsid w:val="00E2244B"/>
    <w:rsid w:val="00E226E2"/>
    <w:rsid w:val="00E226E5"/>
    <w:rsid w:val="00E228E7"/>
    <w:rsid w:val="00E22942"/>
    <w:rsid w:val="00E229EC"/>
    <w:rsid w:val="00E22A64"/>
    <w:rsid w:val="00E22A9D"/>
    <w:rsid w:val="00E22BEA"/>
    <w:rsid w:val="00E22F6C"/>
    <w:rsid w:val="00E22FDE"/>
    <w:rsid w:val="00E23080"/>
    <w:rsid w:val="00E2308D"/>
    <w:rsid w:val="00E2366C"/>
    <w:rsid w:val="00E23AA2"/>
    <w:rsid w:val="00E23DEB"/>
    <w:rsid w:val="00E23F36"/>
    <w:rsid w:val="00E2471A"/>
    <w:rsid w:val="00E24A5F"/>
    <w:rsid w:val="00E24C9C"/>
    <w:rsid w:val="00E24F52"/>
    <w:rsid w:val="00E24FCF"/>
    <w:rsid w:val="00E2552D"/>
    <w:rsid w:val="00E255A9"/>
    <w:rsid w:val="00E2573A"/>
    <w:rsid w:val="00E2573E"/>
    <w:rsid w:val="00E25785"/>
    <w:rsid w:val="00E2587F"/>
    <w:rsid w:val="00E25BF9"/>
    <w:rsid w:val="00E25C6F"/>
    <w:rsid w:val="00E25CB1"/>
    <w:rsid w:val="00E25D3C"/>
    <w:rsid w:val="00E26067"/>
    <w:rsid w:val="00E267A5"/>
    <w:rsid w:val="00E267CC"/>
    <w:rsid w:val="00E268A1"/>
    <w:rsid w:val="00E26B12"/>
    <w:rsid w:val="00E26E74"/>
    <w:rsid w:val="00E26EED"/>
    <w:rsid w:val="00E26F5A"/>
    <w:rsid w:val="00E26F97"/>
    <w:rsid w:val="00E27086"/>
    <w:rsid w:val="00E2766E"/>
    <w:rsid w:val="00E277A3"/>
    <w:rsid w:val="00E27848"/>
    <w:rsid w:val="00E27AD7"/>
    <w:rsid w:val="00E27B24"/>
    <w:rsid w:val="00E27B25"/>
    <w:rsid w:val="00E27BD8"/>
    <w:rsid w:val="00E27CBF"/>
    <w:rsid w:val="00E3006E"/>
    <w:rsid w:val="00E30132"/>
    <w:rsid w:val="00E30178"/>
    <w:rsid w:val="00E30187"/>
    <w:rsid w:val="00E30205"/>
    <w:rsid w:val="00E3027C"/>
    <w:rsid w:val="00E30596"/>
    <w:rsid w:val="00E305B1"/>
    <w:rsid w:val="00E306A9"/>
    <w:rsid w:val="00E30E8F"/>
    <w:rsid w:val="00E30EF6"/>
    <w:rsid w:val="00E31068"/>
    <w:rsid w:val="00E311A1"/>
    <w:rsid w:val="00E31656"/>
    <w:rsid w:val="00E31896"/>
    <w:rsid w:val="00E31C6F"/>
    <w:rsid w:val="00E32038"/>
    <w:rsid w:val="00E323FC"/>
    <w:rsid w:val="00E329C2"/>
    <w:rsid w:val="00E32A68"/>
    <w:rsid w:val="00E33066"/>
    <w:rsid w:val="00E332DA"/>
    <w:rsid w:val="00E33348"/>
    <w:rsid w:val="00E33476"/>
    <w:rsid w:val="00E33574"/>
    <w:rsid w:val="00E33585"/>
    <w:rsid w:val="00E33600"/>
    <w:rsid w:val="00E33634"/>
    <w:rsid w:val="00E33828"/>
    <w:rsid w:val="00E33A5F"/>
    <w:rsid w:val="00E33B90"/>
    <w:rsid w:val="00E33BB0"/>
    <w:rsid w:val="00E33BF1"/>
    <w:rsid w:val="00E33C69"/>
    <w:rsid w:val="00E33D96"/>
    <w:rsid w:val="00E34065"/>
    <w:rsid w:val="00E341EF"/>
    <w:rsid w:val="00E3421C"/>
    <w:rsid w:val="00E3427F"/>
    <w:rsid w:val="00E3428A"/>
    <w:rsid w:val="00E3428B"/>
    <w:rsid w:val="00E349B3"/>
    <w:rsid w:val="00E34F13"/>
    <w:rsid w:val="00E34F9C"/>
    <w:rsid w:val="00E3541D"/>
    <w:rsid w:val="00E35576"/>
    <w:rsid w:val="00E35883"/>
    <w:rsid w:val="00E358E9"/>
    <w:rsid w:val="00E35B00"/>
    <w:rsid w:val="00E35B1F"/>
    <w:rsid w:val="00E35D08"/>
    <w:rsid w:val="00E360E7"/>
    <w:rsid w:val="00E362CA"/>
    <w:rsid w:val="00E36347"/>
    <w:rsid w:val="00E3641A"/>
    <w:rsid w:val="00E368C7"/>
    <w:rsid w:val="00E36A0B"/>
    <w:rsid w:val="00E36C63"/>
    <w:rsid w:val="00E36FAB"/>
    <w:rsid w:val="00E3756A"/>
    <w:rsid w:val="00E3774A"/>
    <w:rsid w:val="00E37B65"/>
    <w:rsid w:val="00E37D53"/>
    <w:rsid w:val="00E38D2B"/>
    <w:rsid w:val="00E40531"/>
    <w:rsid w:val="00E40573"/>
    <w:rsid w:val="00E406CA"/>
    <w:rsid w:val="00E40E05"/>
    <w:rsid w:val="00E40E14"/>
    <w:rsid w:val="00E40E7A"/>
    <w:rsid w:val="00E4159E"/>
    <w:rsid w:val="00E415D4"/>
    <w:rsid w:val="00E416B5"/>
    <w:rsid w:val="00E41A4D"/>
    <w:rsid w:val="00E41AC4"/>
    <w:rsid w:val="00E42285"/>
    <w:rsid w:val="00E422AF"/>
    <w:rsid w:val="00E422CF"/>
    <w:rsid w:val="00E42454"/>
    <w:rsid w:val="00E425D3"/>
    <w:rsid w:val="00E425D8"/>
    <w:rsid w:val="00E4269F"/>
    <w:rsid w:val="00E42831"/>
    <w:rsid w:val="00E42B02"/>
    <w:rsid w:val="00E42BC4"/>
    <w:rsid w:val="00E430A1"/>
    <w:rsid w:val="00E43419"/>
    <w:rsid w:val="00E43678"/>
    <w:rsid w:val="00E438DC"/>
    <w:rsid w:val="00E4398A"/>
    <w:rsid w:val="00E439B7"/>
    <w:rsid w:val="00E439C1"/>
    <w:rsid w:val="00E43A20"/>
    <w:rsid w:val="00E43DB1"/>
    <w:rsid w:val="00E43E7E"/>
    <w:rsid w:val="00E43EB6"/>
    <w:rsid w:val="00E43F97"/>
    <w:rsid w:val="00E4405F"/>
    <w:rsid w:val="00E44263"/>
    <w:rsid w:val="00E444B4"/>
    <w:rsid w:val="00E4490B"/>
    <w:rsid w:val="00E44A58"/>
    <w:rsid w:val="00E44BD4"/>
    <w:rsid w:val="00E44BDC"/>
    <w:rsid w:val="00E44CD1"/>
    <w:rsid w:val="00E44F6C"/>
    <w:rsid w:val="00E45365"/>
    <w:rsid w:val="00E4548A"/>
    <w:rsid w:val="00E45525"/>
    <w:rsid w:val="00E4576C"/>
    <w:rsid w:val="00E45A53"/>
    <w:rsid w:val="00E45A57"/>
    <w:rsid w:val="00E45B52"/>
    <w:rsid w:val="00E45B95"/>
    <w:rsid w:val="00E45C2C"/>
    <w:rsid w:val="00E45CD3"/>
    <w:rsid w:val="00E45ED2"/>
    <w:rsid w:val="00E46108"/>
    <w:rsid w:val="00E468CA"/>
    <w:rsid w:val="00E46DC4"/>
    <w:rsid w:val="00E46E3A"/>
    <w:rsid w:val="00E46F31"/>
    <w:rsid w:val="00E4707B"/>
    <w:rsid w:val="00E47233"/>
    <w:rsid w:val="00E47243"/>
    <w:rsid w:val="00E472F0"/>
    <w:rsid w:val="00E47414"/>
    <w:rsid w:val="00E474AE"/>
    <w:rsid w:val="00E475DE"/>
    <w:rsid w:val="00E477A1"/>
    <w:rsid w:val="00E47931"/>
    <w:rsid w:val="00E47A56"/>
    <w:rsid w:val="00E47B60"/>
    <w:rsid w:val="00E47E13"/>
    <w:rsid w:val="00E47FF2"/>
    <w:rsid w:val="00E4C7D5"/>
    <w:rsid w:val="00E50634"/>
    <w:rsid w:val="00E5072F"/>
    <w:rsid w:val="00E507AD"/>
    <w:rsid w:val="00E50914"/>
    <w:rsid w:val="00E50D8C"/>
    <w:rsid w:val="00E50DAF"/>
    <w:rsid w:val="00E50FB2"/>
    <w:rsid w:val="00E513B5"/>
    <w:rsid w:val="00E51B72"/>
    <w:rsid w:val="00E520A4"/>
    <w:rsid w:val="00E5276A"/>
    <w:rsid w:val="00E5296C"/>
    <w:rsid w:val="00E52AC0"/>
    <w:rsid w:val="00E52E41"/>
    <w:rsid w:val="00E52F20"/>
    <w:rsid w:val="00E53113"/>
    <w:rsid w:val="00E53199"/>
    <w:rsid w:val="00E531CC"/>
    <w:rsid w:val="00E532E2"/>
    <w:rsid w:val="00E53767"/>
    <w:rsid w:val="00E53819"/>
    <w:rsid w:val="00E53A6F"/>
    <w:rsid w:val="00E53A8D"/>
    <w:rsid w:val="00E53BCB"/>
    <w:rsid w:val="00E53F35"/>
    <w:rsid w:val="00E54220"/>
    <w:rsid w:val="00E542E8"/>
    <w:rsid w:val="00E5487F"/>
    <w:rsid w:val="00E548F9"/>
    <w:rsid w:val="00E549B6"/>
    <w:rsid w:val="00E54A03"/>
    <w:rsid w:val="00E54AAF"/>
    <w:rsid w:val="00E54B9F"/>
    <w:rsid w:val="00E54C91"/>
    <w:rsid w:val="00E54E1E"/>
    <w:rsid w:val="00E55AEB"/>
    <w:rsid w:val="00E55C3E"/>
    <w:rsid w:val="00E55C6E"/>
    <w:rsid w:val="00E560D6"/>
    <w:rsid w:val="00E56288"/>
    <w:rsid w:val="00E56E61"/>
    <w:rsid w:val="00E57020"/>
    <w:rsid w:val="00E5723D"/>
    <w:rsid w:val="00E573C5"/>
    <w:rsid w:val="00E574F1"/>
    <w:rsid w:val="00E57636"/>
    <w:rsid w:val="00E57B09"/>
    <w:rsid w:val="00E57D5F"/>
    <w:rsid w:val="00E57EF5"/>
    <w:rsid w:val="00E602F0"/>
    <w:rsid w:val="00E603A4"/>
    <w:rsid w:val="00E603B0"/>
    <w:rsid w:val="00E60CCC"/>
    <w:rsid w:val="00E612BA"/>
    <w:rsid w:val="00E6131A"/>
    <w:rsid w:val="00E6139C"/>
    <w:rsid w:val="00E61400"/>
    <w:rsid w:val="00E619A1"/>
    <w:rsid w:val="00E623C6"/>
    <w:rsid w:val="00E629E3"/>
    <w:rsid w:val="00E62CE8"/>
    <w:rsid w:val="00E630AB"/>
    <w:rsid w:val="00E6324D"/>
    <w:rsid w:val="00E633F7"/>
    <w:rsid w:val="00E63500"/>
    <w:rsid w:val="00E63749"/>
    <w:rsid w:val="00E63821"/>
    <w:rsid w:val="00E63B4E"/>
    <w:rsid w:val="00E63F2B"/>
    <w:rsid w:val="00E64335"/>
    <w:rsid w:val="00E6438B"/>
    <w:rsid w:val="00E64B2A"/>
    <w:rsid w:val="00E651AA"/>
    <w:rsid w:val="00E6520A"/>
    <w:rsid w:val="00E654F1"/>
    <w:rsid w:val="00E65AFB"/>
    <w:rsid w:val="00E65E76"/>
    <w:rsid w:val="00E66121"/>
    <w:rsid w:val="00E661C2"/>
    <w:rsid w:val="00E66700"/>
    <w:rsid w:val="00E66873"/>
    <w:rsid w:val="00E66986"/>
    <w:rsid w:val="00E66A22"/>
    <w:rsid w:val="00E66B23"/>
    <w:rsid w:val="00E66C7B"/>
    <w:rsid w:val="00E671A4"/>
    <w:rsid w:val="00E67502"/>
    <w:rsid w:val="00E6771F"/>
    <w:rsid w:val="00E6773F"/>
    <w:rsid w:val="00E67D60"/>
    <w:rsid w:val="00E700A4"/>
    <w:rsid w:val="00E702E6"/>
    <w:rsid w:val="00E70584"/>
    <w:rsid w:val="00E70788"/>
    <w:rsid w:val="00E70996"/>
    <w:rsid w:val="00E70AEB"/>
    <w:rsid w:val="00E70D21"/>
    <w:rsid w:val="00E70D65"/>
    <w:rsid w:val="00E71128"/>
    <w:rsid w:val="00E71167"/>
    <w:rsid w:val="00E712CA"/>
    <w:rsid w:val="00E7173F"/>
    <w:rsid w:val="00E71B8A"/>
    <w:rsid w:val="00E71D34"/>
    <w:rsid w:val="00E72223"/>
    <w:rsid w:val="00E72358"/>
    <w:rsid w:val="00E72ACE"/>
    <w:rsid w:val="00E72C5E"/>
    <w:rsid w:val="00E72D57"/>
    <w:rsid w:val="00E72E71"/>
    <w:rsid w:val="00E73064"/>
    <w:rsid w:val="00E73312"/>
    <w:rsid w:val="00E736D3"/>
    <w:rsid w:val="00E7374F"/>
    <w:rsid w:val="00E7382D"/>
    <w:rsid w:val="00E738A4"/>
    <w:rsid w:val="00E73B6F"/>
    <w:rsid w:val="00E73D70"/>
    <w:rsid w:val="00E74187"/>
    <w:rsid w:val="00E7448A"/>
    <w:rsid w:val="00E745F9"/>
    <w:rsid w:val="00E7486F"/>
    <w:rsid w:val="00E74956"/>
    <w:rsid w:val="00E74BE0"/>
    <w:rsid w:val="00E74EFD"/>
    <w:rsid w:val="00E74F76"/>
    <w:rsid w:val="00E750FA"/>
    <w:rsid w:val="00E75177"/>
    <w:rsid w:val="00E75861"/>
    <w:rsid w:val="00E759FF"/>
    <w:rsid w:val="00E75B1A"/>
    <w:rsid w:val="00E75B47"/>
    <w:rsid w:val="00E75D4D"/>
    <w:rsid w:val="00E75F5A"/>
    <w:rsid w:val="00E75FA0"/>
    <w:rsid w:val="00E762AC"/>
    <w:rsid w:val="00E76359"/>
    <w:rsid w:val="00E76721"/>
    <w:rsid w:val="00E768B8"/>
    <w:rsid w:val="00E76C94"/>
    <w:rsid w:val="00E76DB7"/>
    <w:rsid w:val="00E76FB6"/>
    <w:rsid w:val="00E776AF"/>
    <w:rsid w:val="00E7777D"/>
    <w:rsid w:val="00E777FD"/>
    <w:rsid w:val="00E77B17"/>
    <w:rsid w:val="00E77CC8"/>
    <w:rsid w:val="00E77D98"/>
    <w:rsid w:val="00E77FB7"/>
    <w:rsid w:val="00E80067"/>
    <w:rsid w:val="00E8007B"/>
    <w:rsid w:val="00E80156"/>
    <w:rsid w:val="00E8023B"/>
    <w:rsid w:val="00E8027E"/>
    <w:rsid w:val="00E80596"/>
    <w:rsid w:val="00E80654"/>
    <w:rsid w:val="00E807C1"/>
    <w:rsid w:val="00E8088F"/>
    <w:rsid w:val="00E80D7A"/>
    <w:rsid w:val="00E80F52"/>
    <w:rsid w:val="00E811F8"/>
    <w:rsid w:val="00E8142F"/>
    <w:rsid w:val="00E81693"/>
    <w:rsid w:val="00E817E0"/>
    <w:rsid w:val="00E81833"/>
    <w:rsid w:val="00E8185D"/>
    <w:rsid w:val="00E81BDE"/>
    <w:rsid w:val="00E81D97"/>
    <w:rsid w:val="00E8224C"/>
    <w:rsid w:val="00E8224D"/>
    <w:rsid w:val="00E82268"/>
    <w:rsid w:val="00E823BD"/>
    <w:rsid w:val="00E82591"/>
    <w:rsid w:val="00E82633"/>
    <w:rsid w:val="00E828D4"/>
    <w:rsid w:val="00E82C2B"/>
    <w:rsid w:val="00E82C6E"/>
    <w:rsid w:val="00E83134"/>
    <w:rsid w:val="00E8327A"/>
    <w:rsid w:val="00E83428"/>
    <w:rsid w:val="00E835E4"/>
    <w:rsid w:val="00E8366F"/>
    <w:rsid w:val="00E838D1"/>
    <w:rsid w:val="00E83A8D"/>
    <w:rsid w:val="00E83AEF"/>
    <w:rsid w:val="00E83AF3"/>
    <w:rsid w:val="00E845A3"/>
    <w:rsid w:val="00E847D2"/>
    <w:rsid w:val="00E8486D"/>
    <w:rsid w:val="00E84E87"/>
    <w:rsid w:val="00E8505C"/>
    <w:rsid w:val="00E851B4"/>
    <w:rsid w:val="00E853F6"/>
    <w:rsid w:val="00E85748"/>
    <w:rsid w:val="00E85A72"/>
    <w:rsid w:val="00E85F03"/>
    <w:rsid w:val="00E861FE"/>
    <w:rsid w:val="00E866C0"/>
    <w:rsid w:val="00E86A0F"/>
    <w:rsid w:val="00E86E21"/>
    <w:rsid w:val="00E86ED1"/>
    <w:rsid w:val="00E87092"/>
    <w:rsid w:val="00E872ED"/>
    <w:rsid w:val="00E876CE"/>
    <w:rsid w:val="00E878CC"/>
    <w:rsid w:val="00E87A0A"/>
    <w:rsid w:val="00E87BD4"/>
    <w:rsid w:val="00E87BE1"/>
    <w:rsid w:val="00E87CE7"/>
    <w:rsid w:val="00E87E4C"/>
    <w:rsid w:val="00E902AF"/>
    <w:rsid w:val="00E90AF9"/>
    <w:rsid w:val="00E914A5"/>
    <w:rsid w:val="00E915EB"/>
    <w:rsid w:val="00E918E9"/>
    <w:rsid w:val="00E91A24"/>
    <w:rsid w:val="00E91B84"/>
    <w:rsid w:val="00E91CF3"/>
    <w:rsid w:val="00E91DE3"/>
    <w:rsid w:val="00E91E66"/>
    <w:rsid w:val="00E927E1"/>
    <w:rsid w:val="00E9384A"/>
    <w:rsid w:val="00E938D1"/>
    <w:rsid w:val="00E938D4"/>
    <w:rsid w:val="00E93929"/>
    <w:rsid w:val="00E93A48"/>
    <w:rsid w:val="00E93AAA"/>
    <w:rsid w:val="00E93D78"/>
    <w:rsid w:val="00E93E01"/>
    <w:rsid w:val="00E93EA5"/>
    <w:rsid w:val="00E9400F"/>
    <w:rsid w:val="00E94198"/>
    <w:rsid w:val="00E94217"/>
    <w:rsid w:val="00E9472A"/>
    <w:rsid w:val="00E9499B"/>
    <w:rsid w:val="00E94AD7"/>
    <w:rsid w:val="00E94F74"/>
    <w:rsid w:val="00E954EC"/>
    <w:rsid w:val="00E95609"/>
    <w:rsid w:val="00E956C1"/>
    <w:rsid w:val="00E9570F"/>
    <w:rsid w:val="00E95C9B"/>
    <w:rsid w:val="00E95D26"/>
    <w:rsid w:val="00E95D8B"/>
    <w:rsid w:val="00E95E3E"/>
    <w:rsid w:val="00E95EE9"/>
    <w:rsid w:val="00E9611C"/>
    <w:rsid w:val="00E96308"/>
    <w:rsid w:val="00E96575"/>
    <w:rsid w:val="00E9664A"/>
    <w:rsid w:val="00E96D14"/>
    <w:rsid w:val="00E96E0B"/>
    <w:rsid w:val="00E972E2"/>
    <w:rsid w:val="00E97645"/>
    <w:rsid w:val="00E978A1"/>
    <w:rsid w:val="00E97981"/>
    <w:rsid w:val="00E97A3D"/>
    <w:rsid w:val="00E97ACE"/>
    <w:rsid w:val="00E97BC2"/>
    <w:rsid w:val="00E97CEE"/>
    <w:rsid w:val="00E97EE8"/>
    <w:rsid w:val="00EA0727"/>
    <w:rsid w:val="00EA0BB7"/>
    <w:rsid w:val="00EA0C1D"/>
    <w:rsid w:val="00EA1207"/>
    <w:rsid w:val="00EA1454"/>
    <w:rsid w:val="00EA1532"/>
    <w:rsid w:val="00EA1727"/>
    <w:rsid w:val="00EA186B"/>
    <w:rsid w:val="00EA1A4D"/>
    <w:rsid w:val="00EA1C1C"/>
    <w:rsid w:val="00EA1EA1"/>
    <w:rsid w:val="00EA22AA"/>
    <w:rsid w:val="00EA2A0C"/>
    <w:rsid w:val="00EA2EC9"/>
    <w:rsid w:val="00EA2F5F"/>
    <w:rsid w:val="00EA2F76"/>
    <w:rsid w:val="00EA309E"/>
    <w:rsid w:val="00EA358D"/>
    <w:rsid w:val="00EA389D"/>
    <w:rsid w:val="00EA3B7E"/>
    <w:rsid w:val="00EA3CB3"/>
    <w:rsid w:val="00EA4172"/>
    <w:rsid w:val="00EA4B8F"/>
    <w:rsid w:val="00EA4C9B"/>
    <w:rsid w:val="00EA4DB2"/>
    <w:rsid w:val="00EA516F"/>
    <w:rsid w:val="00EA55C0"/>
    <w:rsid w:val="00EA5A89"/>
    <w:rsid w:val="00EA5B4E"/>
    <w:rsid w:val="00EA5CEC"/>
    <w:rsid w:val="00EA5E2E"/>
    <w:rsid w:val="00EA628F"/>
    <w:rsid w:val="00EA6318"/>
    <w:rsid w:val="00EA64CE"/>
    <w:rsid w:val="00EA670F"/>
    <w:rsid w:val="00EA671E"/>
    <w:rsid w:val="00EA67FC"/>
    <w:rsid w:val="00EA687A"/>
    <w:rsid w:val="00EA6954"/>
    <w:rsid w:val="00EA6964"/>
    <w:rsid w:val="00EA6A3A"/>
    <w:rsid w:val="00EA6C75"/>
    <w:rsid w:val="00EA6E15"/>
    <w:rsid w:val="00EA6E2A"/>
    <w:rsid w:val="00EA7408"/>
    <w:rsid w:val="00EA7999"/>
    <w:rsid w:val="00EA7A87"/>
    <w:rsid w:val="00EA7AF9"/>
    <w:rsid w:val="00EA7AFF"/>
    <w:rsid w:val="00EA7F52"/>
    <w:rsid w:val="00EA7F8B"/>
    <w:rsid w:val="00EB0455"/>
    <w:rsid w:val="00EB074B"/>
    <w:rsid w:val="00EB0824"/>
    <w:rsid w:val="00EB09C1"/>
    <w:rsid w:val="00EB0BA9"/>
    <w:rsid w:val="00EB0CE0"/>
    <w:rsid w:val="00EB0EC5"/>
    <w:rsid w:val="00EB0F0B"/>
    <w:rsid w:val="00EB0FE4"/>
    <w:rsid w:val="00EB15B6"/>
    <w:rsid w:val="00EB1738"/>
    <w:rsid w:val="00EB232E"/>
    <w:rsid w:val="00EB2492"/>
    <w:rsid w:val="00EB2914"/>
    <w:rsid w:val="00EB2986"/>
    <w:rsid w:val="00EB2B43"/>
    <w:rsid w:val="00EB2E9C"/>
    <w:rsid w:val="00EB2FA1"/>
    <w:rsid w:val="00EB2FBD"/>
    <w:rsid w:val="00EB317C"/>
    <w:rsid w:val="00EB3606"/>
    <w:rsid w:val="00EB3752"/>
    <w:rsid w:val="00EB3945"/>
    <w:rsid w:val="00EB3B4D"/>
    <w:rsid w:val="00EB3C68"/>
    <w:rsid w:val="00EB3C8E"/>
    <w:rsid w:val="00EB3CFE"/>
    <w:rsid w:val="00EB3D99"/>
    <w:rsid w:val="00EB413F"/>
    <w:rsid w:val="00EB42E5"/>
    <w:rsid w:val="00EB4395"/>
    <w:rsid w:val="00EB4809"/>
    <w:rsid w:val="00EB4D28"/>
    <w:rsid w:val="00EB4DB7"/>
    <w:rsid w:val="00EB5407"/>
    <w:rsid w:val="00EB54AD"/>
    <w:rsid w:val="00EB56F3"/>
    <w:rsid w:val="00EB5760"/>
    <w:rsid w:val="00EB5927"/>
    <w:rsid w:val="00EB5F73"/>
    <w:rsid w:val="00EB6125"/>
    <w:rsid w:val="00EB62D8"/>
    <w:rsid w:val="00EB62F4"/>
    <w:rsid w:val="00EB6317"/>
    <w:rsid w:val="00EB6626"/>
    <w:rsid w:val="00EB6772"/>
    <w:rsid w:val="00EB68D1"/>
    <w:rsid w:val="00EB6A48"/>
    <w:rsid w:val="00EB6BD2"/>
    <w:rsid w:val="00EB6F61"/>
    <w:rsid w:val="00EB7475"/>
    <w:rsid w:val="00EB7B4F"/>
    <w:rsid w:val="00EC0157"/>
    <w:rsid w:val="00EC015D"/>
    <w:rsid w:val="00EC0385"/>
    <w:rsid w:val="00EC0490"/>
    <w:rsid w:val="00EC04BE"/>
    <w:rsid w:val="00EC0590"/>
    <w:rsid w:val="00EC06A1"/>
    <w:rsid w:val="00EC07A7"/>
    <w:rsid w:val="00EC0AEB"/>
    <w:rsid w:val="00EC0B74"/>
    <w:rsid w:val="00EC0BE4"/>
    <w:rsid w:val="00EC14AE"/>
    <w:rsid w:val="00EC1666"/>
    <w:rsid w:val="00EC1AD1"/>
    <w:rsid w:val="00EC1BC7"/>
    <w:rsid w:val="00EC1D7B"/>
    <w:rsid w:val="00EC2597"/>
    <w:rsid w:val="00EC25B3"/>
    <w:rsid w:val="00EC2879"/>
    <w:rsid w:val="00EC2A34"/>
    <w:rsid w:val="00EC2B8E"/>
    <w:rsid w:val="00EC2C75"/>
    <w:rsid w:val="00EC2C7B"/>
    <w:rsid w:val="00EC2E3D"/>
    <w:rsid w:val="00EC2FFD"/>
    <w:rsid w:val="00EC3069"/>
    <w:rsid w:val="00EC309B"/>
    <w:rsid w:val="00EC312A"/>
    <w:rsid w:val="00EC3499"/>
    <w:rsid w:val="00EC36DA"/>
    <w:rsid w:val="00EC3751"/>
    <w:rsid w:val="00EC377A"/>
    <w:rsid w:val="00EC39DC"/>
    <w:rsid w:val="00EC4154"/>
    <w:rsid w:val="00EC42C1"/>
    <w:rsid w:val="00EC42DD"/>
    <w:rsid w:val="00EC4369"/>
    <w:rsid w:val="00EC44D4"/>
    <w:rsid w:val="00EC452F"/>
    <w:rsid w:val="00EC46A9"/>
    <w:rsid w:val="00EC5177"/>
    <w:rsid w:val="00EC54BC"/>
    <w:rsid w:val="00EC558B"/>
    <w:rsid w:val="00EC55D0"/>
    <w:rsid w:val="00EC5883"/>
    <w:rsid w:val="00EC5A05"/>
    <w:rsid w:val="00EC5B48"/>
    <w:rsid w:val="00EC5B9E"/>
    <w:rsid w:val="00EC608C"/>
    <w:rsid w:val="00EC61EB"/>
    <w:rsid w:val="00EC650A"/>
    <w:rsid w:val="00EC68B5"/>
    <w:rsid w:val="00EC69A6"/>
    <w:rsid w:val="00EC6A57"/>
    <w:rsid w:val="00EC6B6B"/>
    <w:rsid w:val="00EC6D4C"/>
    <w:rsid w:val="00EC6E4A"/>
    <w:rsid w:val="00EC717A"/>
    <w:rsid w:val="00EC72B8"/>
    <w:rsid w:val="00EC72D3"/>
    <w:rsid w:val="00EC7390"/>
    <w:rsid w:val="00EC747B"/>
    <w:rsid w:val="00EC74AA"/>
    <w:rsid w:val="00EC77EA"/>
    <w:rsid w:val="00EC7848"/>
    <w:rsid w:val="00EC7895"/>
    <w:rsid w:val="00EC7B6F"/>
    <w:rsid w:val="00EC7E3F"/>
    <w:rsid w:val="00ED001D"/>
    <w:rsid w:val="00ED00B0"/>
    <w:rsid w:val="00ED0541"/>
    <w:rsid w:val="00ED05E9"/>
    <w:rsid w:val="00ED06A3"/>
    <w:rsid w:val="00ED0C4C"/>
    <w:rsid w:val="00ED0D4C"/>
    <w:rsid w:val="00ED0F58"/>
    <w:rsid w:val="00ED1179"/>
    <w:rsid w:val="00ED12A1"/>
    <w:rsid w:val="00ED15C3"/>
    <w:rsid w:val="00ED16F2"/>
    <w:rsid w:val="00ED17F0"/>
    <w:rsid w:val="00ED2249"/>
    <w:rsid w:val="00ED22F1"/>
    <w:rsid w:val="00ED23E5"/>
    <w:rsid w:val="00ED278C"/>
    <w:rsid w:val="00ED27C3"/>
    <w:rsid w:val="00ED2BB8"/>
    <w:rsid w:val="00ED2D3A"/>
    <w:rsid w:val="00ED3101"/>
    <w:rsid w:val="00ED3125"/>
    <w:rsid w:val="00ED31FD"/>
    <w:rsid w:val="00ED34C1"/>
    <w:rsid w:val="00ED39C3"/>
    <w:rsid w:val="00ED3CAE"/>
    <w:rsid w:val="00ED3E3D"/>
    <w:rsid w:val="00ED3F16"/>
    <w:rsid w:val="00ED3F7C"/>
    <w:rsid w:val="00ED415D"/>
    <w:rsid w:val="00ED4319"/>
    <w:rsid w:val="00ED434F"/>
    <w:rsid w:val="00ED43D3"/>
    <w:rsid w:val="00ED43DE"/>
    <w:rsid w:val="00ED4498"/>
    <w:rsid w:val="00ED477A"/>
    <w:rsid w:val="00ED480F"/>
    <w:rsid w:val="00ED4966"/>
    <w:rsid w:val="00ED4B7F"/>
    <w:rsid w:val="00ED4C56"/>
    <w:rsid w:val="00ED53E1"/>
    <w:rsid w:val="00ED54EC"/>
    <w:rsid w:val="00ED5757"/>
    <w:rsid w:val="00ED5BCD"/>
    <w:rsid w:val="00ED5D79"/>
    <w:rsid w:val="00ED5DC1"/>
    <w:rsid w:val="00ED606C"/>
    <w:rsid w:val="00ED60E3"/>
    <w:rsid w:val="00ED6195"/>
    <w:rsid w:val="00ED61B8"/>
    <w:rsid w:val="00ED6592"/>
    <w:rsid w:val="00ED66BE"/>
    <w:rsid w:val="00ED67BE"/>
    <w:rsid w:val="00ED67FB"/>
    <w:rsid w:val="00ED69AD"/>
    <w:rsid w:val="00ED6CAD"/>
    <w:rsid w:val="00ED704C"/>
    <w:rsid w:val="00ED727B"/>
    <w:rsid w:val="00ED758D"/>
    <w:rsid w:val="00ED76AF"/>
    <w:rsid w:val="00ED7D67"/>
    <w:rsid w:val="00ED7DF1"/>
    <w:rsid w:val="00ED7F86"/>
    <w:rsid w:val="00EE02A7"/>
    <w:rsid w:val="00EE0F67"/>
    <w:rsid w:val="00EE0F8E"/>
    <w:rsid w:val="00EE10C9"/>
    <w:rsid w:val="00EE1594"/>
    <w:rsid w:val="00EE161D"/>
    <w:rsid w:val="00EE1670"/>
    <w:rsid w:val="00EE16CA"/>
    <w:rsid w:val="00EE180F"/>
    <w:rsid w:val="00EE1893"/>
    <w:rsid w:val="00EE19DF"/>
    <w:rsid w:val="00EE1D20"/>
    <w:rsid w:val="00EE1D5A"/>
    <w:rsid w:val="00EE20D3"/>
    <w:rsid w:val="00EE24E1"/>
    <w:rsid w:val="00EE24E5"/>
    <w:rsid w:val="00EE25A5"/>
    <w:rsid w:val="00EE2648"/>
    <w:rsid w:val="00EE26FD"/>
    <w:rsid w:val="00EE27D4"/>
    <w:rsid w:val="00EE2E69"/>
    <w:rsid w:val="00EE2EF3"/>
    <w:rsid w:val="00EE32C9"/>
    <w:rsid w:val="00EE3631"/>
    <w:rsid w:val="00EE3704"/>
    <w:rsid w:val="00EE3914"/>
    <w:rsid w:val="00EE3E53"/>
    <w:rsid w:val="00EE3EAB"/>
    <w:rsid w:val="00EE3F31"/>
    <w:rsid w:val="00EE3F8F"/>
    <w:rsid w:val="00EE425B"/>
    <w:rsid w:val="00EE42FB"/>
    <w:rsid w:val="00EE4629"/>
    <w:rsid w:val="00EE482E"/>
    <w:rsid w:val="00EE48D0"/>
    <w:rsid w:val="00EE490E"/>
    <w:rsid w:val="00EE49EF"/>
    <w:rsid w:val="00EE4B46"/>
    <w:rsid w:val="00EE4BAB"/>
    <w:rsid w:val="00EE4D53"/>
    <w:rsid w:val="00EE4ED5"/>
    <w:rsid w:val="00EE4FB2"/>
    <w:rsid w:val="00EE5117"/>
    <w:rsid w:val="00EE52AC"/>
    <w:rsid w:val="00EE542A"/>
    <w:rsid w:val="00EE556D"/>
    <w:rsid w:val="00EE55FD"/>
    <w:rsid w:val="00EE5681"/>
    <w:rsid w:val="00EE57EF"/>
    <w:rsid w:val="00EE5C7D"/>
    <w:rsid w:val="00EE5E28"/>
    <w:rsid w:val="00EE61C2"/>
    <w:rsid w:val="00EE61E7"/>
    <w:rsid w:val="00EE61F5"/>
    <w:rsid w:val="00EE6290"/>
    <w:rsid w:val="00EE6516"/>
    <w:rsid w:val="00EE66BE"/>
    <w:rsid w:val="00EE6A05"/>
    <w:rsid w:val="00EE6A44"/>
    <w:rsid w:val="00EE6BEC"/>
    <w:rsid w:val="00EE6C0F"/>
    <w:rsid w:val="00EE6D30"/>
    <w:rsid w:val="00EE6E83"/>
    <w:rsid w:val="00EE6F79"/>
    <w:rsid w:val="00EE723E"/>
    <w:rsid w:val="00EE738F"/>
    <w:rsid w:val="00EE7473"/>
    <w:rsid w:val="00EE74AD"/>
    <w:rsid w:val="00EE794F"/>
    <w:rsid w:val="00EE79ED"/>
    <w:rsid w:val="00EE7A06"/>
    <w:rsid w:val="00EE7A66"/>
    <w:rsid w:val="00EE7B71"/>
    <w:rsid w:val="00EE7BCC"/>
    <w:rsid w:val="00EF0096"/>
    <w:rsid w:val="00EF0112"/>
    <w:rsid w:val="00EF0370"/>
    <w:rsid w:val="00EF07ED"/>
    <w:rsid w:val="00EF0904"/>
    <w:rsid w:val="00EF09AF"/>
    <w:rsid w:val="00EF0B18"/>
    <w:rsid w:val="00EF0FE2"/>
    <w:rsid w:val="00EF1540"/>
    <w:rsid w:val="00EF15F8"/>
    <w:rsid w:val="00EF17B1"/>
    <w:rsid w:val="00EF18E1"/>
    <w:rsid w:val="00EF1AC0"/>
    <w:rsid w:val="00EF1C5C"/>
    <w:rsid w:val="00EF1DA6"/>
    <w:rsid w:val="00EF1DCE"/>
    <w:rsid w:val="00EF21F3"/>
    <w:rsid w:val="00EF2483"/>
    <w:rsid w:val="00EF24A8"/>
    <w:rsid w:val="00EF2B5B"/>
    <w:rsid w:val="00EF2CB9"/>
    <w:rsid w:val="00EF2EB3"/>
    <w:rsid w:val="00EF2FB2"/>
    <w:rsid w:val="00EF3124"/>
    <w:rsid w:val="00EF33B8"/>
    <w:rsid w:val="00EF3738"/>
    <w:rsid w:val="00EF3824"/>
    <w:rsid w:val="00EF3C65"/>
    <w:rsid w:val="00EF3E88"/>
    <w:rsid w:val="00EF43B2"/>
    <w:rsid w:val="00EF4426"/>
    <w:rsid w:val="00EF471C"/>
    <w:rsid w:val="00EF4AAC"/>
    <w:rsid w:val="00EF4BDC"/>
    <w:rsid w:val="00EF4DCD"/>
    <w:rsid w:val="00EF4DEA"/>
    <w:rsid w:val="00EF535A"/>
    <w:rsid w:val="00EF56DA"/>
    <w:rsid w:val="00EF5740"/>
    <w:rsid w:val="00EF586B"/>
    <w:rsid w:val="00EF59A3"/>
    <w:rsid w:val="00EF5B6C"/>
    <w:rsid w:val="00EF5C28"/>
    <w:rsid w:val="00EF5C91"/>
    <w:rsid w:val="00EF5D98"/>
    <w:rsid w:val="00EF5FFC"/>
    <w:rsid w:val="00EF6104"/>
    <w:rsid w:val="00EF62B0"/>
    <w:rsid w:val="00EF62F7"/>
    <w:rsid w:val="00EF6747"/>
    <w:rsid w:val="00EF680B"/>
    <w:rsid w:val="00EF6914"/>
    <w:rsid w:val="00EF6939"/>
    <w:rsid w:val="00EF69FB"/>
    <w:rsid w:val="00EF6B06"/>
    <w:rsid w:val="00EF6EC7"/>
    <w:rsid w:val="00EF6EEC"/>
    <w:rsid w:val="00EF703B"/>
    <w:rsid w:val="00EF7187"/>
    <w:rsid w:val="00EF72C8"/>
    <w:rsid w:val="00EF74AF"/>
    <w:rsid w:val="00EF75F7"/>
    <w:rsid w:val="00EF7D51"/>
    <w:rsid w:val="00F0022D"/>
    <w:rsid w:val="00F00397"/>
    <w:rsid w:val="00F0052C"/>
    <w:rsid w:val="00F005B3"/>
    <w:rsid w:val="00F006D4"/>
    <w:rsid w:val="00F00882"/>
    <w:rsid w:val="00F00B6D"/>
    <w:rsid w:val="00F00C24"/>
    <w:rsid w:val="00F00DEB"/>
    <w:rsid w:val="00F00EE9"/>
    <w:rsid w:val="00F0109C"/>
    <w:rsid w:val="00F01653"/>
    <w:rsid w:val="00F01769"/>
    <w:rsid w:val="00F018D1"/>
    <w:rsid w:val="00F01BDD"/>
    <w:rsid w:val="00F01CA5"/>
    <w:rsid w:val="00F01E4B"/>
    <w:rsid w:val="00F01F06"/>
    <w:rsid w:val="00F01F3C"/>
    <w:rsid w:val="00F01F98"/>
    <w:rsid w:val="00F0201C"/>
    <w:rsid w:val="00F0208E"/>
    <w:rsid w:val="00F02159"/>
    <w:rsid w:val="00F0245A"/>
    <w:rsid w:val="00F02604"/>
    <w:rsid w:val="00F02626"/>
    <w:rsid w:val="00F02D64"/>
    <w:rsid w:val="00F02D98"/>
    <w:rsid w:val="00F03043"/>
    <w:rsid w:val="00F03092"/>
    <w:rsid w:val="00F032F8"/>
    <w:rsid w:val="00F036CA"/>
    <w:rsid w:val="00F03918"/>
    <w:rsid w:val="00F03F9E"/>
    <w:rsid w:val="00F04077"/>
    <w:rsid w:val="00F043CB"/>
    <w:rsid w:val="00F04414"/>
    <w:rsid w:val="00F045A9"/>
    <w:rsid w:val="00F0474A"/>
    <w:rsid w:val="00F05183"/>
    <w:rsid w:val="00F0574F"/>
    <w:rsid w:val="00F05791"/>
    <w:rsid w:val="00F059C2"/>
    <w:rsid w:val="00F05C33"/>
    <w:rsid w:val="00F05D0F"/>
    <w:rsid w:val="00F05F15"/>
    <w:rsid w:val="00F05F56"/>
    <w:rsid w:val="00F0654B"/>
    <w:rsid w:val="00F06840"/>
    <w:rsid w:val="00F0687D"/>
    <w:rsid w:val="00F068FD"/>
    <w:rsid w:val="00F06901"/>
    <w:rsid w:val="00F069E1"/>
    <w:rsid w:val="00F06D6D"/>
    <w:rsid w:val="00F06E64"/>
    <w:rsid w:val="00F06FC3"/>
    <w:rsid w:val="00F072A9"/>
    <w:rsid w:val="00F0734D"/>
    <w:rsid w:val="00F07908"/>
    <w:rsid w:val="00F0791D"/>
    <w:rsid w:val="00F07950"/>
    <w:rsid w:val="00F10013"/>
    <w:rsid w:val="00F10040"/>
    <w:rsid w:val="00F10047"/>
    <w:rsid w:val="00F10197"/>
    <w:rsid w:val="00F10256"/>
    <w:rsid w:val="00F104A1"/>
    <w:rsid w:val="00F10645"/>
    <w:rsid w:val="00F1064C"/>
    <w:rsid w:val="00F106B6"/>
    <w:rsid w:val="00F10EAE"/>
    <w:rsid w:val="00F10EEE"/>
    <w:rsid w:val="00F11090"/>
    <w:rsid w:val="00F11104"/>
    <w:rsid w:val="00F1123E"/>
    <w:rsid w:val="00F11A38"/>
    <w:rsid w:val="00F11AE9"/>
    <w:rsid w:val="00F11B28"/>
    <w:rsid w:val="00F11BD3"/>
    <w:rsid w:val="00F128C1"/>
    <w:rsid w:val="00F129AF"/>
    <w:rsid w:val="00F12A06"/>
    <w:rsid w:val="00F12A59"/>
    <w:rsid w:val="00F12E88"/>
    <w:rsid w:val="00F131B7"/>
    <w:rsid w:val="00F131BF"/>
    <w:rsid w:val="00F1359E"/>
    <w:rsid w:val="00F13844"/>
    <w:rsid w:val="00F13AEF"/>
    <w:rsid w:val="00F13CC0"/>
    <w:rsid w:val="00F13FFB"/>
    <w:rsid w:val="00F1459F"/>
    <w:rsid w:val="00F145EC"/>
    <w:rsid w:val="00F14669"/>
    <w:rsid w:val="00F149FF"/>
    <w:rsid w:val="00F14E54"/>
    <w:rsid w:val="00F14F8A"/>
    <w:rsid w:val="00F15327"/>
    <w:rsid w:val="00F158A9"/>
    <w:rsid w:val="00F15B0B"/>
    <w:rsid w:val="00F15D2E"/>
    <w:rsid w:val="00F15F3D"/>
    <w:rsid w:val="00F15F55"/>
    <w:rsid w:val="00F1622D"/>
    <w:rsid w:val="00F169A5"/>
    <w:rsid w:val="00F16AEA"/>
    <w:rsid w:val="00F16C67"/>
    <w:rsid w:val="00F16FB8"/>
    <w:rsid w:val="00F16FBC"/>
    <w:rsid w:val="00F1729A"/>
    <w:rsid w:val="00F17392"/>
    <w:rsid w:val="00F17834"/>
    <w:rsid w:val="00F17876"/>
    <w:rsid w:val="00F17CC3"/>
    <w:rsid w:val="00F17CCB"/>
    <w:rsid w:val="00F20033"/>
    <w:rsid w:val="00F2022D"/>
    <w:rsid w:val="00F202AE"/>
    <w:rsid w:val="00F2031E"/>
    <w:rsid w:val="00F20327"/>
    <w:rsid w:val="00F203A4"/>
    <w:rsid w:val="00F2053A"/>
    <w:rsid w:val="00F20668"/>
    <w:rsid w:val="00F208BC"/>
    <w:rsid w:val="00F208C4"/>
    <w:rsid w:val="00F2096D"/>
    <w:rsid w:val="00F20ACF"/>
    <w:rsid w:val="00F20EF7"/>
    <w:rsid w:val="00F213AD"/>
    <w:rsid w:val="00F21688"/>
    <w:rsid w:val="00F216E9"/>
    <w:rsid w:val="00F21763"/>
    <w:rsid w:val="00F21785"/>
    <w:rsid w:val="00F217E5"/>
    <w:rsid w:val="00F21AF5"/>
    <w:rsid w:val="00F21B43"/>
    <w:rsid w:val="00F21B92"/>
    <w:rsid w:val="00F21D93"/>
    <w:rsid w:val="00F222C8"/>
    <w:rsid w:val="00F226BC"/>
    <w:rsid w:val="00F227F6"/>
    <w:rsid w:val="00F22919"/>
    <w:rsid w:val="00F22A64"/>
    <w:rsid w:val="00F22D25"/>
    <w:rsid w:val="00F2314B"/>
    <w:rsid w:val="00F23243"/>
    <w:rsid w:val="00F23288"/>
    <w:rsid w:val="00F232F1"/>
    <w:rsid w:val="00F237B7"/>
    <w:rsid w:val="00F239E0"/>
    <w:rsid w:val="00F23CDC"/>
    <w:rsid w:val="00F24114"/>
    <w:rsid w:val="00F2421B"/>
    <w:rsid w:val="00F242FF"/>
    <w:rsid w:val="00F2470F"/>
    <w:rsid w:val="00F24721"/>
    <w:rsid w:val="00F24732"/>
    <w:rsid w:val="00F24A3E"/>
    <w:rsid w:val="00F24C30"/>
    <w:rsid w:val="00F24D3B"/>
    <w:rsid w:val="00F24E1B"/>
    <w:rsid w:val="00F24FBE"/>
    <w:rsid w:val="00F2509B"/>
    <w:rsid w:val="00F2516C"/>
    <w:rsid w:val="00F25585"/>
    <w:rsid w:val="00F25626"/>
    <w:rsid w:val="00F25AF0"/>
    <w:rsid w:val="00F25DA6"/>
    <w:rsid w:val="00F25DFC"/>
    <w:rsid w:val="00F260C5"/>
    <w:rsid w:val="00F26232"/>
    <w:rsid w:val="00F26271"/>
    <w:rsid w:val="00F26519"/>
    <w:rsid w:val="00F26B84"/>
    <w:rsid w:val="00F27252"/>
    <w:rsid w:val="00F2746F"/>
    <w:rsid w:val="00F275C8"/>
    <w:rsid w:val="00F275F7"/>
    <w:rsid w:val="00F2778B"/>
    <w:rsid w:val="00F27885"/>
    <w:rsid w:val="00F279D5"/>
    <w:rsid w:val="00F27AB2"/>
    <w:rsid w:val="00F27C8B"/>
    <w:rsid w:val="00F307B7"/>
    <w:rsid w:val="00F308CC"/>
    <w:rsid w:val="00F30A70"/>
    <w:rsid w:val="00F30B02"/>
    <w:rsid w:val="00F30D6D"/>
    <w:rsid w:val="00F30E85"/>
    <w:rsid w:val="00F310F1"/>
    <w:rsid w:val="00F317B7"/>
    <w:rsid w:val="00F31810"/>
    <w:rsid w:val="00F31BB2"/>
    <w:rsid w:val="00F31BD8"/>
    <w:rsid w:val="00F31CAB"/>
    <w:rsid w:val="00F31DE2"/>
    <w:rsid w:val="00F31E34"/>
    <w:rsid w:val="00F32057"/>
    <w:rsid w:val="00F3207A"/>
    <w:rsid w:val="00F3215A"/>
    <w:rsid w:val="00F32393"/>
    <w:rsid w:val="00F326C1"/>
    <w:rsid w:val="00F32856"/>
    <w:rsid w:val="00F328FF"/>
    <w:rsid w:val="00F3296D"/>
    <w:rsid w:val="00F329D3"/>
    <w:rsid w:val="00F32AA2"/>
    <w:rsid w:val="00F32BF7"/>
    <w:rsid w:val="00F32C44"/>
    <w:rsid w:val="00F32C45"/>
    <w:rsid w:val="00F32CB3"/>
    <w:rsid w:val="00F3346A"/>
    <w:rsid w:val="00F33A20"/>
    <w:rsid w:val="00F3422D"/>
    <w:rsid w:val="00F34391"/>
    <w:rsid w:val="00F3453D"/>
    <w:rsid w:val="00F346D6"/>
    <w:rsid w:val="00F34A56"/>
    <w:rsid w:val="00F34D07"/>
    <w:rsid w:val="00F3511A"/>
    <w:rsid w:val="00F35461"/>
    <w:rsid w:val="00F354F4"/>
    <w:rsid w:val="00F355FE"/>
    <w:rsid w:val="00F35C66"/>
    <w:rsid w:val="00F35D67"/>
    <w:rsid w:val="00F35E2A"/>
    <w:rsid w:val="00F35F38"/>
    <w:rsid w:val="00F36109"/>
    <w:rsid w:val="00F36334"/>
    <w:rsid w:val="00F364CF"/>
    <w:rsid w:val="00F36708"/>
    <w:rsid w:val="00F367D5"/>
    <w:rsid w:val="00F36B70"/>
    <w:rsid w:val="00F36DDE"/>
    <w:rsid w:val="00F371D0"/>
    <w:rsid w:val="00F37228"/>
    <w:rsid w:val="00F372F5"/>
    <w:rsid w:val="00F373AD"/>
    <w:rsid w:val="00F37634"/>
    <w:rsid w:val="00F378C0"/>
    <w:rsid w:val="00F3799A"/>
    <w:rsid w:val="00F37D59"/>
    <w:rsid w:val="00F39BCA"/>
    <w:rsid w:val="00F400DB"/>
    <w:rsid w:val="00F40217"/>
    <w:rsid w:val="00F40218"/>
    <w:rsid w:val="00F4025D"/>
    <w:rsid w:val="00F40468"/>
    <w:rsid w:val="00F406B9"/>
    <w:rsid w:val="00F407A4"/>
    <w:rsid w:val="00F409F4"/>
    <w:rsid w:val="00F40DCA"/>
    <w:rsid w:val="00F40FB3"/>
    <w:rsid w:val="00F4170A"/>
    <w:rsid w:val="00F4176D"/>
    <w:rsid w:val="00F418F1"/>
    <w:rsid w:val="00F419D9"/>
    <w:rsid w:val="00F41CCE"/>
    <w:rsid w:val="00F41E98"/>
    <w:rsid w:val="00F41F9D"/>
    <w:rsid w:val="00F422D4"/>
    <w:rsid w:val="00F42322"/>
    <w:rsid w:val="00F42B32"/>
    <w:rsid w:val="00F42CE4"/>
    <w:rsid w:val="00F42E93"/>
    <w:rsid w:val="00F42ECA"/>
    <w:rsid w:val="00F42FC8"/>
    <w:rsid w:val="00F4314D"/>
    <w:rsid w:val="00F4347B"/>
    <w:rsid w:val="00F43659"/>
    <w:rsid w:val="00F436AC"/>
    <w:rsid w:val="00F436CE"/>
    <w:rsid w:val="00F436FC"/>
    <w:rsid w:val="00F43769"/>
    <w:rsid w:val="00F4379E"/>
    <w:rsid w:val="00F437E0"/>
    <w:rsid w:val="00F4395F"/>
    <w:rsid w:val="00F43966"/>
    <w:rsid w:val="00F439CC"/>
    <w:rsid w:val="00F43A63"/>
    <w:rsid w:val="00F43CBF"/>
    <w:rsid w:val="00F43F45"/>
    <w:rsid w:val="00F43FA5"/>
    <w:rsid w:val="00F4400C"/>
    <w:rsid w:val="00F4402E"/>
    <w:rsid w:val="00F44374"/>
    <w:rsid w:val="00F44385"/>
    <w:rsid w:val="00F44484"/>
    <w:rsid w:val="00F44630"/>
    <w:rsid w:val="00F44710"/>
    <w:rsid w:val="00F44962"/>
    <w:rsid w:val="00F44B8E"/>
    <w:rsid w:val="00F45057"/>
    <w:rsid w:val="00F45210"/>
    <w:rsid w:val="00F45335"/>
    <w:rsid w:val="00F453A1"/>
    <w:rsid w:val="00F453B4"/>
    <w:rsid w:val="00F453FD"/>
    <w:rsid w:val="00F4562B"/>
    <w:rsid w:val="00F45633"/>
    <w:rsid w:val="00F4565B"/>
    <w:rsid w:val="00F45AF9"/>
    <w:rsid w:val="00F45CD0"/>
    <w:rsid w:val="00F45EBE"/>
    <w:rsid w:val="00F461E9"/>
    <w:rsid w:val="00F46447"/>
    <w:rsid w:val="00F466FF"/>
    <w:rsid w:val="00F4671A"/>
    <w:rsid w:val="00F46E45"/>
    <w:rsid w:val="00F47091"/>
    <w:rsid w:val="00F4714A"/>
    <w:rsid w:val="00F47240"/>
    <w:rsid w:val="00F4728C"/>
    <w:rsid w:val="00F473E4"/>
    <w:rsid w:val="00F47DF6"/>
    <w:rsid w:val="00F502BA"/>
    <w:rsid w:val="00F50473"/>
    <w:rsid w:val="00F50565"/>
    <w:rsid w:val="00F50796"/>
    <w:rsid w:val="00F50A74"/>
    <w:rsid w:val="00F50C0C"/>
    <w:rsid w:val="00F50C0D"/>
    <w:rsid w:val="00F50F5B"/>
    <w:rsid w:val="00F51548"/>
    <w:rsid w:val="00F519CA"/>
    <w:rsid w:val="00F51D49"/>
    <w:rsid w:val="00F51E58"/>
    <w:rsid w:val="00F51FE0"/>
    <w:rsid w:val="00F5255D"/>
    <w:rsid w:val="00F52784"/>
    <w:rsid w:val="00F52886"/>
    <w:rsid w:val="00F52A38"/>
    <w:rsid w:val="00F532D9"/>
    <w:rsid w:val="00F53918"/>
    <w:rsid w:val="00F53D0D"/>
    <w:rsid w:val="00F53F1D"/>
    <w:rsid w:val="00F54028"/>
    <w:rsid w:val="00F5403F"/>
    <w:rsid w:val="00F54082"/>
    <w:rsid w:val="00F545A3"/>
    <w:rsid w:val="00F545BF"/>
    <w:rsid w:val="00F546D4"/>
    <w:rsid w:val="00F5471A"/>
    <w:rsid w:val="00F54BDD"/>
    <w:rsid w:val="00F54C4A"/>
    <w:rsid w:val="00F54CB5"/>
    <w:rsid w:val="00F54E9E"/>
    <w:rsid w:val="00F54F60"/>
    <w:rsid w:val="00F550F5"/>
    <w:rsid w:val="00F551C4"/>
    <w:rsid w:val="00F5523D"/>
    <w:rsid w:val="00F553FA"/>
    <w:rsid w:val="00F555B0"/>
    <w:rsid w:val="00F55663"/>
    <w:rsid w:val="00F5580B"/>
    <w:rsid w:val="00F558E1"/>
    <w:rsid w:val="00F55A84"/>
    <w:rsid w:val="00F55C30"/>
    <w:rsid w:val="00F562FF"/>
    <w:rsid w:val="00F5648B"/>
    <w:rsid w:val="00F56546"/>
    <w:rsid w:val="00F56589"/>
    <w:rsid w:val="00F565AF"/>
    <w:rsid w:val="00F56639"/>
    <w:rsid w:val="00F569E5"/>
    <w:rsid w:val="00F56EB7"/>
    <w:rsid w:val="00F57038"/>
    <w:rsid w:val="00F576A0"/>
    <w:rsid w:val="00F579FF"/>
    <w:rsid w:val="00F57AFB"/>
    <w:rsid w:val="00F57B54"/>
    <w:rsid w:val="00F57C6B"/>
    <w:rsid w:val="00F60435"/>
    <w:rsid w:val="00F6057A"/>
    <w:rsid w:val="00F6067D"/>
    <w:rsid w:val="00F60778"/>
    <w:rsid w:val="00F60CD9"/>
    <w:rsid w:val="00F61127"/>
    <w:rsid w:val="00F61344"/>
    <w:rsid w:val="00F61356"/>
    <w:rsid w:val="00F61659"/>
    <w:rsid w:val="00F616CA"/>
    <w:rsid w:val="00F61795"/>
    <w:rsid w:val="00F61797"/>
    <w:rsid w:val="00F617E0"/>
    <w:rsid w:val="00F61F04"/>
    <w:rsid w:val="00F62015"/>
    <w:rsid w:val="00F624AF"/>
    <w:rsid w:val="00F625ED"/>
    <w:rsid w:val="00F6271D"/>
    <w:rsid w:val="00F62BAD"/>
    <w:rsid w:val="00F62E29"/>
    <w:rsid w:val="00F62F23"/>
    <w:rsid w:val="00F6328E"/>
    <w:rsid w:val="00F6344D"/>
    <w:rsid w:val="00F6350C"/>
    <w:rsid w:val="00F6352C"/>
    <w:rsid w:val="00F6371D"/>
    <w:rsid w:val="00F63889"/>
    <w:rsid w:val="00F638E4"/>
    <w:rsid w:val="00F6398A"/>
    <w:rsid w:val="00F63CC6"/>
    <w:rsid w:val="00F63EA7"/>
    <w:rsid w:val="00F6402B"/>
    <w:rsid w:val="00F6416B"/>
    <w:rsid w:val="00F6426E"/>
    <w:rsid w:val="00F64346"/>
    <w:rsid w:val="00F6436F"/>
    <w:rsid w:val="00F6445F"/>
    <w:rsid w:val="00F64555"/>
    <w:rsid w:val="00F648F3"/>
    <w:rsid w:val="00F64A84"/>
    <w:rsid w:val="00F64DF8"/>
    <w:rsid w:val="00F64ED8"/>
    <w:rsid w:val="00F64FBB"/>
    <w:rsid w:val="00F6524D"/>
    <w:rsid w:val="00F65336"/>
    <w:rsid w:val="00F6536B"/>
    <w:rsid w:val="00F65731"/>
    <w:rsid w:val="00F65738"/>
    <w:rsid w:val="00F658F2"/>
    <w:rsid w:val="00F65A55"/>
    <w:rsid w:val="00F65C1F"/>
    <w:rsid w:val="00F65DEC"/>
    <w:rsid w:val="00F65EF6"/>
    <w:rsid w:val="00F66478"/>
    <w:rsid w:val="00F66527"/>
    <w:rsid w:val="00F666A8"/>
    <w:rsid w:val="00F66A60"/>
    <w:rsid w:val="00F66E53"/>
    <w:rsid w:val="00F6710E"/>
    <w:rsid w:val="00F674AE"/>
    <w:rsid w:val="00F675E7"/>
    <w:rsid w:val="00F676FA"/>
    <w:rsid w:val="00F6770F"/>
    <w:rsid w:val="00F677A7"/>
    <w:rsid w:val="00F67F06"/>
    <w:rsid w:val="00F6A4FD"/>
    <w:rsid w:val="00F70025"/>
    <w:rsid w:val="00F70186"/>
    <w:rsid w:val="00F701AA"/>
    <w:rsid w:val="00F70312"/>
    <w:rsid w:val="00F7075F"/>
    <w:rsid w:val="00F70A49"/>
    <w:rsid w:val="00F70EFB"/>
    <w:rsid w:val="00F70FD0"/>
    <w:rsid w:val="00F71033"/>
    <w:rsid w:val="00F7119C"/>
    <w:rsid w:val="00F7122A"/>
    <w:rsid w:val="00F71B78"/>
    <w:rsid w:val="00F71C80"/>
    <w:rsid w:val="00F71D9C"/>
    <w:rsid w:val="00F7242D"/>
    <w:rsid w:val="00F72600"/>
    <w:rsid w:val="00F72769"/>
    <w:rsid w:val="00F727E6"/>
    <w:rsid w:val="00F72AF5"/>
    <w:rsid w:val="00F7324B"/>
    <w:rsid w:val="00F734CD"/>
    <w:rsid w:val="00F73851"/>
    <w:rsid w:val="00F73A93"/>
    <w:rsid w:val="00F73D44"/>
    <w:rsid w:val="00F74431"/>
    <w:rsid w:val="00F74466"/>
    <w:rsid w:val="00F745B2"/>
    <w:rsid w:val="00F7472B"/>
    <w:rsid w:val="00F747F9"/>
    <w:rsid w:val="00F749A8"/>
    <w:rsid w:val="00F749F1"/>
    <w:rsid w:val="00F74A81"/>
    <w:rsid w:val="00F74C4D"/>
    <w:rsid w:val="00F74D63"/>
    <w:rsid w:val="00F75043"/>
    <w:rsid w:val="00F7504E"/>
    <w:rsid w:val="00F7506A"/>
    <w:rsid w:val="00F751F3"/>
    <w:rsid w:val="00F75298"/>
    <w:rsid w:val="00F75656"/>
    <w:rsid w:val="00F757C5"/>
    <w:rsid w:val="00F75919"/>
    <w:rsid w:val="00F759A6"/>
    <w:rsid w:val="00F759FA"/>
    <w:rsid w:val="00F75B26"/>
    <w:rsid w:val="00F75D00"/>
    <w:rsid w:val="00F75FD3"/>
    <w:rsid w:val="00F760B7"/>
    <w:rsid w:val="00F767AF"/>
    <w:rsid w:val="00F767D7"/>
    <w:rsid w:val="00F7689E"/>
    <w:rsid w:val="00F768EB"/>
    <w:rsid w:val="00F76A82"/>
    <w:rsid w:val="00F76F8D"/>
    <w:rsid w:val="00F770C8"/>
    <w:rsid w:val="00F77379"/>
    <w:rsid w:val="00F77589"/>
    <w:rsid w:val="00F776C9"/>
    <w:rsid w:val="00F779AE"/>
    <w:rsid w:val="00F77C05"/>
    <w:rsid w:val="00F77CDC"/>
    <w:rsid w:val="00F8017C"/>
    <w:rsid w:val="00F8029B"/>
    <w:rsid w:val="00F8066F"/>
    <w:rsid w:val="00F8079C"/>
    <w:rsid w:val="00F80ABB"/>
    <w:rsid w:val="00F80B59"/>
    <w:rsid w:val="00F81031"/>
    <w:rsid w:val="00F81397"/>
    <w:rsid w:val="00F813F6"/>
    <w:rsid w:val="00F8172D"/>
    <w:rsid w:val="00F81F72"/>
    <w:rsid w:val="00F82011"/>
    <w:rsid w:val="00F822B9"/>
    <w:rsid w:val="00F8240F"/>
    <w:rsid w:val="00F824F9"/>
    <w:rsid w:val="00F8258C"/>
    <w:rsid w:val="00F825C6"/>
    <w:rsid w:val="00F826C9"/>
    <w:rsid w:val="00F82C84"/>
    <w:rsid w:val="00F82CB7"/>
    <w:rsid w:val="00F82D85"/>
    <w:rsid w:val="00F82DD1"/>
    <w:rsid w:val="00F82EA3"/>
    <w:rsid w:val="00F83026"/>
    <w:rsid w:val="00F832B5"/>
    <w:rsid w:val="00F83A0A"/>
    <w:rsid w:val="00F83AB4"/>
    <w:rsid w:val="00F83B67"/>
    <w:rsid w:val="00F841C6"/>
    <w:rsid w:val="00F841DD"/>
    <w:rsid w:val="00F84283"/>
    <w:rsid w:val="00F842F3"/>
    <w:rsid w:val="00F84388"/>
    <w:rsid w:val="00F84460"/>
    <w:rsid w:val="00F8465E"/>
    <w:rsid w:val="00F8469E"/>
    <w:rsid w:val="00F84EA6"/>
    <w:rsid w:val="00F85024"/>
    <w:rsid w:val="00F85087"/>
    <w:rsid w:val="00F85183"/>
    <w:rsid w:val="00F852E4"/>
    <w:rsid w:val="00F85445"/>
    <w:rsid w:val="00F8594B"/>
    <w:rsid w:val="00F85A73"/>
    <w:rsid w:val="00F85C3A"/>
    <w:rsid w:val="00F85FAB"/>
    <w:rsid w:val="00F865A0"/>
    <w:rsid w:val="00F8677A"/>
    <w:rsid w:val="00F867BF"/>
    <w:rsid w:val="00F86A8F"/>
    <w:rsid w:val="00F86ECE"/>
    <w:rsid w:val="00F87593"/>
    <w:rsid w:val="00F875D3"/>
    <w:rsid w:val="00F877BF"/>
    <w:rsid w:val="00F87E7C"/>
    <w:rsid w:val="00F899E7"/>
    <w:rsid w:val="00F90264"/>
    <w:rsid w:val="00F90516"/>
    <w:rsid w:val="00F905A7"/>
    <w:rsid w:val="00F905C3"/>
    <w:rsid w:val="00F90801"/>
    <w:rsid w:val="00F90B73"/>
    <w:rsid w:val="00F90FA9"/>
    <w:rsid w:val="00F912BE"/>
    <w:rsid w:val="00F91344"/>
    <w:rsid w:val="00F91520"/>
    <w:rsid w:val="00F91648"/>
    <w:rsid w:val="00F9164F"/>
    <w:rsid w:val="00F917CD"/>
    <w:rsid w:val="00F91807"/>
    <w:rsid w:val="00F9187A"/>
    <w:rsid w:val="00F91A9F"/>
    <w:rsid w:val="00F91BDA"/>
    <w:rsid w:val="00F91C1F"/>
    <w:rsid w:val="00F91ECE"/>
    <w:rsid w:val="00F92077"/>
    <w:rsid w:val="00F920A4"/>
    <w:rsid w:val="00F929B7"/>
    <w:rsid w:val="00F92D70"/>
    <w:rsid w:val="00F92EDD"/>
    <w:rsid w:val="00F92FAE"/>
    <w:rsid w:val="00F93037"/>
    <w:rsid w:val="00F93452"/>
    <w:rsid w:val="00F936ED"/>
    <w:rsid w:val="00F9392F"/>
    <w:rsid w:val="00F93B65"/>
    <w:rsid w:val="00F93D6F"/>
    <w:rsid w:val="00F9419D"/>
    <w:rsid w:val="00F9428D"/>
    <w:rsid w:val="00F944FB"/>
    <w:rsid w:val="00F946DD"/>
    <w:rsid w:val="00F947D1"/>
    <w:rsid w:val="00F94BCC"/>
    <w:rsid w:val="00F94E76"/>
    <w:rsid w:val="00F952F0"/>
    <w:rsid w:val="00F95435"/>
    <w:rsid w:val="00F9546F"/>
    <w:rsid w:val="00F955C7"/>
    <w:rsid w:val="00F956FB"/>
    <w:rsid w:val="00F95780"/>
    <w:rsid w:val="00F9582E"/>
    <w:rsid w:val="00F95AE1"/>
    <w:rsid w:val="00F96086"/>
    <w:rsid w:val="00F9614D"/>
    <w:rsid w:val="00F96202"/>
    <w:rsid w:val="00F96432"/>
    <w:rsid w:val="00F964F8"/>
    <w:rsid w:val="00F96608"/>
    <w:rsid w:val="00F9669D"/>
    <w:rsid w:val="00F966EE"/>
    <w:rsid w:val="00F96753"/>
    <w:rsid w:val="00F96831"/>
    <w:rsid w:val="00F96B94"/>
    <w:rsid w:val="00F96DBE"/>
    <w:rsid w:val="00F970A0"/>
    <w:rsid w:val="00F972B7"/>
    <w:rsid w:val="00F97706"/>
    <w:rsid w:val="00F979D1"/>
    <w:rsid w:val="00F97B2F"/>
    <w:rsid w:val="00F97BD9"/>
    <w:rsid w:val="00F97EE4"/>
    <w:rsid w:val="00FA004E"/>
    <w:rsid w:val="00FA07D9"/>
    <w:rsid w:val="00FA0A37"/>
    <w:rsid w:val="00FA0A97"/>
    <w:rsid w:val="00FA0B3D"/>
    <w:rsid w:val="00FA0C93"/>
    <w:rsid w:val="00FA0D1D"/>
    <w:rsid w:val="00FA0D7A"/>
    <w:rsid w:val="00FA0F11"/>
    <w:rsid w:val="00FA15B0"/>
    <w:rsid w:val="00FA1951"/>
    <w:rsid w:val="00FA1A14"/>
    <w:rsid w:val="00FA1A17"/>
    <w:rsid w:val="00FA1A6E"/>
    <w:rsid w:val="00FA1B1A"/>
    <w:rsid w:val="00FA1C2F"/>
    <w:rsid w:val="00FA20D9"/>
    <w:rsid w:val="00FA210E"/>
    <w:rsid w:val="00FA21A4"/>
    <w:rsid w:val="00FA221E"/>
    <w:rsid w:val="00FA23D8"/>
    <w:rsid w:val="00FA2621"/>
    <w:rsid w:val="00FA26E6"/>
    <w:rsid w:val="00FA2782"/>
    <w:rsid w:val="00FA2878"/>
    <w:rsid w:val="00FA2A36"/>
    <w:rsid w:val="00FA2A5C"/>
    <w:rsid w:val="00FA2A9A"/>
    <w:rsid w:val="00FA2D64"/>
    <w:rsid w:val="00FA2E80"/>
    <w:rsid w:val="00FA2FBA"/>
    <w:rsid w:val="00FA3B00"/>
    <w:rsid w:val="00FA3CC9"/>
    <w:rsid w:val="00FA4332"/>
    <w:rsid w:val="00FA4473"/>
    <w:rsid w:val="00FA4766"/>
    <w:rsid w:val="00FA476D"/>
    <w:rsid w:val="00FA4A61"/>
    <w:rsid w:val="00FA4CD8"/>
    <w:rsid w:val="00FA4F49"/>
    <w:rsid w:val="00FA4FCB"/>
    <w:rsid w:val="00FA56DE"/>
    <w:rsid w:val="00FA5748"/>
    <w:rsid w:val="00FA5794"/>
    <w:rsid w:val="00FA5A1D"/>
    <w:rsid w:val="00FA5A67"/>
    <w:rsid w:val="00FA5A97"/>
    <w:rsid w:val="00FA5ABB"/>
    <w:rsid w:val="00FA5AF1"/>
    <w:rsid w:val="00FA5B08"/>
    <w:rsid w:val="00FA5CBC"/>
    <w:rsid w:val="00FA5CF1"/>
    <w:rsid w:val="00FA5DA0"/>
    <w:rsid w:val="00FA5DB3"/>
    <w:rsid w:val="00FA5ECF"/>
    <w:rsid w:val="00FA65A6"/>
    <w:rsid w:val="00FA661D"/>
    <w:rsid w:val="00FA6A07"/>
    <w:rsid w:val="00FA6A26"/>
    <w:rsid w:val="00FA6C4E"/>
    <w:rsid w:val="00FA7696"/>
    <w:rsid w:val="00FA79DE"/>
    <w:rsid w:val="00FA7E0A"/>
    <w:rsid w:val="00FA7F81"/>
    <w:rsid w:val="00FB0004"/>
    <w:rsid w:val="00FB0972"/>
    <w:rsid w:val="00FB0B13"/>
    <w:rsid w:val="00FB0C26"/>
    <w:rsid w:val="00FB0C49"/>
    <w:rsid w:val="00FB0C99"/>
    <w:rsid w:val="00FB0CE6"/>
    <w:rsid w:val="00FB0D99"/>
    <w:rsid w:val="00FB1046"/>
    <w:rsid w:val="00FB12EB"/>
    <w:rsid w:val="00FB14A7"/>
    <w:rsid w:val="00FB16C4"/>
    <w:rsid w:val="00FB17BA"/>
    <w:rsid w:val="00FB17BB"/>
    <w:rsid w:val="00FB1A22"/>
    <w:rsid w:val="00FB1F3A"/>
    <w:rsid w:val="00FB216C"/>
    <w:rsid w:val="00FB2178"/>
    <w:rsid w:val="00FB2651"/>
    <w:rsid w:val="00FB2667"/>
    <w:rsid w:val="00FB26E1"/>
    <w:rsid w:val="00FB276B"/>
    <w:rsid w:val="00FB28FF"/>
    <w:rsid w:val="00FB2BB5"/>
    <w:rsid w:val="00FB2F1C"/>
    <w:rsid w:val="00FB36EE"/>
    <w:rsid w:val="00FB3974"/>
    <w:rsid w:val="00FB39AC"/>
    <w:rsid w:val="00FB3B4A"/>
    <w:rsid w:val="00FB3DE8"/>
    <w:rsid w:val="00FB411A"/>
    <w:rsid w:val="00FB41B0"/>
    <w:rsid w:val="00FB420A"/>
    <w:rsid w:val="00FB434E"/>
    <w:rsid w:val="00FB46BB"/>
    <w:rsid w:val="00FB4BA8"/>
    <w:rsid w:val="00FB4DC1"/>
    <w:rsid w:val="00FB4E2A"/>
    <w:rsid w:val="00FB5076"/>
    <w:rsid w:val="00FB52C8"/>
    <w:rsid w:val="00FB5569"/>
    <w:rsid w:val="00FB57A4"/>
    <w:rsid w:val="00FB57B0"/>
    <w:rsid w:val="00FB5943"/>
    <w:rsid w:val="00FB5A7F"/>
    <w:rsid w:val="00FB5BA4"/>
    <w:rsid w:val="00FB6173"/>
    <w:rsid w:val="00FB6219"/>
    <w:rsid w:val="00FB67EC"/>
    <w:rsid w:val="00FB6AD2"/>
    <w:rsid w:val="00FB6B7B"/>
    <w:rsid w:val="00FB6C17"/>
    <w:rsid w:val="00FB6C30"/>
    <w:rsid w:val="00FB6C42"/>
    <w:rsid w:val="00FB6EEF"/>
    <w:rsid w:val="00FB6F75"/>
    <w:rsid w:val="00FB7484"/>
    <w:rsid w:val="00FB749D"/>
    <w:rsid w:val="00FB760D"/>
    <w:rsid w:val="00FB7620"/>
    <w:rsid w:val="00FB7898"/>
    <w:rsid w:val="00FB78BD"/>
    <w:rsid w:val="00FB7B9B"/>
    <w:rsid w:val="00FB7E10"/>
    <w:rsid w:val="00FB7EF6"/>
    <w:rsid w:val="00FB7EF8"/>
    <w:rsid w:val="00FC0130"/>
    <w:rsid w:val="00FC02ED"/>
    <w:rsid w:val="00FC048A"/>
    <w:rsid w:val="00FC04EC"/>
    <w:rsid w:val="00FC0516"/>
    <w:rsid w:val="00FC0B26"/>
    <w:rsid w:val="00FC1529"/>
    <w:rsid w:val="00FC166F"/>
    <w:rsid w:val="00FC16FC"/>
    <w:rsid w:val="00FC1739"/>
    <w:rsid w:val="00FC1800"/>
    <w:rsid w:val="00FC18DA"/>
    <w:rsid w:val="00FC195A"/>
    <w:rsid w:val="00FC1C29"/>
    <w:rsid w:val="00FC1C9F"/>
    <w:rsid w:val="00FC1D4E"/>
    <w:rsid w:val="00FC1EC8"/>
    <w:rsid w:val="00FC1FCE"/>
    <w:rsid w:val="00FC2113"/>
    <w:rsid w:val="00FC257B"/>
    <w:rsid w:val="00FC274B"/>
    <w:rsid w:val="00FC28A3"/>
    <w:rsid w:val="00FC29BA"/>
    <w:rsid w:val="00FC2A37"/>
    <w:rsid w:val="00FC31DF"/>
    <w:rsid w:val="00FC3237"/>
    <w:rsid w:val="00FC3597"/>
    <w:rsid w:val="00FC37DE"/>
    <w:rsid w:val="00FC396C"/>
    <w:rsid w:val="00FC4034"/>
    <w:rsid w:val="00FC40E8"/>
    <w:rsid w:val="00FC44B2"/>
    <w:rsid w:val="00FC48D1"/>
    <w:rsid w:val="00FC4937"/>
    <w:rsid w:val="00FC4D50"/>
    <w:rsid w:val="00FC52A0"/>
    <w:rsid w:val="00FC52D2"/>
    <w:rsid w:val="00FC54EE"/>
    <w:rsid w:val="00FC59C4"/>
    <w:rsid w:val="00FC5D55"/>
    <w:rsid w:val="00FC5ECB"/>
    <w:rsid w:val="00FC61BB"/>
    <w:rsid w:val="00FC6217"/>
    <w:rsid w:val="00FC69F1"/>
    <w:rsid w:val="00FC70BE"/>
    <w:rsid w:val="00FC7407"/>
    <w:rsid w:val="00FC7657"/>
    <w:rsid w:val="00FC783E"/>
    <w:rsid w:val="00FC7CAB"/>
    <w:rsid w:val="00FC7F16"/>
    <w:rsid w:val="00FC7F8B"/>
    <w:rsid w:val="00FD061C"/>
    <w:rsid w:val="00FD07FE"/>
    <w:rsid w:val="00FD08BB"/>
    <w:rsid w:val="00FD08F7"/>
    <w:rsid w:val="00FD0B24"/>
    <w:rsid w:val="00FD0BE9"/>
    <w:rsid w:val="00FD1136"/>
    <w:rsid w:val="00FD13F5"/>
    <w:rsid w:val="00FD1A5D"/>
    <w:rsid w:val="00FD2085"/>
    <w:rsid w:val="00FD2249"/>
    <w:rsid w:val="00FD26F6"/>
    <w:rsid w:val="00FD27C2"/>
    <w:rsid w:val="00FD2AB9"/>
    <w:rsid w:val="00FD2B4E"/>
    <w:rsid w:val="00FD2D52"/>
    <w:rsid w:val="00FD3031"/>
    <w:rsid w:val="00FD3377"/>
    <w:rsid w:val="00FD3812"/>
    <w:rsid w:val="00FD3B6D"/>
    <w:rsid w:val="00FD4194"/>
    <w:rsid w:val="00FD46A3"/>
    <w:rsid w:val="00FD46AE"/>
    <w:rsid w:val="00FD46F1"/>
    <w:rsid w:val="00FD47B2"/>
    <w:rsid w:val="00FD47C0"/>
    <w:rsid w:val="00FD47D9"/>
    <w:rsid w:val="00FD4B0D"/>
    <w:rsid w:val="00FD4D75"/>
    <w:rsid w:val="00FD4DD7"/>
    <w:rsid w:val="00FD50D7"/>
    <w:rsid w:val="00FD52C1"/>
    <w:rsid w:val="00FD53BB"/>
    <w:rsid w:val="00FD5447"/>
    <w:rsid w:val="00FD59D0"/>
    <w:rsid w:val="00FD5C95"/>
    <w:rsid w:val="00FD5E42"/>
    <w:rsid w:val="00FD64E9"/>
    <w:rsid w:val="00FD6790"/>
    <w:rsid w:val="00FD6E0C"/>
    <w:rsid w:val="00FD6F29"/>
    <w:rsid w:val="00FD70E4"/>
    <w:rsid w:val="00FD71B6"/>
    <w:rsid w:val="00FD7309"/>
    <w:rsid w:val="00FD785A"/>
    <w:rsid w:val="00FD7A60"/>
    <w:rsid w:val="00FD7D80"/>
    <w:rsid w:val="00FD7F19"/>
    <w:rsid w:val="00FE003F"/>
    <w:rsid w:val="00FE00B6"/>
    <w:rsid w:val="00FE023A"/>
    <w:rsid w:val="00FE02A6"/>
    <w:rsid w:val="00FE06D9"/>
    <w:rsid w:val="00FE08EB"/>
    <w:rsid w:val="00FE09A2"/>
    <w:rsid w:val="00FE0C42"/>
    <w:rsid w:val="00FE0ECC"/>
    <w:rsid w:val="00FE1381"/>
    <w:rsid w:val="00FE1450"/>
    <w:rsid w:val="00FE1525"/>
    <w:rsid w:val="00FE1580"/>
    <w:rsid w:val="00FE1626"/>
    <w:rsid w:val="00FE165F"/>
    <w:rsid w:val="00FE16C3"/>
    <w:rsid w:val="00FE1768"/>
    <w:rsid w:val="00FE17B0"/>
    <w:rsid w:val="00FE1806"/>
    <w:rsid w:val="00FE1A75"/>
    <w:rsid w:val="00FE1BA6"/>
    <w:rsid w:val="00FE2125"/>
    <w:rsid w:val="00FE25D9"/>
    <w:rsid w:val="00FE2686"/>
    <w:rsid w:val="00FE2713"/>
    <w:rsid w:val="00FE2767"/>
    <w:rsid w:val="00FE2A7A"/>
    <w:rsid w:val="00FE2AF1"/>
    <w:rsid w:val="00FE2C81"/>
    <w:rsid w:val="00FE2DAD"/>
    <w:rsid w:val="00FE2E76"/>
    <w:rsid w:val="00FE32C3"/>
    <w:rsid w:val="00FE331A"/>
    <w:rsid w:val="00FE3517"/>
    <w:rsid w:val="00FE3837"/>
    <w:rsid w:val="00FE394F"/>
    <w:rsid w:val="00FE3955"/>
    <w:rsid w:val="00FE3A4F"/>
    <w:rsid w:val="00FE3A9D"/>
    <w:rsid w:val="00FE3D6D"/>
    <w:rsid w:val="00FE3E7D"/>
    <w:rsid w:val="00FE40A8"/>
    <w:rsid w:val="00FE45FF"/>
    <w:rsid w:val="00FE47F8"/>
    <w:rsid w:val="00FE4EAD"/>
    <w:rsid w:val="00FE4F63"/>
    <w:rsid w:val="00FE50A7"/>
    <w:rsid w:val="00FE50E9"/>
    <w:rsid w:val="00FE5538"/>
    <w:rsid w:val="00FE5827"/>
    <w:rsid w:val="00FE5DF7"/>
    <w:rsid w:val="00FE6076"/>
    <w:rsid w:val="00FE60D4"/>
    <w:rsid w:val="00FE60E6"/>
    <w:rsid w:val="00FE6134"/>
    <w:rsid w:val="00FE62F2"/>
    <w:rsid w:val="00FE6367"/>
    <w:rsid w:val="00FE6495"/>
    <w:rsid w:val="00FE6520"/>
    <w:rsid w:val="00FE67FC"/>
    <w:rsid w:val="00FE688B"/>
    <w:rsid w:val="00FE6969"/>
    <w:rsid w:val="00FE6A55"/>
    <w:rsid w:val="00FE6AEC"/>
    <w:rsid w:val="00FE6BCD"/>
    <w:rsid w:val="00FE6DED"/>
    <w:rsid w:val="00FE6E06"/>
    <w:rsid w:val="00FE6E1A"/>
    <w:rsid w:val="00FE6F25"/>
    <w:rsid w:val="00FE6F5C"/>
    <w:rsid w:val="00FE70CA"/>
    <w:rsid w:val="00FE7324"/>
    <w:rsid w:val="00FE732F"/>
    <w:rsid w:val="00FE768B"/>
    <w:rsid w:val="00FE7724"/>
    <w:rsid w:val="00FE7770"/>
    <w:rsid w:val="00FE7D4C"/>
    <w:rsid w:val="00FE7FBF"/>
    <w:rsid w:val="00FF0360"/>
    <w:rsid w:val="00FF043A"/>
    <w:rsid w:val="00FF07B8"/>
    <w:rsid w:val="00FF0836"/>
    <w:rsid w:val="00FF0A6D"/>
    <w:rsid w:val="00FF0E15"/>
    <w:rsid w:val="00FF101D"/>
    <w:rsid w:val="00FF10AF"/>
    <w:rsid w:val="00FF137D"/>
    <w:rsid w:val="00FF1468"/>
    <w:rsid w:val="00FF163A"/>
    <w:rsid w:val="00FF17AC"/>
    <w:rsid w:val="00FF190B"/>
    <w:rsid w:val="00FF1C2B"/>
    <w:rsid w:val="00FF1D09"/>
    <w:rsid w:val="00FF2005"/>
    <w:rsid w:val="00FF2039"/>
    <w:rsid w:val="00FF20B5"/>
    <w:rsid w:val="00FF2259"/>
    <w:rsid w:val="00FF2657"/>
    <w:rsid w:val="00FF27FF"/>
    <w:rsid w:val="00FF2C62"/>
    <w:rsid w:val="00FF2CDB"/>
    <w:rsid w:val="00FF3188"/>
    <w:rsid w:val="00FF33C3"/>
    <w:rsid w:val="00FF3AB1"/>
    <w:rsid w:val="00FF4199"/>
    <w:rsid w:val="00FF4315"/>
    <w:rsid w:val="00FF46DB"/>
    <w:rsid w:val="00FF47AF"/>
    <w:rsid w:val="00FF4A65"/>
    <w:rsid w:val="00FF4B06"/>
    <w:rsid w:val="00FF4C81"/>
    <w:rsid w:val="00FF4CB3"/>
    <w:rsid w:val="00FF5230"/>
    <w:rsid w:val="00FF5386"/>
    <w:rsid w:val="00FF55D7"/>
    <w:rsid w:val="00FF57BB"/>
    <w:rsid w:val="00FF5AD2"/>
    <w:rsid w:val="00FF5C77"/>
    <w:rsid w:val="00FF5CCF"/>
    <w:rsid w:val="00FF5DBA"/>
    <w:rsid w:val="00FF5E80"/>
    <w:rsid w:val="00FF5FC7"/>
    <w:rsid w:val="00FF62ED"/>
    <w:rsid w:val="00FF6328"/>
    <w:rsid w:val="00FF6919"/>
    <w:rsid w:val="00FF6BBE"/>
    <w:rsid w:val="00FF6E07"/>
    <w:rsid w:val="00FF7109"/>
    <w:rsid w:val="00FF7128"/>
    <w:rsid w:val="00FF715B"/>
    <w:rsid w:val="00FF73B1"/>
    <w:rsid w:val="00FF73F4"/>
    <w:rsid w:val="00FF73FC"/>
    <w:rsid w:val="00FF74B6"/>
    <w:rsid w:val="00FF76B2"/>
    <w:rsid w:val="00FF7820"/>
    <w:rsid w:val="00FF7B30"/>
    <w:rsid w:val="00FF7B55"/>
    <w:rsid w:val="00FF7F28"/>
    <w:rsid w:val="0102DF9B"/>
    <w:rsid w:val="010445F6"/>
    <w:rsid w:val="0104BBE3"/>
    <w:rsid w:val="010A6C73"/>
    <w:rsid w:val="01120515"/>
    <w:rsid w:val="01175095"/>
    <w:rsid w:val="01188A68"/>
    <w:rsid w:val="011CD8F7"/>
    <w:rsid w:val="011F11FC"/>
    <w:rsid w:val="011FD8BB"/>
    <w:rsid w:val="012602D4"/>
    <w:rsid w:val="0127B086"/>
    <w:rsid w:val="012E9435"/>
    <w:rsid w:val="0131DC40"/>
    <w:rsid w:val="01353D02"/>
    <w:rsid w:val="0136D285"/>
    <w:rsid w:val="013954F9"/>
    <w:rsid w:val="013C2633"/>
    <w:rsid w:val="0141B5D1"/>
    <w:rsid w:val="0147CAB4"/>
    <w:rsid w:val="0152A58F"/>
    <w:rsid w:val="0153CE70"/>
    <w:rsid w:val="01561EEC"/>
    <w:rsid w:val="01565212"/>
    <w:rsid w:val="01571DC8"/>
    <w:rsid w:val="0158C5BC"/>
    <w:rsid w:val="0159C3BD"/>
    <w:rsid w:val="0159DF7C"/>
    <w:rsid w:val="015A31A1"/>
    <w:rsid w:val="015C5B85"/>
    <w:rsid w:val="015D2251"/>
    <w:rsid w:val="015D6B51"/>
    <w:rsid w:val="015E3AA6"/>
    <w:rsid w:val="015EF86D"/>
    <w:rsid w:val="0161C7D3"/>
    <w:rsid w:val="0163A6C2"/>
    <w:rsid w:val="01679B5C"/>
    <w:rsid w:val="0167ECE3"/>
    <w:rsid w:val="016BFBE7"/>
    <w:rsid w:val="016C3E09"/>
    <w:rsid w:val="01717CDC"/>
    <w:rsid w:val="01722827"/>
    <w:rsid w:val="01725586"/>
    <w:rsid w:val="017282A0"/>
    <w:rsid w:val="0172B5EC"/>
    <w:rsid w:val="0178B4BD"/>
    <w:rsid w:val="017DBFA3"/>
    <w:rsid w:val="0180F42E"/>
    <w:rsid w:val="018CD768"/>
    <w:rsid w:val="018EED20"/>
    <w:rsid w:val="018F80AB"/>
    <w:rsid w:val="01931A29"/>
    <w:rsid w:val="0195BF0F"/>
    <w:rsid w:val="0197541F"/>
    <w:rsid w:val="019780D5"/>
    <w:rsid w:val="01995596"/>
    <w:rsid w:val="019A09B8"/>
    <w:rsid w:val="019A3B66"/>
    <w:rsid w:val="019B533D"/>
    <w:rsid w:val="019D7B50"/>
    <w:rsid w:val="019F5597"/>
    <w:rsid w:val="019FE881"/>
    <w:rsid w:val="01A5A48A"/>
    <w:rsid w:val="01A697B1"/>
    <w:rsid w:val="01A6AB1E"/>
    <w:rsid w:val="01A8567F"/>
    <w:rsid w:val="01A88B1A"/>
    <w:rsid w:val="01A924C1"/>
    <w:rsid w:val="01AA1A29"/>
    <w:rsid w:val="01AD9A0F"/>
    <w:rsid w:val="01AE3BE2"/>
    <w:rsid w:val="01AE4B1C"/>
    <w:rsid w:val="01AF3103"/>
    <w:rsid w:val="01AF8547"/>
    <w:rsid w:val="01B01D78"/>
    <w:rsid w:val="01BA234E"/>
    <w:rsid w:val="01C02F5D"/>
    <w:rsid w:val="01C1A270"/>
    <w:rsid w:val="01C4E307"/>
    <w:rsid w:val="01C6BF65"/>
    <w:rsid w:val="01C6C87A"/>
    <w:rsid w:val="01C6DDB6"/>
    <w:rsid w:val="01C74D6D"/>
    <w:rsid w:val="01CAF736"/>
    <w:rsid w:val="01D02ED8"/>
    <w:rsid w:val="01D64C3D"/>
    <w:rsid w:val="01D788D6"/>
    <w:rsid w:val="01DBCCD9"/>
    <w:rsid w:val="01DCAD7C"/>
    <w:rsid w:val="01DCB59A"/>
    <w:rsid w:val="01DDED60"/>
    <w:rsid w:val="01DEF358"/>
    <w:rsid w:val="01E110F4"/>
    <w:rsid w:val="01E3D201"/>
    <w:rsid w:val="01E9C4E5"/>
    <w:rsid w:val="01E9CB62"/>
    <w:rsid w:val="01EF5269"/>
    <w:rsid w:val="01F5DF48"/>
    <w:rsid w:val="01F806BC"/>
    <w:rsid w:val="01F88810"/>
    <w:rsid w:val="02027A4A"/>
    <w:rsid w:val="0202D5F4"/>
    <w:rsid w:val="0206013F"/>
    <w:rsid w:val="020665C2"/>
    <w:rsid w:val="02072440"/>
    <w:rsid w:val="02092235"/>
    <w:rsid w:val="020BAD45"/>
    <w:rsid w:val="020FBCAF"/>
    <w:rsid w:val="0212682E"/>
    <w:rsid w:val="0216F53C"/>
    <w:rsid w:val="0217DE49"/>
    <w:rsid w:val="021838AC"/>
    <w:rsid w:val="02196B7B"/>
    <w:rsid w:val="021D6FCB"/>
    <w:rsid w:val="021E99B1"/>
    <w:rsid w:val="021FB99E"/>
    <w:rsid w:val="0221FD54"/>
    <w:rsid w:val="0222C009"/>
    <w:rsid w:val="02271D6B"/>
    <w:rsid w:val="02277ADC"/>
    <w:rsid w:val="022952E4"/>
    <w:rsid w:val="022DBA97"/>
    <w:rsid w:val="022ECE8A"/>
    <w:rsid w:val="0233069D"/>
    <w:rsid w:val="0233A16D"/>
    <w:rsid w:val="02349D33"/>
    <w:rsid w:val="02388DBA"/>
    <w:rsid w:val="023A24E2"/>
    <w:rsid w:val="023C6798"/>
    <w:rsid w:val="02409E6E"/>
    <w:rsid w:val="0243BEDA"/>
    <w:rsid w:val="02452419"/>
    <w:rsid w:val="02455D11"/>
    <w:rsid w:val="0249E407"/>
    <w:rsid w:val="025388E4"/>
    <w:rsid w:val="02558C53"/>
    <w:rsid w:val="02577893"/>
    <w:rsid w:val="0258E312"/>
    <w:rsid w:val="025A23BB"/>
    <w:rsid w:val="025C74CE"/>
    <w:rsid w:val="025FA4D2"/>
    <w:rsid w:val="0260F052"/>
    <w:rsid w:val="0269722E"/>
    <w:rsid w:val="026CDA41"/>
    <w:rsid w:val="026E7777"/>
    <w:rsid w:val="0270851D"/>
    <w:rsid w:val="02711843"/>
    <w:rsid w:val="02716F05"/>
    <w:rsid w:val="0274607C"/>
    <w:rsid w:val="02752CDA"/>
    <w:rsid w:val="0277AA4E"/>
    <w:rsid w:val="02780C2C"/>
    <w:rsid w:val="0279C7E3"/>
    <w:rsid w:val="027D834B"/>
    <w:rsid w:val="027F5854"/>
    <w:rsid w:val="0280E62C"/>
    <w:rsid w:val="0281A91C"/>
    <w:rsid w:val="02835B91"/>
    <w:rsid w:val="0283E57A"/>
    <w:rsid w:val="028F36ED"/>
    <w:rsid w:val="02905F47"/>
    <w:rsid w:val="0290D5EC"/>
    <w:rsid w:val="029E2A08"/>
    <w:rsid w:val="029FBF0A"/>
    <w:rsid w:val="02A1EA1E"/>
    <w:rsid w:val="02A3C5C1"/>
    <w:rsid w:val="02A802A0"/>
    <w:rsid w:val="02AAC71C"/>
    <w:rsid w:val="02AAD54A"/>
    <w:rsid w:val="02AB4382"/>
    <w:rsid w:val="02ACAEC2"/>
    <w:rsid w:val="02AFD46D"/>
    <w:rsid w:val="02B595E8"/>
    <w:rsid w:val="02BFF766"/>
    <w:rsid w:val="02C05136"/>
    <w:rsid w:val="02C0D099"/>
    <w:rsid w:val="02C22A8F"/>
    <w:rsid w:val="02C77DD9"/>
    <w:rsid w:val="02CA5D75"/>
    <w:rsid w:val="02CCFF01"/>
    <w:rsid w:val="02CE133F"/>
    <w:rsid w:val="02D2AB83"/>
    <w:rsid w:val="02D2E3A6"/>
    <w:rsid w:val="02D3A43F"/>
    <w:rsid w:val="02D43B42"/>
    <w:rsid w:val="02D4BB4C"/>
    <w:rsid w:val="02DAF3A5"/>
    <w:rsid w:val="02E0EE47"/>
    <w:rsid w:val="02E1CAEB"/>
    <w:rsid w:val="02E8AF88"/>
    <w:rsid w:val="02EA3C7A"/>
    <w:rsid w:val="02EB06DC"/>
    <w:rsid w:val="02EDE812"/>
    <w:rsid w:val="02F4AB56"/>
    <w:rsid w:val="02F543D3"/>
    <w:rsid w:val="02F5EFAC"/>
    <w:rsid w:val="02F95E90"/>
    <w:rsid w:val="02FEAC85"/>
    <w:rsid w:val="0300D951"/>
    <w:rsid w:val="03039F8E"/>
    <w:rsid w:val="03045C10"/>
    <w:rsid w:val="0304B39E"/>
    <w:rsid w:val="0306B54B"/>
    <w:rsid w:val="0307F9E6"/>
    <w:rsid w:val="0308DA75"/>
    <w:rsid w:val="030B32FF"/>
    <w:rsid w:val="030CD0A5"/>
    <w:rsid w:val="030D67CB"/>
    <w:rsid w:val="030F8FBB"/>
    <w:rsid w:val="030FB9EF"/>
    <w:rsid w:val="03127A24"/>
    <w:rsid w:val="0313388B"/>
    <w:rsid w:val="031C3084"/>
    <w:rsid w:val="031F75B3"/>
    <w:rsid w:val="0322D737"/>
    <w:rsid w:val="0322D755"/>
    <w:rsid w:val="0334051F"/>
    <w:rsid w:val="03365D61"/>
    <w:rsid w:val="03367598"/>
    <w:rsid w:val="033DCC62"/>
    <w:rsid w:val="0347356A"/>
    <w:rsid w:val="03474D82"/>
    <w:rsid w:val="03489E4B"/>
    <w:rsid w:val="034A35A5"/>
    <w:rsid w:val="034D75C9"/>
    <w:rsid w:val="0350976B"/>
    <w:rsid w:val="03515EA1"/>
    <w:rsid w:val="0355725E"/>
    <w:rsid w:val="03571671"/>
    <w:rsid w:val="035B9B8A"/>
    <w:rsid w:val="035D768F"/>
    <w:rsid w:val="03647D20"/>
    <w:rsid w:val="0364E559"/>
    <w:rsid w:val="0368ABEA"/>
    <w:rsid w:val="036A1FF4"/>
    <w:rsid w:val="036DCAAC"/>
    <w:rsid w:val="036E906F"/>
    <w:rsid w:val="0374D9F4"/>
    <w:rsid w:val="037C11E6"/>
    <w:rsid w:val="037DECCB"/>
    <w:rsid w:val="03816A35"/>
    <w:rsid w:val="03821D90"/>
    <w:rsid w:val="0382B55F"/>
    <w:rsid w:val="038A43BE"/>
    <w:rsid w:val="038B4133"/>
    <w:rsid w:val="039174E1"/>
    <w:rsid w:val="0395060A"/>
    <w:rsid w:val="0395C85C"/>
    <w:rsid w:val="03988D18"/>
    <w:rsid w:val="039C0A36"/>
    <w:rsid w:val="039CD47C"/>
    <w:rsid w:val="039E69FA"/>
    <w:rsid w:val="03A2FBA3"/>
    <w:rsid w:val="03A36FCF"/>
    <w:rsid w:val="03A9ECA0"/>
    <w:rsid w:val="03AA21B2"/>
    <w:rsid w:val="03AA74E8"/>
    <w:rsid w:val="03AB8636"/>
    <w:rsid w:val="03AC046A"/>
    <w:rsid w:val="03AF1451"/>
    <w:rsid w:val="03B00D63"/>
    <w:rsid w:val="03B4B1D3"/>
    <w:rsid w:val="03B4E0F9"/>
    <w:rsid w:val="03B5ED7D"/>
    <w:rsid w:val="03B63E3D"/>
    <w:rsid w:val="03B920EA"/>
    <w:rsid w:val="03BE27A6"/>
    <w:rsid w:val="03BE8CBA"/>
    <w:rsid w:val="03C11D5A"/>
    <w:rsid w:val="03C1745B"/>
    <w:rsid w:val="03C5C515"/>
    <w:rsid w:val="03C6CA51"/>
    <w:rsid w:val="03CA2CE5"/>
    <w:rsid w:val="03CABC0A"/>
    <w:rsid w:val="03CBFA66"/>
    <w:rsid w:val="03D27E2E"/>
    <w:rsid w:val="03D479D9"/>
    <w:rsid w:val="03D53B85"/>
    <w:rsid w:val="03D811D8"/>
    <w:rsid w:val="03DE8660"/>
    <w:rsid w:val="03E0EF47"/>
    <w:rsid w:val="03E251F4"/>
    <w:rsid w:val="03E3298A"/>
    <w:rsid w:val="03E67EF9"/>
    <w:rsid w:val="03E6A886"/>
    <w:rsid w:val="03E7D2F2"/>
    <w:rsid w:val="03E9C8AF"/>
    <w:rsid w:val="03ECDD4D"/>
    <w:rsid w:val="03ED4CF4"/>
    <w:rsid w:val="03EE0B67"/>
    <w:rsid w:val="03EE66E1"/>
    <w:rsid w:val="03EEDEAE"/>
    <w:rsid w:val="03F254CB"/>
    <w:rsid w:val="03F2BCC7"/>
    <w:rsid w:val="03F38E68"/>
    <w:rsid w:val="03F441DB"/>
    <w:rsid w:val="03F4D95F"/>
    <w:rsid w:val="03F97F7E"/>
    <w:rsid w:val="03FA0A71"/>
    <w:rsid w:val="03FC211E"/>
    <w:rsid w:val="03FF2632"/>
    <w:rsid w:val="04070B27"/>
    <w:rsid w:val="04076E3C"/>
    <w:rsid w:val="04088912"/>
    <w:rsid w:val="0409167A"/>
    <w:rsid w:val="040AB0F7"/>
    <w:rsid w:val="040CCF2B"/>
    <w:rsid w:val="040CECFD"/>
    <w:rsid w:val="04109918"/>
    <w:rsid w:val="04150212"/>
    <w:rsid w:val="0418A759"/>
    <w:rsid w:val="0418E6B2"/>
    <w:rsid w:val="041B61D0"/>
    <w:rsid w:val="0421794C"/>
    <w:rsid w:val="04219ED9"/>
    <w:rsid w:val="042B3E76"/>
    <w:rsid w:val="042D9524"/>
    <w:rsid w:val="04306AD4"/>
    <w:rsid w:val="04308930"/>
    <w:rsid w:val="04308BDE"/>
    <w:rsid w:val="043174FA"/>
    <w:rsid w:val="0435F901"/>
    <w:rsid w:val="04391B35"/>
    <w:rsid w:val="043B0F7D"/>
    <w:rsid w:val="043B7C64"/>
    <w:rsid w:val="043D4912"/>
    <w:rsid w:val="0442728A"/>
    <w:rsid w:val="0442A06A"/>
    <w:rsid w:val="0447B022"/>
    <w:rsid w:val="0449E296"/>
    <w:rsid w:val="044A6B3B"/>
    <w:rsid w:val="044C6875"/>
    <w:rsid w:val="044D7676"/>
    <w:rsid w:val="044F6ECD"/>
    <w:rsid w:val="0450A702"/>
    <w:rsid w:val="045176E5"/>
    <w:rsid w:val="04530691"/>
    <w:rsid w:val="0456E8B2"/>
    <w:rsid w:val="0459E4BD"/>
    <w:rsid w:val="045BE9A3"/>
    <w:rsid w:val="04679868"/>
    <w:rsid w:val="0468DBC9"/>
    <w:rsid w:val="046AE97B"/>
    <w:rsid w:val="046F37C9"/>
    <w:rsid w:val="04713544"/>
    <w:rsid w:val="0479C4AB"/>
    <w:rsid w:val="047BA2E8"/>
    <w:rsid w:val="047CCCC0"/>
    <w:rsid w:val="047E6354"/>
    <w:rsid w:val="047F9E15"/>
    <w:rsid w:val="047FF6EB"/>
    <w:rsid w:val="0484B2AE"/>
    <w:rsid w:val="0484C14D"/>
    <w:rsid w:val="048A8A50"/>
    <w:rsid w:val="048D6550"/>
    <w:rsid w:val="049170E5"/>
    <w:rsid w:val="049261BD"/>
    <w:rsid w:val="049A2FA8"/>
    <w:rsid w:val="049C81E7"/>
    <w:rsid w:val="049C8A8B"/>
    <w:rsid w:val="049F108A"/>
    <w:rsid w:val="04AB4B6C"/>
    <w:rsid w:val="04ABA2DC"/>
    <w:rsid w:val="04ABEBEC"/>
    <w:rsid w:val="04B3D1CE"/>
    <w:rsid w:val="04B3EBF3"/>
    <w:rsid w:val="04B41DED"/>
    <w:rsid w:val="04BE5065"/>
    <w:rsid w:val="04C71184"/>
    <w:rsid w:val="04C9ABAD"/>
    <w:rsid w:val="04CAFEF8"/>
    <w:rsid w:val="04CCAD74"/>
    <w:rsid w:val="04CE003B"/>
    <w:rsid w:val="04D4CF86"/>
    <w:rsid w:val="04D63318"/>
    <w:rsid w:val="04D68199"/>
    <w:rsid w:val="04DCBE4E"/>
    <w:rsid w:val="04EF689C"/>
    <w:rsid w:val="04F03FAC"/>
    <w:rsid w:val="04F066A3"/>
    <w:rsid w:val="04F2C4A5"/>
    <w:rsid w:val="04F3383C"/>
    <w:rsid w:val="04F33FE5"/>
    <w:rsid w:val="04F35639"/>
    <w:rsid w:val="04F4220A"/>
    <w:rsid w:val="04FA08C5"/>
    <w:rsid w:val="04FA3232"/>
    <w:rsid w:val="04FB01BE"/>
    <w:rsid w:val="04FB26E1"/>
    <w:rsid w:val="04FB9408"/>
    <w:rsid w:val="04FBA6E5"/>
    <w:rsid w:val="04FBC5DE"/>
    <w:rsid w:val="04FBFB62"/>
    <w:rsid w:val="0502B838"/>
    <w:rsid w:val="050367AC"/>
    <w:rsid w:val="050A3ABA"/>
    <w:rsid w:val="050C18DB"/>
    <w:rsid w:val="050C4B3E"/>
    <w:rsid w:val="051190A3"/>
    <w:rsid w:val="0511A197"/>
    <w:rsid w:val="05153BD4"/>
    <w:rsid w:val="051571B9"/>
    <w:rsid w:val="05175E09"/>
    <w:rsid w:val="051AAAA6"/>
    <w:rsid w:val="0525DB65"/>
    <w:rsid w:val="052684B8"/>
    <w:rsid w:val="052C9D0F"/>
    <w:rsid w:val="052DD09E"/>
    <w:rsid w:val="052DD7E3"/>
    <w:rsid w:val="0533BD8D"/>
    <w:rsid w:val="053658D7"/>
    <w:rsid w:val="0538CD61"/>
    <w:rsid w:val="05397C99"/>
    <w:rsid w:val="053C6728"/>
    <w:rsid w:val="053E6AFB"/>
    <w:rsid w:val="05403F8F"/>
    <w:rsid w:val="0541205A"/>
    <w:rsid w:val="054128DE"/>
    <w:rsid w:val="0541F3F0"/>
    <w:rsid w:val="05439CF6"/>
    <w:rsid w:val="054559DD"/>
    <w:rsid w:val="054B615F"/>
    <w:rsid w:val="054BCEA0"/>
    <w:rsid w:val="054C0D9E"/>
    <w:rsid w:val="054E32CD"/>
    <w:rsid w:val="054FEB7D"/>
    <w:rsid w:val="0554B19F"/>
    <w:rsid w:val="055A4970"/>
    <w:rsid w:val="055C2AAE"/>
    <w:rsid w:val="055D24D8"/>
    <w:rsid w:val="055DE9A9"/>
    <w:rsid w:val="055F0516"/>
    <w:rsid w:val="055F8453"/>
    <w:rsid w:val="05617AF5"/>
    <w:rsid w:val="0561C392"/>
    <w:rsid w:val="05628B23"/>
    <w:rsid w:val="0567BA96"/>
    <w:rsid w:val="056B1AA4"/>
    <w:rsid w:val="056E68C1"/>
    <w:rsid w:val="056E8EE9"/>
    <w:rsid w:val="056FF56C"/>
    <w:rsid w:val="05719B5A"/>
    <w:rsid w:val="0571EED1"/>
    <w:rsid w:val="05721DBC"/>
    <w:rsid w:val="05724254"/>
    <w:rsid w:val="0572750B"/>
    <w:rsid w:val="057539D2"/>
    <w:rsid w:val="0576A988"/>
    <w:rsid w:val="057B535F"/>
    <w:rsid w:val="05845A98"/>
    <w:rsid w:val="058667A1"/>
    <w:rsid w:val="0588499C"/>
    <w:rsid w:val="058DD326"/>
    <w:rsid w:val="058E0913"/>
    <w:rsid w:val="058F63B3"/>
    <w:rsid w:val="058FE250"/>
    <w:rsid w:val="05931C62"/>
    <w:rsid w:val="0595C13D"/>
    <w:rsid w:val="0597B790"/>
    <w:rsid w:val="059969A7"/>
    <w:rsid w:val="05998570"/>
    <w:rsid w:val="059A0BBA"/>
    <w:rsid w:val="059A4DC1"/>
    <w:rsid w:val="059DE3C4"/>
    <w:rsid w:val="05A08A84"/>
    <w:rsid w:val="05A61A0A"/>
    <w:rsid w:val="05A97D50"/>
    <w:rsid w:val="05AA27D2"/>
    <w:rsid w:val="05AC5D79"/>
    <w:rsid w:val="05B24B59"/>
    <w:rsid w:val="05B34C0C"/>
    <w:rsid w:val="05B3BB04"/>
    <w:rsid w:val="05B522C8"/>
    <w:rsid w:val="05B54129"/>
    <w:rsid w:val="05B562E6"/>
    <w:rsid w:val="05BC31A7"/>
    <w:rsid w:val="05C468B1"/>
    <w:rsid w:val="05C81556"/>
    <w:rsid w:val="05CE035E"/>
    <w:rsid w:val="05CE1D4E"/>
    <w:rsid w:val="05CF46E4"/>
    <w:rsid w:val="05D5D237"/>
    <w:rsid w:val="05D65FC0"/>
    <w:rsid w:val="05D753EB"/>
    <w:rsid w:val="05D89752"/>
    <w:rsid w:val="05D8A86B"/>
    <w:rsid w:val="05D8BDE4"/>
    <w:rsid w:val="05D8E088"/>
    <w:rsid w:val="05DC57C8"/>
    <w:rsid w:val="05DFCA68"/>
    <w:rsid w:val="05E0DC34"/>
    <w:rsid w:val="05E25A8A"/>
    <w:rsid w:val="05E2835B"/>
    <w:rsid w:val="05E5CABE"/>
    <w:rsid w:val="05E5F138"/>
    <w:rsid w:val="05EFBB3B"/>
    <w:rsid w:val="05EFE00E"/>
    <w:rsid w:val="05EFE04C"/>
    <w:rsid w:val="05F34D63"/>
    <w:rsid w:val="05F4C7B2"/>
    <w:rsid w:val="05F6BA9F"/>
    <w:rsid w:val="05F9B765"/>
    <w:rsid w:val="05FA9EA6"/>
    <w:rsid w:val="05FE3D6E"/>
    <w:rsid w:val="05FF7146"/>
    <w:rsid w:val="0606606B"/>
    <w:rsid w:val="0609F883"/>
    <w:rsid w:val="060E7994"/>
    <w:rsid w:val="06103B88"/>
    <w:rsid w:val="061853D0"/>
    <w:rsid w:val="061BC990"/>
    <w:rsid w:val="061CF75C"/>
    <w:rsid w:val="06207763"/>
    <w:rsid w:val="06216733"/>
    <w:rsid w:val="06255E04"/>
    <w:rsid w:val="06281739"/>
    <w:rsid w:val="06285185"/>
    <w:rsid w:val="062953A7"/>
    <w:rsid w:val="0629A96F"/>
    <w:rsid w:val="0629AA3F"/>
    <w:rsid w:val="062FFAB8"/>
    <w:rsid w:val="06305428"/>
    <w:rsid w:val="06373485"/>
    <w:rsid w:val="06388538"/>
    <w:rsid w:val="0639D5AD"/>
    <w:rsid w:val="063C70F6"/>
    <w:rsid w:val="063C75C3"/>
    <w:rsid w:val="063CF7DF"/>
    <w:rsid w:val="063E6ACC"/>
    <w:rsid w:val="063F000A"/>
    <w:rsid w:val="064112AF"/>
    <w:rsid w:val="064292FB"/>
    <w:rsid w:val="06431F83"/>
    <w:rsid w:val="064423FB"/>
    <w:rsid w:val="0647E3CD"/>
    <w:rsid w:val="064C6C71"/>
    <w:rsid w:val="064DD87D"/>
    <w:rsid w:val="06535D56"/>
    <w:rsid w:val="0664AFB0"/>
    <w:rsid w:val="0666424E"/>
    <w:rsid w:val="066B0343"/>
    <w:rsid w:val="06717990"/>
    <w:rsid w:val="06727AE5"/>
    <w:rsid w:val="0672B7B2"/>
    <w:rsid w:val="06758B1C"/>
    <w:rsid w:val="06764994"/>
    <w:rsid w:val="067D05E3"/>
    <w:rsid w:val="067F261C"/>
    <w:rsid w:val="067F2C47"/>
    <w:rsid w:val="068047FE"/>
    <w:rsid w:val="06832AB7"/>
    <w:rsid w:val="068977A9"/>
    <w:rsid w:val="0689C1D4"/>
    <w:rsid w:val="068B5EF2"/>
    <w:rsid w:val="068D46C2"/>
    <w:rsid w:val="068FFB74"/>
    <w:rsid w:val="0690F9D2"/>
    <w:rsid w:val="0695FF41"/>
    <w:rsid w:val="06961EC0"/>
    <w:rsid w:val="069679F3"/>
    <w:rsid w:val="0696A2C6"/>
    <w:rsid w:val="0697E5DB"/>
    <w:rsid w:val="069ADC7A"/>
    <w:rsid w:val="069BA52B"/>
    <w:rsid w:val="069EC22B"/>
    <w:rsid w:val="069F37E8"/>
    <w:rsid w:val="06A044B2"/>
    <w:rsid w:val="06A1CFCB"/>
    <w:rsid w:val="06A2A73E"/>
    <w:rsid w:val="06A3E749"/>
    <w:rsid w:val="06A44C19"/>
    <w:rsid w:val="06A52616"/>
    <w:rsid w:val="06A92450"/>
    <w:rsid w:val="06A98F7B"/>
    <w:rsid w:val="06AB1CEE"/>
    <w:rsid w:val="06AB3078"/>
    <w:rsid w:val="06AB9FFF"/>
    <w:rsid w:val="06AD4E21"/>
    <w:rsid w:val="06AD9BC0"/>
    <w:rsid w:val="06B01E27"/>
    <w:rsid w:val="06B02114"/>
    <w:rsid w:val="06B1CC43"/>
    <w:rsid w:val="06BB4FA5"/>
    <w:rsid w:val="06BD3187"/>
    <w:rsid w:val="06C1AEAA"/>
    <w:rsid w:val="06C8EB37"/>
    <w:rsid w:val="06C94D91"/>
    <w:rsid w:val="06C9F5D9"/>
    <w:rsid w:val="06CB1487"/>
    <w:rsid w:val="06CB5242"/>
    <w:rsid w:val="06CBE569"/>
    <w:rsid w:val="06CC85BA"/>
    <w:rsid w:val="06D27EEF"/>
    <w:rsid w:val="06D2E174"/>
    <w:rsid w:val="06D505F2"/>
    <w:rsid w:val="06DE1673"/>
    <w:rsid w:val="06DE7D86"/>
    <w:rsid w:val="06DF21A9"/>
    <w:rsid w:val="06E10A72"/>
    <w:rsid w:val="06E34D0C"/>
    <w:rsid w:val="06E3740C"/>
    <w:rsid w:val="06E82DC7"/>
    <w:rsid w:val="06EA1C3C"/>
    <w:rsid w:val="06EB7430"/>
    <w:rsid w:val="06F21E24"/>
    <w:rsid w:val="06F4AE0E"/>
    <w:rsid w:val="06F59408"/>
    <w:rsid w:val="06F6B143"/>
    <w:rsid w:val="06F780B5"/>
    <w:rsid w:val="06F92894"/>
    <w:rsid w:val="06F9DF19"/>
    <w:rsid w:val="06FD756F"/>
    <w:rsid w:val="06FF3B95"/>
    <w:rsid w:val="06FFB040"/>
    <w:rsid w:val="07007AEB"/>
    <w:rsid w:val="0700B4DC"/>
    <w:rsid w:val="0705C969"/>
    <w:rsid w:val="0706DF0A"/>
    <w:rsid w:val="0707D788"/>
    <w:rsid w:val="0714E6E3"/>
    <w:rsid w:val="0716A1C5"/>
    <w:rsid w:val="071A889A"/>
    <w:rsid w:val="071F0A24"/>
    <w:rsid w:val="071F53E0"/>
    <w:rsid w:val="071FFD47"/>
    <w:rsid w:val="0720C3D7"/>
    <w:rsid w:val="07210FE3"/>
    <w:rsid w:val="0722C587"/>
    <w:rsid w:val="0724EB71"/>
    <w:rsid w:val="0725C42D"/>
    <w:rsid w:val="0725EDBD"/>
    <w:rsid w:val="072DC351"/>
    <w:rsid w:val="072E76A0"/>
    <w:rsid w:val="072E7BB3"/>
    <w:rsid w:val="072F890F"/>
    <w:rsid w:val="0730404B"/>
    <w:rsid w:val="07307E4E"/>
    <w:rsid w:val="07314F56"/>
    <w:rsid w:val="0735D7A2"/>
    <w:rsid w:val="07360ED1"/>
    <w:rsid w:val="07370319"/>
    <w:rsid w:val="07381E4E"/>
    <w:rsid w:val="0742E2D0"/>
    <w:rsid w:val="07432279"/>
    <w:rsid w:val="0746C0A6"/>
    <w:rsid w:val="07472BDA"/>
    <w:rsid w:val="074757C0"/>
    <w:rsid w:val="0748CA42"/>
    <w:rsid w:val="074C2196"/>
    <w:rsid w:val="07526607"/>
    <w:rsid w:val="07559FC5"/>
    <w:rsid w:val="0758F9F4"/>
    <w:rsid w:val="07604C06"/>
    <w:rsid w:val="0761BE61"/>
    <w:rsid w:val="0763C4E7"/>
    <w:rsid w:val="07668214"/>
    <w:rsid w:val="07674426"/>
    <w:rsid w:val="0767BCD9"/>
    <w:rsid w:val="076A438D"/>
    <w:rsid w:val="0771564D"/>
    <w:rsid w:val="0771B4E0"/>
    <w:rsid w:val="077273FD"/>
    <w:rsid w:val="07743874"/>
    <w:rsid w:val="0776FDD8"/>
    <w:rsid w:val="07772038"/>
    <w:rsid w:val="077782C1"/>
    <w:rsid w:val="0778C8FC"/>
    <w:rsid w:val="07790248"/>
    <w:rsid w:val="077B9F91"/>
    <w:rsid w:val="0780E773"/>
    <w:rsid w:val="07877065"/>
    <w:rsid w:val="07882F21"/>
    <w:rsid w:val="07889A65"/>
    <w:rsid w:val="078A65EE"/>
    <w:rsid w:val="078F22A5"/>
    <w:rsid w:val="07964478"/>
    <w:rsid w:val="079814FC"/>
    <w:rsid w:val="079930BA"/>
    <w:rsid w:val="07A18F20"/>
    <w:rsid w:val="07A2A2FF"/>
    <w:rsid w:val="07A36051"/>
    <w:rsid w:val="07A9BE70"/>
    <w:rsid w:val="07ACD348"/>
    <w:rsid w:val="07B1C551"/>
    <w:rsid w:val="07B489B4"/>
    <w:rsid w:val="07B4ED6E"/>
    <w:rsid w:val="07B94EF6"/>
    <w:rsid w:val="07BAFE06"/>
    <w:rsid w:val="07BBD1B9"/>
    <w:rsid w:val="07BD12C5"/>
    <w:rsid w:val="07BD3FDA"/>
    <w:rsid w:val="07BE57A4"/>
    <w:rsid w:val="07BEE228"/>
    <w:rsid w:val="07C0D3E8"/>
    <w:rsid w:val="07C286DE"/>
    <w:rsid w:val="07CC5DDB"/>
    <w:rsid w:val="07CF9FB0"/>
    <w:rsid w:val="07D07663"/>
    <w:rsid w:val="07D1386A"/>
    <w:rsid w:val="07D1E956"/>
    <w:rsid w:val="07D4D57B"/>
    <w:rsid w:val="07D6594D"/>
    <w:rsid w:val="07D8A209"/>
    <w:rsid w:val="07D95CB9"/>
    <w:rsid w:val="07D974D5"/>
    <w:rsid w:val="07DA6673"/>
    <w:rsid w:val="07DB415D"/>
    <w:rsid w:val="07DBD69D"/>
    <w:rsid w:val="07E5AD0B"/>
    <w:rsid w:val="07E8E9F9"/>
    <w:rsid w:val="07E9A91C"/>
    <w:rsid w:val="07EA21AE"/>
    <w:rsid w:val="07EB5E84"/>
    <w:rsid w:val="07F054D6"/>
    <w:rsid w:val="07F58C0C"/>
    <w:rsid w:val="07FADF48"/>
    <w:rsid w:val="0805A325"/>
    <w:rsid w:val="08071373"/>
    <w:rsid w:val="08095AEF"/>
    <w:rsid w:val="080B8C1C"/>
    <w:rsid w:val="080BD164"/>
    <w:rsid w:val="080CDE67"/>
    <w:rsid w:val="080F1A89"/>
    <w:rsid w:val="080F7171"/>
    <w:rsid w:val="0810A0AF"/>
    <w:rsid w:val="08138C2C"/>
    <w:rsid w:val="08184E49"/>
    <w:rsid w:val="0819054F"/>
    <w:rsid w:val="08193F9C"/>
    <w:rsid w:val="081B7ABE"/>
    <w:rsid w:val="08204497"/>
    <w:rsid w:val="08228FFD"/>
    <w:rsid w:val="082312B8"/>
    <w:rsid w:val="082319BD"/>
    <w:rsid w:val="082994B4"/>
    <w:rsid w:val="082FA38C"/>
    <w:rsid w:val="08311449"/>
    <w:rsid w:val="0831627E"/>
    <w:rsid w:val="08338AB3"/>
    <w:rsid w:val="0835B3B6"/>
    <w:rsid w:val="0838B2FD"/>
    <w:rsid w:val="083B52DA"/>
    <w:rsid w:val="083F5583"/>
    <w:rsid w:val="0843BF36"/>
    <w:rsid w:val="08444F92"/>
    <w:rsid w:val="0846D12C"/>
    <w:rsid w:val="08481B61"/>
    <w:rsid w:val="0848DFE8"/>
    <w:rsid w:val="084A121D"/>
    <w:rsid w:val="084B64D2"/>
    <w:rsid w:val="084ED25C"/>
    <w:rsid w:val="0850371B"/>
    <w:rsid w:val="0850A446"/>
    <w:rsid w:val="08513C00"/>
    <w:rsid w:val="0851DFEE"/>
    <w:rsid w:val="08590CE6"/>
    <w:rsid w:val="085A1A78"/>
    <w:rsid w:val="085DFA86"/>
    <w:rsid w:val="0860C64B"/>
    <w:rsid w:val="0865E2E8"/>
    <w:rsid w:val="0867E466"/>
    <w:rsid w:val="08697FB1"/>
    <w:rsid w:val="086BCB8A"/>
    <w:rsid w:val="086F54F1"/>
    <w:rsid w:val="087341D6"/>
    <w:rsid w:val="087361A6"/>
    <w:rsid w:val="08769E80"/>
    <w:rsid w:val="08780731"/>
    <w:rsid w:val="08786916"/>
    <w:rsid w:val="087B45D8"/>
    <w:rsid w:val="087B5CEB"/>
    <w:rsid w:val="087B846C"/>
    <w:rsid w:val="08808E9B"/>
    <w:rsid w:val="0886DA6B"/>
    <w:rsid w:val="08877C9D"/>
    <w:rsid w:val="088B9A0E"/>
    <w:rsid w:val="088E13A6"/>
    <w:rsid w:val="08965384"/>
    <w:rsid w:val="08A17DEB"/>
    <w:rsid w:val="08A435EE"/>
    <w:rsid w:val="08AD78AE"/>
    <w:rsid w:val="08B6BCD5"/>
    <w:rsid w:val="08B81284"/>
    <w:rsid w:val="08B99533"/>
    <w:rsid w:val="08BB65CD"/>
    <w:rsid w:val="08BC80F8"/>
    <w:rsid w:val="08BDC745"/>
    <w:rsid w:val="08BF898A"/>
    <w:rsid w:val="08C13F63"/>
    <w:rsid w:val="08C8AB35"/>
    <w:rsid w:val="08CF40AB"/>
    <w:rsid w:val="08D14362"/>
    <w:rsid w:val="08D3B2DA"/>
    <w:rsid w:val="08D43BB2"/>
    <w:rsid w:val="08DDFF58"/>
    <w:rsid w:val="08DE40DC"/>
    <w:rsid w:val="08DEEC52"/>
    <w:rsid w:val="08DFF8B7"/>
    <w:rsid w:val="08E1B0C3"/>
    <w:rsid w:val="08E1F520"/>
    <w:rsid w:val="08E2B2E2"/>
    <w:rsid w:val="08E2C997"/>
    <w:rsid w:val="08E2F109"/>
    <w:rsid w:val="08E87BE9"/>
    <w:rsid w:val="08E91D15"/>
    <w:rsid w:val="08E9F8A4"/>
    <w:rsid w:val="08EC1AB4"/>
    <w:rsid w:val="08ED9E67"/>
    <w:rsid w:val="08EE6EF3"/>
    <w:rsid w:val="08EFDF7D"/>
    <w:rsid w:val="08F0EE2F"/>
    <w:rsid w:val="08F29B8B"/>
    <w:rsid w:val="08F68692"/>
    <w:rsid w:val="08FC2AAF"/>
    <w:rsid w:val="08FD32C3"/>
    <w:rsid w:val="08FF4A0F"/>
    <w:rsid w:val="08FFE5FB"/>
    <w:rsid w:val="090231AD"/>
    <w:rsid w:val="090559EF"/>
    <w:rsid w:val="090DC366"/>
    <w:rsid w:val="090E053A"/>
    <w:rsid w:val="090EF925"/>
    <w:rsid w:val="0914F09A"/>
    <w:rsid w:val="0915237D"/>
    <w:rsid w:val="09183F1B"/>
    <w:rsid w:val="091D21CA"/>
    <w:rsid w:val="091ED0D3"/>
    <w:rsid w:val="091F5724"/>
    <w:rsid w:val="09299BFB"/>
    <w:rsid w:val="0929CB6A"/>
    <w:rsid w:val="0929F661"/>
    <w:rsid w:val="092DB006"/>
    <w:rsid w:val="0931322F"/>
    <w:rsid w:val="0932CE48"/>
    <w:rsid w:val="09338D34"/>
    <w:rsid w:val="0934FC7E"/>
    <w:rsid w:val="09373246"/>
    <w:rsid w:val="093963AD"/>
    <w:rsid w:val="093AB9BF"/>
    <w:rsid w:val="093CCE4B"/>
    <w:rsid w:val="093D096D"/>
    <w:rsid w:val="093DBC21"/>
    <w:rsid w:val="093E4830"/>
    <w:rsid w:val="09412C85"/>
    <w:rsid w:val="09420ED0"/>
    <w:rsid w:val="0944BFBE"/>
    <w:rsid w:val="094865EE"/>
    <w:rsid w:val="09495194"/>
    <w:rsid w:val="0949C0E5"/>
    <w:rsid w:val="094A8354"/>
    <w:rsid w:val="094ED9FA"/>
    <w:rsid w:val="095212E2"/>
    <w:rsid w:val="0956A0C4"/>
    <w:rsid w:val="095CBDF5"/>
    <w:rsid w:val="095E4DAD"/>
    <w:rsid w:val="09609A46"/>
    <w:rsid w:val="0960FF50"/>
    <w:rsid w:val="0961753C"/>
    <w:rsid w:val="0962DA5A"/>
    <w:rsid w:val="0964742A"/>
    <w:rsid w:val="09661517"/>
    <w:rsid w:val="096A448A"/>
    <w:rsid w:val="096B4DD8"/>
    <w:rsid w:val="096BE79A"/>
    <w:rsid w:val="096C7154"/>
    <w:rsid w:val="09717FEA"/>
    <w:rsid w:val="097A1468"/>
    <w:rsid w:val="097DDCFF"/>
    <w:rsid w:val="09838C0C"/>
    <w:rsid w:val="098683FE"/>
    <w:rsid w:val="0989BB77"/>
    <w:rsid w:val="0989E85A"/>
    <w:rsid w:val="0989F93F"/>
    <w:rsid w:val="098A02DE"/>
    <w:rsid w:val="098A28D6"/>
    <w:rsid w:val="0991CDEB"/>
    <w:rsid w:val="0994C12B"/>
    <w:rsid w:val="0995D6E2"/>
    <w:rsid w:val="099967CF"/>
    <w:rsid w:val="099A2FBA"/>
    <w:rsid w:val="099CD83A"/>
    <w:rsid w:val="099F150E"/>
    <w:rsid w:val="09A00D26"/>
    <w:rsid w:val="09A08F6C"/>
    <w:rsid w:val="09A5CE71"/>
    <w:rsid w:val="09A85FD8"/>
    <w:rsid w:val="09ABD839"/>
    <w:rsid w:val="09B18287"/>
    <w:rsid w:val="09B29676"/>
    <w:rsid w:val="09B35847"/>
    <w:rsid w:val="09B6B6A3"/>
    <w:rsid w:val="09B84F53"/>
    <w:rsid w:val="09B9C06C"/>
    <w:rsid w:val="09BAB826"/>
    <w:rsid w:val="09BBFE83"/>
    <w:rsid w:val="09BF9DDB"/>
    <w:rsid w:val="09C1364A"/>
    <w:rsid w:val="09C397DD"/>
    <w:rsid w:val="09C3DD7C"/>
    <w:rsid w:val="09C603BE"/>
    <w:rsid w:val="09C64DF8"/>
    <w:rsid w:val="09CC3DA9"/>
    <w:rsid w:val="09DD2C6D"/>
    <w:rsid w:val="09E1D396"/>
    <w:rsid w:val="09E23E08"/>
    <w:rsid w:val="09E2A1C1"/>
    <w:rsid w:val="09E2AABE"/>
    <w:rsid w:val="09E4DA03"/>
    <w:rsid w:val="09E732D6"/>
    <w:rsid w:val="09E88E0B"/>
    <w:rsid w:val="09E8D269"/>
    <w:rsid w:val="09EC754F"/>
    <w:rsid w:val="09EDEAB3"/>
    <w:rsid w:val="09EE0B6C"/>
    <w:rsid w:val="09F0597B"/>
    <w:rsid w:val="09F379C0"/>
    <w:rsid w:val="09F47980"/>
    <w:rsid w:val="09F7411A"/>
    <w:rsid w:val="09FCA32E"/>
    <w:rsid w:val="09FE1D34"/>
    <w:rsid w:val="0A047417"/>
    <w:rsid w:val="0A085CA7"/>
    <w:rsid w:val="0A0A1620"/>
    <w:rsid w:val="0A0E1A12"/>
    <w:rsid w:val="0A0FE434"/>
    <w:rsid w:val="0A1BB418"/>
    <w:rsid w:val="0A1E082D"/>
    <w:rsid w:val="0A1E0856"/>
    <w:rsid w:val="0A1F0E1F"/>
    <w:rsid w:val="0A2278BC"/>
    <w:rsid w:val="0A234D2D"/>
    <w:rsid w:val="0A23BA03"/>
    <w:rsid w:val="0A23E597"/>
    <w:rsid w:val="0A24700C"/>
    <w:rsid w:val="0A257F4D"/>
    <w:rsid w:val="0A2BE92E"/>
    <w:rsid w:val="0A327567"/>
    <w:rsid w:val="0A32BD79"/>
    <w:rsid w:val="0A3E9B7E"/>
    <w:rsid w:val="0A41EB1A"/>
    <w:rsid w:val="0A4499BD"/>
    <w:rsid w:val="0A44ECF6"/>
    <w:rsid w:val="0A4DB580"/>
    <w:rsid w:val="0A4F1C1D"/>
    <w:rsid w:val="0A53C6BE"/>
    <w:rsid w:val="0A543913"/>
    <w:rsid w:val="0A57CF20"/>
    <w:rsid w:val="0A589997"/>
    <w:rsid w:val="0A5AF267"/>
    <w:rsid w:val="0A5C1F66"/>
    <w:rsid w:val="0A5D11E6"/>
    <w:rsid w:val="0A5E3A66"/>
    <w:rsid w:val="0A64A97A"/>
    <w:rsid w:val="0A652842"/>
    <w:rsid w:val="0A69BED4"/>
    <w:rsid w:val="0A6B51EF"/>
    <w:rsid w:val="0A712DF9"/>
    <w:rsid w:val="0A74FC58"/>
    <w:rsid w:val="0A7957F3"/>
    <w:rsid w:val="0A7CF0C1"/>
    <w:rsid w:val="0A7D31F6"/>
    <w:rsid w:val="0A7E2700"/>
    <w:rsid w:val="0A88010B"/>
    <w:rsid w:val="0A8ACAA9"/>
    <w:rsid w:val="0A8AD525"/>
    <w:rsid w:val="0A90C93A"/>
    <w:rsid w:val="0A9131AC"/>
    <w:rsid w:val="0A91E8FD"/>
    <w:rsid w:val="0A9350B4"/>
    <w:rsid w:val="0A9917BC"/>
    <w:rsid w:val="0AA38D27"/>
    <w:rsid w:val="0AA56272"/>
    <w:rsid w:val="0AA8F196"/>
    <w:rsid w:val="0AA98E87"/>
    <w:rsid w:val="0AB98BDF"/>
    <w:rsid w:val="0ABB5140"/>
    <w:rsid w:val="0AC1AE0D"/>
    <w:rsid w:val="0AC242BB"/>
    <w:rsid w:val="0AC2CF2F"/>
    <w:rsid w:val="0AC9A9E9"/>
    <w:rsid w:val="0ACAAAE4"/>
    <w:rsid w:val="0ACCD3D4"/>
    <w:rsid w:val="0ACFF64E"/>
    <w:rsid w:val="0AD51B9E"/>
    <w:rsid w:val="0AD5C8D7"/>
    <w:rsid w:val="0AD6BAC1"/>
    <w:rsid w:val="0ADBB71B"/>
    <w:rsid w:val="0ADC0E1A"/>
    <w:rsid w:val="0AE2F281"/>
    <w:rsid w:val="0AE44A5F"/>
    <w:rsid w:val="0AE5BFA7"/>
    <w:rsid w:val="0AE7FEA4"/>
    <w:rsid w:val="0AE9440F"/>
    <w:rsid w:val="0AEAFECF"/>
    <w:rsid w:val="0AEDF7AB"/>
    <w:rsid w:val="0AEF98B1"/>
    <w:rsid w:val="0AF1D8C2"/>
    <w:rsid w:val="0AF3C22F"/>
    <w:rsid w:val="0AF74697"/>
    <w:rsid w:val="0AFB2CA5"/>
    <w:rsid w:val="0AFB9B34"/>
    <w:rsid w:val="0AFC9C2F"/>
    <w:rsid w:val="0B02B4D0"/>
    <w:rsid w:val="0B082D7F"/>
    <w:rsid w:val="0B08910B"/>
    <w:rsid w:val="0B095320"/>
    <w:rsid w:val="0B0C94A6"/>
    <w:rsid w:val="0B0D3671"/>
    <w:rsid w:val="0B167B71"/>
    <w:rsid w:val="0B174163"/>
    <w:rsid w:val="0B188685"/>
    <w:rsid w:val="0B18D2EC"/>
    <w:rsid w:val="0B193F60"/>
    <w:rsid w:val="0B1C4507"/>
    <w:rsid w:val="0B1CFF31"/>
    <w:rsid w:val="0B1EEDE1"/>
    <w:rsid w:val="0B1FDEF2"/>
    <w:rsid w:val="0B2064B6"/>
    <w:rsid w:val="0B22AB18"/>
    <w:rsid w:val="0B238613"/>
    <w:rsid w:val="0B25A3BA"/>
    <w:rsid w:val="0B26A757"/>
    <w:rsid w:val="0B26BAC8"/>
    <w:rsid w:val="0B2C1FF0"/>
    <w:rsid w:val="0B302361"/>
    <w:rsid w:val="0B34C709"/>
    <w:rsid w:val="0B377D31"/>
    <w:rsid w:val="0B396A46"/>
    <w:rsid w:val="0B3DF1C1"/>
    <w:rsid w:val="0B3FA164"/>
    <w:rsid w:val="0B418ACC"/>
    <w:rsid w:val="0B4251BC"/>
    <w:rsid w:val="0B43160E"/>
    <w:rsid w:val="0B4B9A23"/>
    <w:rsid w:val="0B509F98"/>
    <w:rsid w:val="0B539D0C"/>
    <w:rsid w:val="0B53CCE0"/>
    <w:rsid w:val="0B560287"/>
    <w:rsid w:val="0B5A2601"/>
    <w:rsid w:val="0B5ABE9E"/>
    <w:rsid w:val="0B5E1255"/>
    <w:rsid w:val="0B5E99F0"/>
    <w:rsid w:val="0B5F5715"/>
    <w:rsid w:val="0B5FD298"/>
    <w:rsid w:val="0B61AE2D"/>
    <w:rsid w:val="0B64A5A9"/>
    <w:rsid w:val="0B670969"/>
    <w:rsid w:val="0B6DCEF6"/>
    <w:rsid w:val="0B6F000A"/>
    <w:rsid w:val="0B7635F4"/>
    <w:rsid w:val="0B77FEFF"/>
    <w:rsid w:val="0B782AF4"/>
    <w:rsid w:val="0B784542"/>
    <w:rsid w:val="0B78E8C8"/>
    <w:rsid w:val="0B7BCCB1"/>
    <w:rsid w:val="0B7D7753"/>
    <w:rsid w:val="0B81E3FE"/>
    <w:rsid w:val="0B827B67"/>
    <w:rsid w:val="0B82AA88"/>
    <w:rsid w:val="0B85F069"/>
    <w:rsid w:val="0B878C23"/>
    <w:rsid w:val="0B8B5A28"/>
    <w:rsid w:val="0B8BA7DD"/>
    <w:rsid w:val="0B8C94A4"/>
    <w:rsid w:val="0B8D733A"/>
    <w:rsid w:val="0B8FC2EB"/>
    <w:rsid w:val="0B90F9BA"/>
    <w:rsid w:val="0B915A26"/>
    <w:rsid w:val="0B930DA6"/>
    <w:rsid w:val="0B9375B0"/>
    <w:rsid w:val="0B9965DF"/>
    <w:rsid w:val="0B9B8CAC"/>
    <w:rsid w:val="0B9BB7A6"/>
    <w:rsid w:val="0B9C5AFF"/>
    <w:rsid w:val="0B9E6402"/>
    <w:rsid w:val="0BA99B2A"/>
    <w:rsid w:val="0BAB0A32"/>
    <w:rsid w:val="0BAF150F"/>
    <w:rsid w:val="0BAF9BE7"/>
    <w:rsid w:val="0BAFE48C"/>
    <w:rsid w:val="0BB00487"/>
    <w:rsid w:val="0BB8029B"/>
    <w:rsid w:val="0BBCC345"/>
    <w:rsid w:val="0BBCE6F3"/>
    <w:rsid w:val="0BC35ED9"/>
    <w:rsid w:val="0BC5442A"/>
    <w:rsid w:val="0BC9655A"/>
    <w:rsid w:val="0BC98AEE"/>
    <w:rsid w:val="0BCA1E6F"/>
    <w:rsid w:val="0BCA3F63"/>
    <w:rsid w:val="0BD67719"/>
    <w:rsid w:val="0BDA38E5"/>
    <w:rsid w:val="0BDA55A1"/>
    <w:rsid w:val="0BDB19E2"/>
    <w:rsid w:val="0BDB5B44"/>
    <w:rsid w:val="0BDDDBAD"/>
    <w:rsid w:val="0BDE8C13"/>
    <w:rsid w:val="0BDFBEF8"/>
    <w:rsid w:val="0BE0D7EE"/>
    <w:rsid w:val="0BEACE99"/>
    <w:rsid w:val="0BEF2475"/>
    <w:rsid w:val="0BEF85DF"/>
    <w:rsid w:val="0BF1BF35"/>
    <w:rsid w:val="0BF2052A"/>
    <w:rsid w:val="0BF3AE2D"/>
    <w:rsid w:val="0BF48FD3"/>
    <w:rsid w:val="0BF79B8D"/>
    <w:rsid w:val="0BF8B7B2"/>
    <w:rsid w:val="0C00B1BC"/>
    <w:rsid w:val="0C048036"/>
    <w:rsid w:val="0C0A76DA"/>
    <w:rsid w:val="0C0FA2D6"/>
    <w:rsid w:val="0C10CFE6"/>
    <w:rsid w:val="0C10E79C"/>
    <w:rsid w:val="0C132416"/>
    <w:rsid w:val="0C13E6CB"/>
    <w:rsid w:val="0C14BE41"/>
    <w:rsid w:val="0C18EAF9"/>
    <w:rsid w:val="0C191CE2"/>
    <w:rsid w:val="0C1AC04F"/>
    <w:rsid w:val="0C1D8F2E"/>
    <w:rsid w:val="0C1EB810"/>
    <w:rsid w:val="0C223C8D"/>
    <w:rsid w:val="0C23A037"/>
    <w:rsid w:val="0C2799B2"/>
    <w:rsid w:val="0C27AB7C"/>
    <w:rsid w:val="0C2B3E98"/>
    <w:rsid w:val="0C2CF37D"/>
    <w:rsid w:val="0C2EC437"/>
    <w:rsid w:val="0C312101"/>
    <w:rsid w:val="0C3503D6"/>
    <w:rsid w:val="0C384A6F"/>
    <w:rsid w:val="0C3B2ECE"/>
    <w:rsid w:val="0C3BE0F9"/>
    <w:rsid w:val="0C3C207B"/>
    <w:rsid w:val="0C3F4CE8"/>
    <w:rsid w:val="0C40B6D1"/>
    <w:rsid w:val="0C41CDB2"/>
    <w:rsid w:val="0C43CF12"/>
    <w:rsid w:val="0C43E375"/>
    <w:rsid w:val="0C4474AB"/>
    <w:rsid w:val="0C495971"/>
    <w:rsid w:val="0C49F97F"/>
    <w:rsid w:val="0C4A208D"/>
    <w:rsid w:val="0C4BC26C"/>
    <w:rsid w:val="0C50BEFD"/>
    <w:rsid w:val="0C5AA979"/>
    <w:rsid w:val="0C5B0BE3"/>
    <w:rsid w:val="0C5E17AE"/>
    <w:rsid w:val="0C5F12A8"/>
    <w:rsid w:val="0C6090CB"/>
    <w:rsid w:val="0C67F307"/>
    <w:rsid w:val="0C68808F"/>
    <w:rsid w:val="0C69ABD1"/>
    <w:rsid w:val="0C729C8F"/>
    <w:rsid w:val="0C74F549"/>
    <w:rsid w:val="0C75A134"/>
    <w:rsid w:val="0C76ECAC"/>
    <w:rsid w:val="0C77BAD7"/>
    <w:rsid w:val="0C77E67F"/>
    <w:rsid w:val="0C794435"/>
    <w:rsid w:val="0C7CF6A1"/>
    <w:rsid w:val="0C807038"/>
    <w:rsid w:val="0C812AE2"/>
    <w:rsid w:val="0C81E5A0"/>
    <w:rsid w:val="0C88486D"/>
    <w:rsid w:val="0C8F736C"/>
    <w:rsid w:val="0C928A20"/>
    <w:rsid w:val="0C983FD5"/>
    <w:rsid w:val="0C9A9C6D"/>
    <w:rsid w:val="0C9AED84"/>
    <w:rsid w:val="0C9D7C8B"/>
    <w:rsid w:val="0C9DC87C"/>
    <w:rsid w:val="0C9FD27D"/>
    <w:rsid w:val="0CA16698"/>
    <w:rsid w:val="0CA3ED0C"/>
    <w:rsid w:val="0CA9BBE1"/>
    <w:rsid w:val="0CAA67A1"/>
    <w:rsid w:val="0CAAEE1F"/>
    <w:rsid w:val="0CB4ED31"/>
    <w:rsid w:val="0CB51CF7"/>
    <w:rsid w:val="0CB62A50"/>
    <w:rsid w:val="0CB68119"/>
    <w:rsid w:val="0CB92EAD"/>
    <w:rsid w:val="0CBB3EEE"/>
    <w:rsid w:val="0CBB4959"/>
    <w:rsid w:val="0CBF8696"/>
    <w:rsid w:val="0CC1A31A"/>
    <w:rsid w:val="0CC8DF21"/>
    <w:rsid w:val="0CCEA93D"/>
    <w:rsid w:val="0CCF84EE"/>
    <w:rsid w:val="0CCFA077"/>
    <w:rsid w:val="0CD154D4"/>
    <w:rsid w:val="0CD7B6DB"/>
    <w:rsid w:val="0CD7E82D"/>
    <w:rsid w:val="0CDE9003"/>
    <w:rsid w:val="0CE0AFD1"/>
    <w:rsid w:val="0CE79B3E"/>
    <w:rsid w:val="0CE996D8"/>
    <w:rsid w:val="0CEE0BE5"/>
    <w:rsid w:val="0CF1E96D"/>
    <w:rsid w:val="0CF1ED73"/>
    <w:rsid w:val="0CF2E86A"/>
    <w:rsid w:val="0CF307CD"/>
    <w:rsid w:val="0CF79F69"/>
    <w:rsid w:val="0CF7F08E"/>
    <w:rsid w:val="0CF85897"/>
    <w:rsid w:val="0CFBEE23"/>
    <w:rsid w:val="0D00136A"/>
    <w:rsid w:val="0D006112"/>
    <w:rsid w:val="0D0334D0"/>
    <w:rsid w:val="0D058298"/>
    <w:rsid w:val="0D09C61A"/>
    <w:rsid w:val="0D1343CA"/>
    <w:rsid w:val="0D13CFD9"/>
    <w:rsid w:val="0D14B7AC"/>
    <w:rsid w:val="0D16F084"/>
    <w:rsid w:val="0D211339"/>
    <w:rsid w:val="0D2123B2"/>
    <w:rsid w:val="0D21AB3A"/>
    <w:rsid w:val="0D21D61B"/>
    <w:rsid w:val="0D231DD7"/>
    <w:rsid w:val="0D2693A1"/>
    <w:rsid w:val="0D29B9FA"/>
    <w:rsid w:val="0D2D5D26"/>
    <w:rsid w:val="0D308A67"/>
    <w:rsid w:val="0D32A350"/>
    <w:rsid w:val="0D32D4E8"/>
    <w:rsid w:val="0D36DDF4"/>
    <w:rsid w:val="0D37F6AC"/>
    <w:rsid w:val="0D380935"/>
    <w:rsid w:val="0D390B04"/>
    <w:rsid w:val="0D3A98C6"/>
    <w:rsid w:val="0D3B9F94"/>
    <w:rsid w:val="0D3F874E"/>
    <w:rsid w:val="0D4009B8"/>
    <w:rsid w:val="0D446CC3"/>
    <w:rsid w:val="0D49139E"/>
    <w:rsid w:val="0D4D5318"/>
    <w:rsid w:val="0D4F1020"/>
    <w:rsid w:val="0D50CB4F"/>
    <w:rsid w:val="0D54C431"/>
    <w:rsid w:val="0D561067"/>
    <w:rsid w:val="0D57766E"/>
    <w:rsid w:val="0D590D34"/>
    <w:rsid w:val="0D5C404F"/>
    <w:rsid w:val="0D5C8D24"/>
    <w:rsid w:val="0D5E790C"/>
    <w:rsid w:val="0D5F6875"/>
    <w:rsid w:val="0D5FB7AF"/>
    <w:rsid w:val="0D60F1C8"/>
    <w:rsid w:val="0D61943B"/>
    <w:rsid w:val="0D61965D"/>
    <w:rsid w:val="0D691CF2"/>
    <w:rsid w:val="0D6E8755"/>
    <w:rsid w:val="0D6F42CC"/>
    <w:rsid w:val="0D6FAC6E"/>
    <w:rsid w:val="0D7043D1"/>
    <w:rsid w:val="0D7993C6"/>
    <w:rsid w:val="0D7BE189"/>
    <w:rsid w:val="0D7CB30D"/>
    <w:rsid w:val="0D7F4C9B"/>
    <w:rsid w:val="0D7FFF8E"/>
    <w:rsid w:val="0D8821AA"/>
    <w:rsid w:val="0D8E1A14"/>
    <w:rsid w:val="0D8F883B"/>
    <w:rsid w:val="0D90BDA3"/>
    <w:rsid w:val="0D9707E5"/>
    <w:rsid w:val="0D9FD28B"/>
    <w:rsid w:val="0DA15CEB"/>
    <w:rsid w:val="0DA650BB"/>
    <w:rsid w:val="0DA69B44"/>
    <w:rsid w:val="0DA748F6"/>
    <w:rsid w:val="0DA78686"/>
    <w:rsid w:val="0DA7967D"/>
    <w:rsid w:val="0DA8C908"/>
    <w:rsid w:val="0DA9614D"/>
    <w:rsid w:val="0DAF7880"/>
    <w:rsid w:val="0DB24E76"/>
    <w:rsid w:val="0DB6D6DA"/>
    <w:rsid w:val="0DBDDBD5"/>
    <w:rsid w:val="0DC2DF94"/>
    <w:rsid w:val="0DC89D3F"/>
    <w:rsid w:val="0DC8D675"/>
    <w:rsid w:val="0DCDE598"/>
    <w:rsid w:val="0DCFEFB6"/>
    <w:rsid w:val="0DD0FA48"/>
    <w:rsid w:val="0DD224C1"/>
    <w:rsid w:val="0DD3ED04"/>
    <w:rsid w:val="0DD70A2B"/>
    <w:rsid w:val="0DD86693"/>
    <w:rsid w:val="0DDB8805"/>
    <w:rsid w:val="0DDF6228"/>
    <w:rsid w:val="0DDFBEFC"/>
    <w:rsid w:val="0DE0EE45"/>
    <w:rsid w:val="0DE228AC"/>
    <w:rsid w:val="0DE65F88"/>
    <w:rsid w:val="0DE8570A"/>
    <w:rsid w:val="0DEBFDEE"/>
    <w:rsid w:val="0DF39653"/>
    <w:rsid w:val="0DF4CD56"/>
    <w:rsid w:val="0DF97A33"/>
    <w:rsid w:val="0DFA04DA"/>
    <w:rsid w:val="0DFAB94A"/>
    <w:rsid w:val="0DFC2309"/>
    <w:rsid w:val="0DFDB022"/>
    <w:rsid w:val="0DFDFA30"/>
    <w:rsid w:val="0DFF0768"/>
    <w:rsid w:val="0E087444"/>
    <w:rsid w:val="0E0B57F3"/>
    <w:rsid w:val="0E0C36B9"/>
    <w:rsid w:val="0E0D2103"/>
    <w:rsid w:val="0E103A37"/>
    <w:rsid w:val="0E110290"/>
    <w:rsid w:val="0E131FB7"/>
    <w:rsid w:val="0E154749"/>
    <w:rsid w:val="0E162207"/>
    <w:rsid w:val="0E19166F"/>
    <w:rsid w:val="0E1965FF"/>
    <w:rsid w:val="0E1BD5DE"/>
    <w:rsid w:val="0E1D0E7E"/>
    <w:rsid w:val="0E1FF8A3"/>
    <w:rsid w:val="0E284017"/>
    <w:rsid w:val="0E2C410B"/>
    <w:rsid w:val="0E33D915"/>
    <w:rsid w:val="0E357B51"/>
    <w:rsid w:val="0E37463A"/>
    <w:rsid w:val="0E3E12D8"/>
    <w:rsid w:val="0E3F795B"/>
    <w:rsid w:val="0E4203AD"/>
    <w:rsid w:val="0E454822"/>
    <w:rsid w:val="0E45BD9F"/>
    <w:rsid w:val="0E4A3A55"/>
    <w:rsid w:val="0E4BE3CD"/>
    <w:rsid w:val="0E4BF853"/>
    <w:rsid w:val="0E4BFF17"/>
    <w:rsid w:val="0E4DD43C"/>
    <w:rsid w:val="0E500D4D"/>
    <w:rsid w:val="0E53E7C6"/>
    <w:rsid w:val="0E552002"/>
    <w:rsid w:val="0E595D01"/>
    <w:rsid w:val="0E599A4A"/>
    <w:rsid w:val="0E5C7855"/>
    <w:rsid w:val="0E636A4F"/>
    <w:rsid w:val="0E64188C"/>
    <w:rsid w:val="0E64EDDB"/>
    <w:rsid w:val="0E6F069E"/>
    <w:rsid w:val="0E6FB6E1"/>
    <w:rsid w:val="0E7166CA"/>
    <w:rsid w:val="0E737524"/>
    <w:rsid w:val="0E763CCC"/>
    <w:rsid w:val="0E76AD52"/>
    <w:rsid w:val="0E77A0E0"/>
    <w:rsid w:val="0E7DAA27"/>
    <w:rsid w:val="0E7DD6EF"/>
    <w:rsid w:val="0E81E167"/>
    <w:rsid w:val="0E844B18"/>
    <w:rsid w:val="0E8A6DB8"/>
    <w:rsid w:val="0E8DD0CF"/>
    <w:rsid w:val="0E95CB89"/>
    <w:rsid w:val="0E96F781"/>
    <w:rsid w:val="0E973E4A"/>
    <w:rsid w:val="0E977474"/>
    <w:rsid w:val="0E98991A"/>
    <w:rsid w:val="0E9CCCC8"/>
    <w:rsid w:val="0E9D7B3F"/>
    <w:rsid w:val="0E9E9DC9"/>
    <w:rsid w:val="0EA01344"/>
    <w:rsid w:val="0EA62996"/>
    <w:rsid w:val="0EA8E358"/>
    <w:rsid w:val="0EAA2205"/>
    <w:rsid w:val="0EAB4989"/>
    <w:rsid w:val="0EAB5CBF"/>
    <w:rsid w:val="0EABB592"/>
    <w:rsid w:val="0EABB8F6"/>
    <w:rsid w:val="0EB06A03"/>
    <w:rsid w:val="0EB1F747"/>
    <w:rsid w:val="0EB26663"/>
    <w:rsid w:val="0EB68AA6"/>
    <w:rsid w:val="0EB77EC6"/>
    <w:rsid w:val="0EBCF0F5"/>
    <w:rsid w:val="0EBF5EC2"/>
    <w:rsid w:val="0EC02B71"/>
    <w:rsid w:val="0EC35D2A"/>
    <w:rsid w:val="0EC3ECFC"/>
    <w:rsid w:val="0EC56430"/>
    <w:rsid w:val="0EC66A63"/>
    <w:rsid w:val="0EC7F0B9"/>
    <w:rsid w:val="0ECB478F"/>
    <w:rsid w:val="0ED78DB6"/>
    <w:rsid w:val="0ED898BA"/>
    <w:rsid w:val="0ED9F5F8"/>
    <w:rsid w:val="0EDD24C2"/>
    <w:rsid w:val="0EDE31CE"/>
    <w:rsid w:val="0EDEE837"/>
    <w:rsid w:val="0EEC4DF4"/>
    <w:rsid w:val="0EEC8C42"/>
    <w:rsid w:val="0EEE0C3B"/>
    <w:rsid w:val="0EEF3263"/>
    <w:rsid w:val="0EF01EAA"/>
    <w:rsid w:val="0EF02335"/>
    <w:rsid w:val="0EF2A6B1"/>
    <w:rsid w:val="0EF78E08"/>
    <w:rsid w:val="0EF9D854"/>
    <w:rsid w:val="0EFA0BFC"/>
    <w:rsid w:val="0EFF7D10"/>
    <w:rsid w:val="0F002A7C"/>
    <w:rsid w:val="0F028D14"/>
    <w:rsid w:val="0F080B0D"/>
    <w:rsid w:val="0F082148"/>
    <w:rsid w:val="0F0B0CF9"/>
    <w:rsid w:val="0F0B434A"/>
    <w:rsid w:val="0F0BE5A6"/>
    <w:rsid w:val="0F1165D6"/>
    <w:rsid w:val="0F154A6B"/>
    <w:rsid w:val="0F1806E2"/>
    <w:rsid w:val="0F180F74"/>
    <w:rsid w:val="0F19AA88"/>
    <w:rsid w:val="0F1DB768"/>
    <w:rsid w:val="0F1E8A1A"/>
    <w:rsid w:val="0F1FF9C9"/>
    <w:rsid w:val="0F220034"/>
    <w:rsid w:val="0F2302EE"/>
    <w:rsid w:val="0F252F46"/>
    <w:rsid w:val="0F278BC5"/>
    <w:rsid w:val="0F27D56A"/>
    <w:rsid w:val="0F2A0341"/>
    <w:rsid w:val="0F312A8C"/>
    <w:rsid w:val="0F332988"/>
    <w:rsid w:val="0F487949"/>
    <w:rsid w:val="0F4DF37D"/>
    <w:rsid w:val="0F518E3F"/>
    <w:rsid w:val="0F52477A"/>
    <w:rsid w:val="0F5D1D5C"/>
    <w:rsid w:val="0F605957"/>
    <w:rsid w:val="0F62AF34"/>
    <w:rsid w:val="0F65F74B"/>
    <w:rsid w:val="0F6746F0"/>
    <w:rsid w:val="0F6B5500"/>
    <w:rsid w:val="0F6BA4E0"/>
    <w:rsid w:val="0F6DF7A9"/>
    <w:rsid w:val="0F71257D"/>
    <w:rsid w:val="0F73D70D"/>
    <w:rsid w:val="0F747008"/>
    <w:rsid w:val="0F7B8912"/>
    <w:rsid w:val="0F7D1CC5"/>
    <w:rsid w:val="0F7FAE81"/>
    <w:rsid w:val="0F814996"/>
    <w:rsid w:val="0F873F51"/>
    <w:rsid w:val="0F8B3018"/>
    <w:rsid w:val="0F8FAC1A"/>
    <w:rsid w:val="0F912820"/>
    <w:rsid w:val="0F92C5C6"/>
    <w:rsid w:val="0F937639"/>
    <w:rsid w:val="0F976D2E"/>
    <w:rsid w:val="0F99190B"/>
    <w:rsid w:val="0F995B8C"/>
    <w:rsid w:val="0F9E66A0"/>
    <w:rsid w:val="0FA0C59A"/>
    <w:rsid w:val="0FA215E1"/>
    <w:rsid w:val="0FA2833B"/>
    <w:rsid w:val="0FA36A4D"/>
    <w:rsid w:val="0FA50385"/>
    <w:rsid w:val="0FA6AF36"/>
    <w:rsid w:val="0FA72450"/>
    <w:rsid w:val="0FA724D1"/>
    <w:rsid w:val="0FADEE9C"/>
    <w:rsid w:val="0FAE25CF"/>
    <w:rsid w:val="0FB054B9"/>
    <w:rsid w:val="0FB28905"/>
    <w:rsid w:val="0FB2C060"/>
    <w:rsid w:val="0FB2C7F7"/>
    <w:rsid w:val="0FB3A758"/>
    <w:rsid w:val="0FB4FA7D"/>
    <w:rsid w:val="0FB81307"/>
    <w:rsid w:val="0FB8EB69"/>
    <w:rsid w:val="0FBBC549"/>
    <w:rsid w:val="0FBC17C9"/>
    <w:rsid w:val="0FBC9E34"/>
    <w:rsid w:val="0FBD2282"/>
    <w:rsid w:val="0FBE5514"/>
    <w:rsid w:val="0FBE9621"/>
    <w:rsid w:val="0FC0864B"/>
    <w:rsid w:val="0FC0E7B9"/>
    <w:rsid w:val="0FC73C1E"/>
    <w:rsid w:val="0FC75B6F"/>
    <w:rsid w:val="0FCAF239"/>
    <w:rsid w:val="0FCAFB51"/>
    <w:rsid w:val="0FCB6342"/>
    <w:rsid w:val="0FCF86F3"/>
    <w:rsid w:val="0FCFC6B0"/>
    <w:rsid w:val="0FD869D4"/>
    <w:rsid w:val="0FD89B09"/>
    <w:rsid w:val="0FD9E478"/>
    <w:rsid w:val="0FDBD33F"/>
    <w:rsid w:val="0FDC7215"/>
    <w:rsid w:val="0FDD31BA"/>
    <w:rsid w:val="0FDF6344"/>
    <w:rsid w:val="0FDFB3A9"/>
    <w:rsid w:val="0FE2511B"/>
    <w:rsid w:val="0FE27461"/>
    <w:rsid w:val="0FE3076D"/>
    <w:rsid w:val="0FE660DB"/>
    <w:rsid w:val="0FE6D6F1"/>
    <w:rsid w:val="0FE87034"/>
    <w:rsid w:val="0FE8822C"/>
    <w:rsid w:val="0FE8D70E"/>
    <w:rsid w:val="0FED5602"/>
    <w:rsid w:val="0FEDF722"/>
    <w:rsid w:val="0FF09471"/>
    <w:rsid w:val="0FF520AE"/>
    <w:rsid w:val="0FF5E693"/>
    <w:rsid w:val="0FF79AAF"/>
    <w:rsid w:val="0FFBC25B"/>
    <w:rsid w:val="0FFC5784"/>
    <w:rsid w:val="0FFC831A"/>
    <w:rsid w:val="0FFC8B58"/>
    <w:rsid w:val="10018B2A"/>
    <w:rsid w:val="1001EBF0"/>
    <w:rsid w:val="10043057"/>
    <w:rsid w:val="10050538"/>
    <w:rsid w:val="100940CB"/>
    <w:rsid w:val="100B49B2"/>
    <w:rsid w:val="100C3528"/>
    <w:rsid w:val="100DDA1D"/>
    <w:rsid w:val="101172A2"/>
    <w:rsid w:val="10126D71"/>
    <w:rsid w:val="10188B8C"/>
    <w:rsid w:val="10189437"/>
    <w:rsid w:val="101BE105"/>
    <w:rsid w:val="101C28C2"/>
    <w:rsid w:val="101C7E30"/>
    <w:rsid w:val="101D8BBD"/>
    <w:rsid w:val="10215AF6"/>
    <w:rsid w:val="1023BE34"/>
    <w:rsid w:val="10299CA9"/>
    <w:rsid w:val="102A1F6E"/>
    <w:rsid w:val="102DC837"/>
    <w:rsid w:val="102EFA78"/>
    <w:rsid w:val="10320013"/>
    <w:rsid w:val="1035A0B8"/>
    <w:rsid w:val="103AB1EA"/>
    <w:rsid w:val="103DF6E7"/>
    <w:rsid w:val="10452FC5"/>
    <w:rsid w:val="1045E217"/>
    <w:rsid w:val="104A939F"/>
    <w:rsid w:val="104E5F43"/>
    <w:rsid w:val="1050AD95"/>
    <w:rsid w:val="10570652"/>
    <w:rsid w:val="105AB39D"/>
    <w:rsid w:val="105B910D"/>
    <w:rsid w:val="105DF945"/>
    <w:rsid w:val="105F18B9"/>
    <w:rsid w:val="105FB15E"/>
    <w:rsid w:val="106178D9"/>
    <w:rsid w:val="10756944"/>
    <w:rsid w:val="10767CE7"/>
    <w:rsid w:val="10776BF6"/>
    <w:rsid w:val="107775A9"/>
    <w:rsid w:val="10782F97"/>
    <w:rsid w:val="107891E3"/>
    <w:rsid w:val="107A464A"/>
    <w:rsid w:val="107A7BBE"/>
    <w:rsid w:val="107E06BB"/>
    <w:rsid w:val="107EBD3A"/>
    <w:rsid w:val="10823FD4"/>
    <w:rsid w:val="10843423"/>
    <w:rsid w:val="10849463"/>
    <w:rsid w:val="10859808"/>
    <w:rsid w:val="1086A67E"/>
    <w:rsid w:val="10898BE7"/>
    <w:rsid w:val="108AA4D0"/>
    <w:rsid w:val="108D4FCF"/>
    <w:rsid w:val="108E88ED"/>
    <w:rsid w:val="1090EA9F"/>
    <w:rsid w:val="109454A1"/>
    <w:rsid w:val="109487E5"/>
    <w:rsid w:val="1099F8E0"/>
    <w:rsid w:val="109B11C7"/>
    <w:rsid w:val="109F39BB"/>
    <w:rsid w:val="10A296BE"/>
    <w:rsid w:val="10A6D0FD"/>
    <w:rsid w:val="10AB5C55"/>
    <w:rsid w:val="10ADF21F"/>
    <w:rsid w:val="10B0BCD9"/>
    <w:rsid w:val="10B1C4BF"/>
    <w:rsid w:val="10B376E0"/>
    <w:rsid w:val="10B69C7D"/>
    <w:rsid w:val="10B8AABD"/>
    <w:rsid w:val="10BDE0A9"/>
    <w:rsid w:val="10C6454D"/>
    <w:rsid w:val="10C9D99A"/>
    <w:rsid w:val="10C9E230"/>
    <w:rsid w:val="10CAB919"/>
    <w:rsid w:val="10CCD7A1"/>
    <w:rsid w:val="10CF96D2"/>
    <w:rsid w:val="10D3272C"/>
    <w:rsid w:val="10DCC9BB"/>
    <w:rsid w:val="10DD1B8F"/>
    <w:rsid w:val="10E2CF34"/>
    <w:rsid w:val="10E49722"/>
    <w:rsid w:val="10E5689F"/>
    <w:rsid w:val="10ECDA38"/>
    <w:rsid w:val="10EE9A66"/>
    <w:rsid w:val="10F28CCD"/>
    <w:rsid w:val="10F3F49A"/>
    <w:rsid w:val="10F4EC17"/>
    <w:rsid w:val="10F80C52"/>
    <w:rsid w:val="10F8EFEF"/>
    <w:rsid w:val="10FF784D"/>
    <w:rsid w:val="10FFEC61"/>
    <w:rsid w:val="1102486C"/>
    <w:rsid w:val="1103CFE5"/>
    <w:rsid w:val="1104E95E"/>
    <w:rsid w:val="1105DD90"/>
    <w:rsid w:val="1106FFF5"/>
    <w:rsid w:val="1109D8AE"/>
    <w:rsid w:val="110B265F"/>
    <w:rsid w:val="1110F43D"/>
    <w:rsid w:val="1112EAA1"/>
    <w:rsid w:val="111507E1"/>
    <w:rsid w:val="11174643"/>
    <w:rsid w:val="111754F9"/>
    <w:rsid w:val="111B05ED"/>
    <w:rsid w:val="111CDFE1"/>
    <w:rsid w:val="11262B7D"/>
    <w:rsid w:val="1129329B"/>
    <w:rsid w:val="112CD93A"/>
    <w:rsid w:val="112F3813"/>
    <w:rsid w:val="113423E7"/>
    <w:rsid w:val="11361ACB"/>
    <w:rsid w:val="113776AD"/>
    <w:rsid w:val="113ECE83"/>
    <w:rsid w:val="113EEBED"/>
    <w:rsid w:val="1141C66F"/>
    <w:rsid w:val="1142E010"/>
    <w:rsid w:val="11464538"/>
    <w:rsid w:val="1146FC81"/>
    <w:rsid w:val="114734BD"/>
    <w:rsid w:val="114F410F"/>
    <w:rsid w:val="114F6117"/>
    <w:rsid w:val="1152B186"/>
    <w:rsid w:val="1158C52D"/>
    <w:rsid w:val="1158F38E"/>
    <w:rsid w:val="1159BFD1"/>
    <w:rsid w:val="115ADDA9"/>
    <w:rsid w:val="115EBE63"/>
    <w:rsid w:val="1166DFDA"/>
    <w:rsid w:val="116AF2F9"/>
    <w:rsid w:val="116C0A56"/>
    <w:rsid w:val="116EB10E"/>
    <w:rsid w:val="1170D5E2"/>
    <w:rsid w:val="11713FAB"/>
    <w:rsid w:val="11725133"/>
    <w:rsid w:val="1176518A"/>
    <w:rsid w:val="1176A8C9"/>
    <w:rsid w:val="117EE1BE"/>
    <w:rsid w:val="11807FED"/>
    <w:rsid w:val="1184C7C6"/>
    <w:rsid w:val="11866358"/>
    <w:rsid w:val="118A47D7"/>
    <w:rsid w:val="118CD4A3"/>
    <w:rsid w:val="1193A0C3"/>
    <w:rsid w:val="11961DC9"/>
    <w:rsid w:val="1199D418"/>
    <w:rsid w:val="119DD25E"/>
    <w:rsid w:val="119DE6AF"/>
    <w:rsid w:val="11A1C6CC"/>
    <w:rsid w:val="11A97BCB"/>
    <w:rsid w:val="11AE5A45"/>
    <w:rsid w:val="11AF5E03"/>
    <w:rsid w:val="11AF6AAF"/>
    <w:rsid w:val="11B3EA06"/>
    <w:rsid w:val="11B5D22A"/>
    <w:rsid w:val="11B6B264"/>
    <w:rsid w:val="11BB4266"/>
    <w:rsid w:val="11BF6BB6"/>
    <w:rsid w:val="11BFA7E4"/>
    <w:rsid w:val="11C00079"/>
    <w:rsid w:val="11C6791E"/>
    <w:rsid w:val="11C9EB35"/>
    <w:rsid w:val="11CAC919"/>
    <w:rsid w:val="11CB5E70"/>
    <w:rsid w:val="11CCEB6C"/>
    <w:rsid w:val="11CF3A98"/>
    <w:rsid w:val="11CF46F8"/>
    <w:rsid w:val="11D02CF9"/>
    <w:rsid w:val="11D3A660"/>
    <w:rsid w:val="11D4CEE1"/>
    <w:rsid w:val="11D564E5"/>
    <w:rsid w:val="11DEA935"/>
    <w:rsid w:val="11E53E8D"/>
    <w:rsid w:val="11EBCEB9"/>
    <w:rsid w:val="11ECDEAE"/>
    <w:rsid w:val="11F21776"/>
    <w:rsid w:val="11F2AAED"/>
    <w:rsid w:val="11F93E29"/>
    <w:rsid w:val="11F9AD7C"/>
    <w:rsid w:val="11FA9419"/>
    <w:rsid w:val="12005DE1"/>
    <w:rsid w:val="12015771"/>
    <w:rsid w:val="1205BE42"/>
    <w:rsid w:val="1205C5AE"/>
    <w:rsid w:val="12062A21"/>
    <w:rsid w:val="120635BF"/>
    <w:rsid w:val="12072E22"/>
    <w:rsid w:val="1207DCB8"/>
    <w:rsid w:val="12105780"/>
    <w:rsid w:val="12165F8E"/>
    <w:rsid w:val="1218AB97"/>
    <w:rsid w:val="121D4D25"/>
    <w:rsid w:val="121D5F94"/>
    <w:rsid w:val="121FF9F2"/>
    <w:rsid w:val="12294459"/>
    <w:rsid w:val="122957A4"/>
    <w:rsid w:val="122C8A5D"/>
    <w:rsid w:val="122ED497"/>
    <w:rsid w:val="12302DE1"/>
    <w:rsid w:val="1231CD81"/>
    <w:rsid w:val="1232D3EE"/>
    <w:rsid w:val="123363E9"/>
    <w:rsid w:val="1233E194"/>
    <w:rsid w:val="1233F6AB"/>
    <w:rsid w:val="123759ED"/>
    <w:rsid w:val="1241240E"/>
    <w:rsid w:val="1242A69F"/>
    <w:rsid w:val="1248CA06"/>
    <w:rsid w:val="124900FE"/>
    <w:rsid w:val="12491717"/>
    <w:rsid w:val="124BF72F"/>
    <w:rsid w:val="124E8960"/>
    <w:rsid w:val="124F7CA4"/>
    <w:rsid w:val="12503A0E"/>
    <w:rsid w:val="12550E09"/>
    <w:rsid w:val="1257D2DA"/>
    <w:rsid w:val="12581AF2"/>
    <w:rsid w:val="125C70B1"/>
    <w:rsid w:val="125E346C"/>
    <w:rsid w:val="125F7DD7"/>
    <w:rsid w:val="126025C4"/>
    <w:rsid w:val="126281B4"/>
    <w:rsid w:val="1262EA07"/>
    <w:rsid w:val="12658A54"/>
    <w:rsid w:val="12673F2D"/>
    <w:rsid w:val="1268F841"/>
    <w:rsid w:val="126BF112"/>
    <w:rsid w:val="1270AF51"/>
    <w:rsid w:val="12724BF1"/>
    <w:rsid w:val="127765E3"/>
    <w:rsid w:val="12784D5E"/>
    <w:rsid w:val="127CC240"/>
    <w:rsid w:val="127F8EF5"/>
    <w:rsid w:val="12809A39"/>
    <w:rsid w:val="12824BF5"/>
    <w:rsid w:val="12826BA1"/>
    <w:rsid w:val="12839BB1"/>
    <w:rsid w:val="1283DD1B"/>
    <w:rsid w:val="1283FBA4"/>
    <w:rsid w:val="128558B5"/>
    <w:rsid w:val="12878CD9"/>
    <w:rsid w:val="1289218B"/>
    <w:rsid w:val="12894214"/>
    <w:rsid w:val="1289EA9A"/>
    <w:rsid w:val="128E52C6"/>
    <w:rsid w:val="1292EE73"/>
    <w:rsid w:val="129977D5"/>
    <w:rsid w:val="129B9E48"/>
    <w:rsid w:val="12A13691"/>
    <w:rsid w:val="12A31C89"/>
    <w:rsid w:val="12A7FE5C"/>
    <w:rsid w:val="12AD9AE8"/>
    <w:rsid w:val="12AF0BA9"/>
    <w:rsid w:val="12B0BB23"/>
    <w:rsid w:val="12B164AA"/>
    <w:rsid w:val="12B35898"/>
    <w:rsid w:val="12B7F504"/>
    <w:rsid w:val="12B9C52E"/>
    <w:rsid w:val="12BACB77"/>
    <w:rsid w:val="12BAE2FC"/>
    <w:rsid w:val="12BB1C14"/>
    <w:rsid w:val="12BCCC2B"/>
    <w:rsid w:val="12BE01FD"/>
    <w:rsid w:val="12C6BD69"/>
    <w:rsid w:val="12C8CE17"/>
    <w:rsid w:val="12C922F1"/>
    <w:rsid w:val="12CDC4CF"/>
    <w:rsid w:val="12D24570"/>
    <w:rsid w:val="12D42453"/>
    <w:rsid w:val="12D7D051"/>
    <w:rsid w:val="12DA89C2"/>
    <w:rsid w:val="12DCF769"/>
    <w:rsid w:val="12E07454"/>
    <w:rsid w:val="12E2853F"/>
    <w:rsid w:val="12E3E27C"/>
    <w:rsid w:val="12E41F4B"/>
    <w:rsid w:val="12E4E2B8"/>
    <w:rsid w:val="12E809B0"/>
    <w:rsid w:val="12E96559"/>
    <w:rsid w:val="12ECA805"/>
    <w:rsid w:val="12EDBD7E"/>
    <w:rsid w:val="12F0F9BE"/>
    <w:rsid w:val="12F7A7A7"/>
    <w:rsid w:val="12FAF1E9"/>
    <w:rsid w:val="12FD65EF"/>
    <w:rsid w:val="1301707E"/>
    <w:rsid w:val="1301B766"/>
    <w:rsid w:val="1308172E"/>
    <w:rsid w:val="1308F2F4"/>
    <w:rsid w:val="130BBCD5"/>
    <w:rsid w:val="13104D14"/>
    <w:rsid w:val="13114BF9"/>
    <w:rsid w:val="1313AFDD"/>
    <w:rsid w:val="13171CB2"/>
    <w:rsid w:val="1317FE9D"/>
    <w:rsid w:val="131887F9"/>
    <w:rsid w:val="131C4DE2"/>
    <w:rsid w:val="131E0484"/>
    <w:rsid w:val="132161FD"/>
    <w:rsid w:val="13233437"/>
    <w:rsid w:val="1323A9F3"/>
    <w:rsid w:val="13246E91"/>
    <w:rsid w:val="132BC45A"/>
    <w:rsid w:val="132BE0AF"/>
    <w:rsid w:val="1331B98B"/>
    <w:rsid w:val="1332A06C"/>
    <w:rsid w:val="1335CE42"/>
    <w:rsid w:val="1339B7EA"/>
    <w:rsid w:val="135155EB"/>
    <w:rsid w:val="1354566B"/>
    <w:rsid w:val="13597B6D"/>
    <w:rsid w:val="13598C02"/>
    <w:rsid w:val="135CDA74"/>
    <w:rsid w:val="135DD096"/>
    <w:rsid w:val="136262B2"/>
    <w:rsid w:val="13628C0A"/>
    <w:rsid w:val="13637731"/>
    <w:rsid w:val="13651AA3"/>
    <w:rsid w:val="13672645"/>
    <w:rsid w:val="1367BB02"/>
    <w:rsid w:val="13682F3A"/>
    <w:rsid w:val="136CAC6F"/>
    <w:rsid w:val="136CDDD8"/>
    <w:rsid w:val="136D156B"/>
    <w:rsid w:val="136F3D20"/>
    <w:rsid w:val="13719847"/>
    <w:rsid w:val="13778031"/>
    <w:rsid w:val="137A5972"/>
    <w:rsid w:val="137CD284"/>
    <w:rsid w:val="138011E8"/>
    <w:rsid w:val="138012C1"/>
    <w:rsid w:val="1383960C"/>
    <w:rsid w:val="138491CC"/>
    <w:rsid w:val="1384D80F"/>
    <w:rsid w:val="13889039"/>
    <w:rsid w:val="138C75D9"/>
    <w:rsid w:val="1391E2DB"/>
    <w:rsid w:val="139549F7"/>
    <w:rsid w:val="1395C20B"/>
    <w:rsid w:val="13990AC8"/>
    <w:rsid w:val="139ACA6B"/>
    <w:rsid w:val="139CA2B9"/>
    <w:rsid w:val="13A28B24"/>
    <w:rsid w:val="13A96ADE"/>
    <w:rsid w:val="13AE8BC3"/>
    <w:rsid w:val="13B39104"/>
    <w:rsid w:val="13BB389F"/>
    <w:rsid w:val="13BDEB43"/>
    <w:rsid w:val="13C1B800"/>
    <w:rsid w:val="13C206CC"/>
    <w:rsid w:val="13C59374"/>
    <w:rsid w:val="13C594CD"/>
    <w:rsid w:val="13C6214F"/>
    <w:rsid w:val="13C79F90"/>
    <w:rsid w:val="13C928FA"/>
    <w:rsid w:val="13CF45D2"/>
    <w:rsid w:val="13CFA446"/>
    <w:rsid w:val="13D3B465"/>
    <w:rsid w:val="13D3DBB8"/>
    <w:rsid w:val="13D64EDF"/>
    <w:rsid w:val="13D7BB76"/>
    <w:rsid w:val="13D83340"/>
    <w:rsid w:val="13E09618"/>
    <w:rsid w:val="13E12316"/>
    <w:rsid w:val="13E2C7DD"/>
    <w:rsid w:val="13E4D5DF"/>
    <w:rsid w:val="13E63484"/>
    <w:rsid w:val="13EB6B12"/>
    <w:rsid w:val="13EDC731"/>
    <w:rsid w:val="13F0AFC0"/>
    <w:rsid w:val="13F13A2D"/>
    <w:rsid w:val="13F23086"/>
    <w:rsid w:val="13F25DC4"/>
    <w:rsid w:val="13F82557"/>
    <w:rsid w:val="13FA0D6F"/>
    <w:rsid w:val="13FAB1F7"/>
    <w:rsid w:val="13FEAD6B"/>
    <w:rsid w:val="13FFBD8F"/>
    <w:rsid w:val="13FFFC2A"/>
    <w:rsid w:val="1404F778"/>
    <w:rsid w:val="140952F8"/>
    <w:rsid w:val="140A1E6E"/>
    <w:rsid w:val="140B2C8E"/>
    <w:rsid w:val="140C2BDB"/>
    <w:rsid w:val="140E18FA"/>
    <w:rsid w:val="1415FDF2"/>
    <w:rsid w:val="141A7FC8"/>
    <w:rsid w:val="141BE186"/>
    <w:rsid w:val="141C6C83"/>
    <w:rsid w:val="141CF8BB"/>
    <w:rsid w:val="141D230B"/>
    <w:rsid w:val="14205B7C"/>
    <w:rsid w:val="142235A1"/>
    <w:rsid w:val="142B5881"/>
    <w:rsid w:val="142C76B0"/>
    <w:rsid w:val="142E71A1"/>
    <w:rsid w:val="142FB9BC"/>
    <w:rsid w:val="143249E9"/>
    <w:rsid w:val="14336F12"/>
    <w:rsid w:val="14356A31"/>
    <w:rsid w:val="1435C24F"/>
    <w:rsid w:val="14383E36"/>
    <w:rsid w:val="143923BD"/>
    <w:rsid w:val="143CBFD8"/>
    <w:rsid w:val="143FA84E"/>
    <w:rsid w:val="1441F50B"/>
    <w:rsid w:val="144415C5"/>
    <w:rsid w:val="14443264"/>
    <w:rsid w:val="1446A095"/>
    <w:rsid w:val="14472276"/>
    <w:rsid w:val="144A0245"/>
    <w:rsid w:val="144AFCF9"/>
    <w:rsid w:val="1450F03A"/>
    <w:rsid w:val="1453A3BA"/>
    <w:rsid w:val="1454E805"/>
    <w:rsid w:val="145506B1"/>
    <w:rsid w:val="14558790"/>
    <w:rsid w:val="1456654D"/>
    <w:rsid w:val="1456CB81"/>
    <w:rsid w:val="1456EB4F"/>
    <w:rsid w:val="14573521"/>
    <w:rsid w:val="1457B511"/>
    <w:rsid w:val="14591E45"/>
    <w:rsid w:val="145B7AE4"/>
    <w:rsid w:val="145CA51A"/>
    <w:rsid w:val="145D6F05"/>
    <w:rsid w:val="145E5E53"/>
    <w:rsid w:val="14615556"/>
    <w:rsid w:val="14620475"/>
    <w:rsid w:val="1462F523"/>
    <w:rsid w:val="14673F4D"/>
    <w:rsid w:val="146D2D7B"/>
    <w:rsid w:val="146D4686"/>
    <w:rsid w:val="14701E32"/>
    <w:rsid w:val="1475666E"/>
    <w:rsid w:val="147938A4"/>
    <w:rsid w:val="1479F0D3"/>
    <w:rsid w:val="147F614C"/>
    <w:rsid w:val="147F8564"/>
    <w:rsid w:val="14833487"/>
    <w:rsid w:val="14889BDE"/>
    <w:rsid w:val="148A364E"/>
    <w:rsid w:val="148ED15A"/>
    <w:rsid w:val="1490653D"/>
    <w:rsid w:val="1490879C"/>
    <w:rsid w:val="14951BAB"/>
    <w:rsid w:val="14957DB0"/>
    <w:rsid w:val="1498B8A0"/>
    <w:rsid w:val="149BC366"/>
    <w:rsid w:val="149BFE40"/>
    <w:rsid w:val="149F3D41"/>
    <w:rsid w:val="14A10C9A"/>
    <w:rsid w:val="14A32F0E"/>
    <w:rsid w:val="14A889C4"/>
    <w:rsid w:val="14AA7C4C"/>
    <w:rsid w:val="14AE95BA"/>
    <w:rsid w:val="14B00E68"/>
    <w:rsid w:val="14B27A6D"/>
    <w:rsid w:val="14B47A26"/>
    <w:rsid w:val="14B85596"/>
    <w:rsid w:val="14B8E7D0"/>
    <w:rsid w:val="14C33638"/>
    <w:rsid w:val="14C38107"/>
    <w:rsid w:val="14C56667"/>
    <w:rsid w:val="14C77875"/>
    <w:rsid w:val="14C8AD51"/>
    <w:rsid w:val="14CA8F29"/>
    <w:rsid w:val="14CE875A"/>
    <w:rsid w:val="14CE8A1C"/>
    <w:rsid w:val="14D1FE8D"/>
    <w:rsid w:val="14D46FF1"/>
    <w:rsid w:val="14D6365F"/>
    <w:rsid w:val="14D86B22"/>
    <w:rsid w:val="14DAFC37"/>
    <w:rsid w:val="14DBBC29"/>
    <w:rsid w:val="14DBC163"/>
    <w:rsid w:val="14DDE591"/>
    <w:rsid w:val="14DEE7E0"/>
    <w:rsid w:val="14E25171"/>
    <w:rsid w:val="14E50FF3"/>
    <w:rsid w:val="14E80782"/>
    <w:rsid w:val="14E9E708"/>
    <w:rsid w:val="14E9F09C"/>
    <w:rsid w:val="14EC51D8"/>
    <w:rsid w:val="14EE615F"/>
    <w:rsid w:val="14EEB634"/>
    <w:rsid w:val="14F11E8B"/>
    <w:rsid w:val="14F40AD9"/>
    <w:rsid w:val="14F4C929"/>
    <w:rsid w:val="14F59B75"/>
    <w:rsid w:val="14F6E323"/>
    <w:rsid w:val="14F8C83A"/>
    <w:rsid w:val="14F97682"/>
    <w:rsid w:val="14F99EFC"/>
    <w:rsid w:val="14FA4A7F"/>
    <w:rsid w:val="1503C3BD"/>
    <w:rsid w:val="1504A563"/>
    <w:rsid w:val="1504A964"/>
    <w:rsid w:val="1504E8DD"/>
    <w:rsid w:val="15071A8F"/>
    <w:rsid w:val="15098C92"/>
    <w:rsid w:val="150AE049"/>
    <w:rsid w:val="150B47E4"/>
    <w:rsid w:val="150CEA57"/>
    <w:rsid w:val="150EC6CC"/>
    <w:rsid w:val="151153C9"/>
    <w:rsid w:val="15120F36"/>
    <w:rsid w:val="15144318"/>
    <w:rsid w:val="1514D8FE"/>
    <w:rsid w:val="151574B4"/>
    <w:rsid w:val="15167FB6"/>
    <w:rsid w:val="1518A80C"/>
    <w:rsid w:val="15191597"/>
    <w:rsid w:val="151DB856"/>
    <w:rsid w:val="151EDF53"/>
    <w:rsid w:val="1520DA77"/>
    <w:rsid w:val="1521FBB9"/>
    <w:rsid w:val="15282F8A"/>
    <w:rsid w:val="1529E629"/>
    <w:rsid w:val="152B1264"/>
    <w:rsid w:val="152E7133"/>
    <w:rsid w:val="152F359F"/>
    <w:rsid w:val="1532AFDF"/>
    <w:rsid w:val="15373C00"/>
    <w:rsid w:val="153C69B0"/>
    <w:rsid w:val="153CAA7F"/>
    <w:rsid w:val="154260D7"/>
    <w:rsid w:val="1543478F"/>
    <w:rsid w:val="15435E40"/>
    <w:rsid w:val="1544EB39"/>
    <w:rsid w:val="1545C17A"/>
    <w:rsid w:val="1547DEB9"/>
    <w:rsid w:val="15484C70"/>
    <w:rsid w:val="15488152"/>
    <w:rsid w:val="154AB194"/>
    <w:rsid w:val="15535B8E"/>
    <w:rsid w:val="155CA4B1"/>
    <w:rsid w:val="1561BC9B"/>
    <w:rsid w:val="1562F0BF"/>
    <w:rsid w:val="15644F28"/>
    <w:rsid w:val="1566D3A3"/>
    <w:rsid w:val="1567CDCD"/>
    <w:rsid w:val="15684ACA"/>
    <w:rsid w:val="1568C3DE"/>
    <w:rsid w:val="156C8E71"/>
    <w:rsid w:val="156E576B"/>
    <w:rsid w:val="156F3101"/>
    <w:rsid w:val="156F8876"/>
    <w:rsid w:val="1572200F"/>
    <w:rsid w:val="1575A7D4"/>
    <w:rsid w:val="15764019"/>
    <w:rsid w:val="15774A62"/>
    <w:rsid w:val="157CFD47"/>
    <w:rsid w:val="157D1346"/>
    <w:rsid w:val="157E3CA8"/>
    <w:rsid w:val="157F5687"/>
    <w:rsid w:val="158134C6"/>
    <w:rsid w:val="158274CC"/>
    <w:rsid w:val="1582C92E"/>
    <w:rsid w:val="15858014"/>
    <w:rsid w:val="15879C83"/>
    <w:rsid w:val="158BAD13"/>
    <w:rsid w:val="158FA13F"/>
    <w:rsid w:val="159191D0"/>
    <w:rsid w:val="1593AC46"/>
    <w:rsid w:val="159DFA39"/>
    <w:rsid w:val="159E74F6"/>
    <w:rsid w:val="15A182C8"/>
    <w:rsid w:val="15A1BFA7"/>
    <w:rsid w:val="15A3D6F9"/>
    <w:rsid w:val="15A44630"/>
    <w:rsid w:val="15A54966"/>
    <w:rsid w:val="15AAAD88"/>
    <w:rsid w:val="15AC78FF"/>
    <w:rsid w:val="15AC8848"/>
    <w:rsid w:val="15AD1A0B"/>
    <w:rsid w:val="15ADB97C"/>
    <w:rsid w:val="15AF8E52"/>
    <w:rsid w:val="15B984B5"/>
    <w:rsid w:val="15BA0FEA"/>
    <w:rsid w:val="15BA7085"/>
    <w:rsid w:val="15BC4D50"/>
    <w:rsid w:val="15BDDD59"/>
    <w:rsid w:val="15BE3C19"/>
    <w:rsid w:val="15BFC8D3"/>
    <w:rsid w:val="15C32E96"/>
    <w:rsid w:val="15C4255A"/>
    <w:rsid w:val="15C6C0F3"/>
    <w:rsid w:val="15CAFEEE"/>
    <w:rsid w:val="15CDD4CC"/>
    <w:rsid w:val="15D4A9CA"/>
    <w:rsid w:val="15D762BB"/>
    <w:rsid w:val="15D78E39"/>
    <w:rsid w:val="15E4723C"/>
    <w:rsid w:val="15E72F93"/>
    <w:rsid w:val="15E90B40"/>
    <w:rsid w:val="15EF480C"/>
    <w:rsid w:val="15EF909A"/>
    <w:rsid w:val="15F09DC6"/>
    <w:rsid w:val="15F29A43"/>
    <w:rsid w:val="15F67CDF"/>
    <w:rsid w:val="15F76B40"/>
    <w:rsid w:val="15F8D711"/>
    <w:rsid w:val="15F93BAB"/>
    <w:rsid w:val="15F997BE"/>
    <w:rsid w:val="15F9B81D"/>
    <w:rsid w:val="15FCB69D"/>
    <w:rsid w:val="1608C11A"/>
    <w:rsid w:val="1609F7F3"/>
    <w:rsid w:val="1611EA6F"/>
    <w:rsid w:val="16137F18"/>
    <w:rsid w:val="16163FD3"/>
    <w:rsid w:val="161C837A"/>
    <w:rsid w:val="16207368"/>
    <w:rsid w:val="16211E45"/>
    <w:rsid w:val="16213C32"/>
    <w:rsid w:val="16217C88"/>
    <w:rsid w:val="1624646F"/>
    <w:rsid w:val="16249F26"/>
    <w:rsid w:val="1627136B"/>
    <w:rsid w:val="162E7898"/>
    <w:rsid w:val="16340100"/>
    <w:rsid w:val="16357115"/>
    <w:rsid w:val="1639D6D1"/>
    <w:rsid w:val="163A2D27"/>
    <w:rsid w:val="163A4BFA"/>
    <w:rsid w:val="163B3CCF"/>
    <w:rsid w:val="163B7273"/>
    <w:rsid w:val="163B7976"/>
    <w:rsid w:val="163CEB84"/>
    <w:rsid w:val="163CF05B"/>
    <w:rsid w:val="163F4BCD"/>
    <w:rsid w:val="1642784A"/>
    <w:rsid w:val="16438C62"/>
    <w:rsid w:val="1643D3C8"/>
    <w:rsid w:val="1646ED29"/>
    <w:rsid w:val="1647DE78"/>
    <w:rsid w:val="164AAD90"/>
    <w:rsid w:val="1651BA49"/>
    <w:rsid w:val="1652FAA3"/>
    <w:rsid w:val="16536E04"/>
    <w:rsid w:val="16544048"/>
    <w:rsid w:val="1654B40D"/>
    <w:rsid w:val="1655465B"/>
    <w:rsid w:val="1656342A"/>
    <w:rsid w:val="16566F64"/>
    <w:rsid w:val="16578BF5"/>
    <w:rsid w:val="16578ECE"/>
    <w:rsid w:val="165D348B"/>
    <w:rsid w:val="165D9142"/>
    <w:rsid w:val="1662ACF4"/>
    <w:rsid w:val="16690C62"/>
    <w:rsid w:val="166A6B25"/>
    <w:rsid w:val="166ADA01"/>
    <w:rsid w:val="166CE0E6"/>
    <w:rsid w:val="166DFF3F"/>
    <w:rsid w:val="167024C6"/>
    <w:rsid w:val="167153B6"/>
    <w:rsid w:val="16718650"/>
    <w:rsid w:val="16737BD9"/>
    <w:rsid w:val="1674B524"/>
    <w:rsid w:val="16774FC6"/>
    <w:rsid w:val="1678B93E"/>
    <w:rsid w:val="16790E73"/>
    <w:rsid w:val="1679F943"/>
    <w:rsid w:val="167A4E67"/>
    <w:rsid w:val="167BBFEC"/>
    <w:rsid w:val="167C6927"/>
    <w:rsid w:val="167D18AA"/>
    <w:rsid w:val="167E736F"/>
    <w:rsid w:val="167EFA4C"/>
    <w:rsid w:val="16835BF7"/>
    <w:rsid w:val="1685058B"/>
    <w:rsid w:val="1685F701"/>
    <w:rsid w:val="1689A202"/>
    <w:rsid w:val="168A00C0"/>
    <w:rsid w:val="168A3C83"/>
    <w:rsid w:val="168AB05E"/>
    <w:rsid w:val="168F2A74"/>
    <w:rsid w:val="16919153"/>
    <w:rsid w:val="1691D679"/>
    <w:rsid w:val="16976A1C"/>
    <w:rsid w:val="16989A1D"/>
    <w:rsid w:val="169D3E1D"/>
    <w:rsid w:val="169E178E"/>
    <w:rsid w:val="16A072E8"/>
    <w:rsid w:val="16A23033"/>
    <w:rsid w:val="16A4094E"/>
    <w:rsid w:val="16A573E9"/>
    <w:rsid w:val="16A77143"/>
    <w:rsid w:val="16A88BFE"/>
    <w:rsid w:val="16AAAB97"/>
    <w:rsid w:val="16AB48DD"/>
    <w:rsid w:val="16AD07B5"/>
    <w:rsid w:val="16ADD804"/>
    <w:rsid w:val="16B05487"/>
    <w:rsid w:val="16B48A63"/>
    <w:rsid w:val="16B75662"/>
    <w:rsid w:val="16BB03F2"/>
    <w:rsid w:val="16BB7101"/>
    <w:rsid w:val="16BE40B2"/>
    <w:rsid w:val="16BF5055"/>
    <w:rsid w:val="16C0F922"/>
    <w:rsid w:val="16C512DF"/>
    <w:rsid w:val="16C61146"/>
    <w:rsid w:val="16C82ECB"/>
    <w:rsid w:val="16CB7977"/>
    <w:rsid w:val="16CBF1C6"/>
    <w:rsid w:val="16CC9BFA"/>
    <w:rsid w:val="16D3B7E4"/>
    <w:rsid w:val="16D77C12"/>
    <w:rsid w:val="16D91DF2"/>
    <w:rsid w:val="16DA5422"/>
    <w:rsid w:val="16DC4F4C"/>
    <w:rsid w:val="16DD803C"/>
    <w:rsid w:val="16E5679B"/>
    <w:rsid w:val="16E86DEC"/>
    <w:rsid w:val="16EBE2B2"/>
    <w:rsid w:val="16EC3421"/>
    <w:rsid w:val="16ED3D7F"/>
    <w:rsid w:val="16EDD41B"/>
    <w:rsid w:val="16F0A05A"/>
    <w:rsid w:val="16F24647"/>
    <w:rsid w:val="16F48466"/>
    <w:rsid w:val="16F757DA"/>
    <w:rsid w:val="16FBED1F"/>
    <w:rsid w:val="16FCEEC7"/>
    <w:rsid w:val="16FEF305"/>
    <w:rsid w:val="1700A371"/>
    <w:rsid w:val="1703238F"/>
    <w:rsid w:val="17048D8E"/>
    <w:rsid w:val="17074BC1"/>
    <w:rsid w:val="170D5FC8"/>
    <w:rsid w:val="170E2B92"/>
    <w:rsid w:val="1710D0BD"/>
    <w:rsid w:val="17117ADD"/>
    <w:rsid w:val="1713C4B9"/>
    <w:rsid w:val="1715ECAB"/>
    <w:rsid w:val="17189002"/>
    <w:rsid w:val="172028FB"/>
    <w:rsid w:val="1721EC66"/>
    <w:rsid w:val="172788A1"/>
    <w:rsid w:val="1729B193"/>
    <w:rsid w:val="1732D4EA"/>
    <w:rsid w:val="17373961"/>
    <w:rsid w:val="173AA217"/>
    <w:rsid w:val="173FA2EA"/>
    <w:rsid w:val="1740CD66"/>
    <w:rsid w:val="17413AB6"/>
    <w:rsid w:val="17437BF3"/>
    <w:rsid w:val="1744BEDE"/>
    <w:rsid w:val="1745497C"/>
    <w:rsid w:val="174718A0"/>
    <w:rsid w:val="175097A7"/>
    <w:rsid w:val="17516498"/>
    <w:rsid w:val="175436E9"/>
    <w:rsid w:val="1758BE30"/>
    <w:rsid w:val="1759AE94"/>
    <w:rsid w:val="175D8909"/>
    <w:rsid w:val="175E5DDD"/>
    <w:rsid w:val="175EBC2E"/>
    <w:rsid w:val="17649390"/>
    <w:rsid w:val="1764F7B2"/>
    <w:rsid w:val="17657BE8"/>
    <w:rsid w:val="176B76DC"/>
    <w:rsid w:val="176C7679"/>
    <w:rsid w:val="176DA9A4"/>
    <w:rsid w:val="176E9DDF"/>
    <w:rsid w:val="176F723C"/>
    <w:rsid w:val="177022D0"/>
    <w:rsid w:val="1774096D"/>
    <w:rsid w:val="17745931"/>
    <w:rsid w:val="1774A781"/>
    <w:rsid w:val="1776AF4E"/>
    <w:rsid w:val="17789731"/>
    <w:rsid w:val="177B9261"/>
    <w:rsid w:val="177D3FCF"/>
    <w:rsid w:val="17826756"/>
    <w:rsid w:val="17898272"/>
    <w:rsid w:val="178E9881"/>
    <w:rsid w:val="1792F2E3"/>
    <w:rsid w:val="1795AB5C"/>
    <w:rsid w:val="17964839"/>
    <w:rsid w:val="1797A528"/>
    <w:rsid w:val="1798F9B4"/>
    <w:rsid w:val="1799E863"/>
    <w:rsid w:val="179D9FCA"/>
    <w:rsid w:val="179DD8F7"/>
    <w:rsid w:val="17A0FBA1"/>
    <w:rsid w:val="17A38817"/>
    <w:rsid w:val="17AA6A36"/>
    <w:rsid w:val="17AE26B5"/>
    <w:rsid w:val="17B28AC2"/>
    <w:rsid w:val="17B4DE09"/>
    <w:rsid w:val="17B7BE4E"/>
    <w:rsid w:val="17B947C9"/>
    <w:rsid w:val="17BA12A6"/>
    <w:rsid w:val="17BC6A5F"/>
    <w:rsid w:val="17BCFA04"/>
    <w:rsid w:val="17BE19AB"/>
    <w:rsid w:val="17BE4246"/>
    <w:rsid w:val="17BFA3D4"/>
    <w:rsid w:val="17C67F69"/>
    <w:rsid w:val="17C88C36"/>
    <w:rsid w:val="17CA9CEB"/>
    <w:rsid w:val="17CAC597"/>
    <w:rsid w:val="17CF26EE"/>
    <w:rsid w:val="17CFFE4A"/>
    <w:rsid w:val="17D277FF"/>
    <w:rsid w:val="17D5B5B9"/>
    <w:rsid w:val="17D725AE"/>
    <w:rsid w:val="17D7CA30"/>
    <w:rsid w:val="17D8CD2C"/>
    <w:rsid w:val="17DAE195"/>
    <w:rsid w:val="17DC4122"/>
    <w:rsid w:val="17DC4D28"/>
    <w:rsid w:val="17DE349B"/>
    <w:rsid w:val="17E255CD"/>
    <w:rsid w:val="17E36EBB"/>
    <w:rsid w:val="17E711F3"/>
    <w:rsid w:val="17F15A93"/>
    <w:rsid w:val="17F38DD3"/>
    <w:rsid w:val="17F3C051"/>
    <w:rsid w:val="17F3EF7A"/>
    <w:rsid w:val="17F6C492"/>
    <w:rsid w:val="17F81290"/>
    <w:rsid w:val="17F92A14"/>
    <w:rsid w:val="17FBD550"/>
    <w:rsid w:val="17FBD839"/>
    <w:rsid w:val="17FEEBDD"/>
    <w:rsid w:val="18049573"/>
    <w:rsid w:val="18050364"/>
    <w:rsid w:val="180808C5"/>
    <w:rsid w:val="18084F93"/>
    <w:rsid w:val="180851BA"/>
    <w:rsid w:val="180B01DC"/>
    <w:rsid w:val="180CFF26"/>
    <w:rsid w:val="18100861"/>
    <w:rsid w:val="18123D3B"/>
    <w:rsid w:val="181882AC"/>
    <w:rsid w:val="1819C2D7"/>
    <w:rsid w:val="181ADD54"/>
    <w:rsid w:val="181E506F"/>
    <w:rsid w:val="1820AD03"/>
    <w:rsid w:val="18214DFD"/>
    <w:rsid w:val="18223F7C"/>
    <w:rsid w:val="1824AD07"/>
    <w:rsid w:val="18273942"/>
    <w:rsid w:val="182E1DB8"/>
    <w:rsid w:val="18343E34"/>
    <w:rsid w:val="18357C16"/>
    <w:rsid w:val="18373AAD"/>
    <w:rsid w:val="1838FE97"/>
    <w:rsid w:val="1839DC73"/>
    <w:rsid w:val="183CBCAB"/>
    <w:rsid w:val="183D6979"/>
    <w:rsid w:val="183DFA93"/>
    <w:rsid w:val="1843C920"/>
    <w:rsid w:val="18470938"/>
    <w:rsid w:val="184F3BCE"/>
    <w:rsid w:val="1855DBCB"/>
    <w:rsid w:val="1857932A"/>
    <w:rsid w:val="18581462"/>
    <w:rsid w:val="18589DFE"/>
    <w:rsid w:val="185BBFCD"/>
    <w:rsid w:val="185E716A"/>
    <w:rsid w:val="185FD7AF"/>
    <w:rsid w:val="18612FC4"/>
    <w:rsid w:val="1862F953"/>
    <w:rsid w:val="1863A8C0"/>
    <w:rsid w:val="186B2296"/>
    <w:rsid w:val="186EFB0A"/>
    <w:rsid w:val="1875143B"/>
    <w:rsid w:val="187AED50"/>
    <w:rsid w:val="187CDC54"/>
    <w:rsid w:val="187EE16B"/>
    <w:rsid w:val="18810A2A"/>
    <w:rsid w:val="1882AAA1"/>
    <w:rsid w:val="18890924"/>
    <w:rsid w:val="188B401F"/>
    <w:rsid w:val="188C928D"/>
    <w:rsid w:val="188D2208"/>
    <w:rsid w:val="188D68B7"/>
    <w:rsid w:val="18905A8D"/>
    <w:rsid w:val="189456AD"/>
    <w:rsid w:val="18954B0C"/>
    <w:rsid w:val="1895EAF8"/>
    <w:rsid w:val="1895F6F7"/>
    <w:rsid w:val="189C7A26"/>
    <w:rsid w:val="18A31DA0"/>
    <w:rsid w:val="18A3A928"/>
    <w:rsid w:val="18A51E51"/>
    <w:rsid w:val="18A6CBAF"/>
    <w:rsid w:val="18A77CD6"/>
    <w:rsid w:val="18A821A8"/>
    <w:rsid w:val="18A88869"/>
    <w:rsid w:val="18A9F23A"/>
    <w:rsid w:val="18AB1057"/>
    <w:rsid w:val="18AB4D88"/>
    <w:rsid w:val="18AD6273"/>
    <w:rsid w:val="18B09566"/>
    <w:rsid w:val="18B1F1DE"/>
    <w:rsid w:val="18B41A58"/>
    <w:rsid w:val="18B42902"/>
    <w:rsid w:val="18B51C48"/>
    <w:rsid w:val="18B57E22"/>
    <w:rsid w:val="18B84B2F"/>
    <w:rsid w:val="18B8DC14"/>
    <w:rsid w:val="18B96BAD"/>
    <w:rsid w:val="18C0BCB7"/>
    <w:rsid w:val="18C22A68"/>
    <w:rsid w:val="18C40313"/>
    <w:rsid w:val="18C77DDF"/>
    <w:rsid w:val="18C78E62"/>
    <w:rsid w:val="18C7914E"/>
    <w:rsid w:val="18C7EE38"/>
    <w:rsid w:val="18C89C16"/>
    <w:rsid w:val="18CAF97E"/>
    <w:rsid w:val="18CEA640"/>
    <w:rsid w:val="18D31F23"/>
    <w:rsid w:val="18D706DF"/>
    <w:rsid w:val="18DA307E"/>
    <w:rsid w:val="18DB5D23"/>
    <w:rsid w:val="18DD7B81"/>
    <w:rsid w:val="18E00EB9"/>
    <w:rsid w:val="18E21B08"/>
    <w:rsid w:val="18E2F0B6"/>
    <w:rsid w:val="18E30E9C"/>
    <w:rsid w:val="18E8C8EE"/>
    <w:rsid w:val="18EABE66"/>
    <w:rsid w:val="18EAD72E"/>
    <w:rsid w:val="18EF4492"/>
    <w:rsid w:val="18EFE348"/>
    <w:rsid w:val="18F0219A"/>
    <w:rsid w:val="18F07BA1"/>
    <w:rsid w:val="18F09156"/>
    <w:rsid w:val="18F09B52"/>
    <w:rsid w:val="18F1E175"/>
    <w:rsid w:val="18F2906D"/>
    <w:rsid w:val="18F6133B"/>
    <w:rsid w:val="18FA00E5"/>
    <w:rsid w:val="18FADB90"/>
    <w:rsid w:val="18FB2859"/>
    <w:rsid w:val="18FFECCB"/>
    <w:rsid w:val="1900C06D"/>
    <w:rsid w:val="19033B9A"/>
    <w:rsid w:val="19036A3A"/>
    <w:rsid w:val="19039C91"/>
    <w:rsid w:val="19060347"/>
    <w:rsid w:val="19064FDB"/>
    <w:rsid w:val="1906E376"/>
    <w:rsid w:val="19084542"/>
    <w:rsid w:val="190E6348"/>
    <w:rsid w:val="191011B1"/>
    <w:rsid w:val="191062FB"/>
    <w:rsid w:val="1912AE80"/>
    <w:rsid w:val="19150F9C"/>
    <w:rsid w:val="1915BE6C"/>
    <w:rsid w:val="1916DDEF"/>
    <w:rsid w:val="191E8648"/>
    <w:rsid w:val="1921707B"/>
    <w:rsid w:val="1921A82A"/>
    <w:rsid w:val="19263384"/>
    <w:rsid w:val="1926F6CD"/>
    <w:rsid w:val="192F1476"/>
    <w:rsid w:val="193465ED"/>
    <w:rsid w:val="19426C9F"/>
    <w:rsid w:val="1945C57C"/>
    <w:rsid w:val="1946F0FA"/>
    <w:rsid w:val="19491AA3"/>
    <w:rsid w:val="194AD59F"/>
    <w:rsid w:val="194B1D67"/>
    <w:rsid w:val="194C0B5B"/>
    <w:rsid w:val="194FC67B"/>
    <w:rsid w:val="195126BA"/>
    <w:rsid w:val="1951EF39"/>
    <w:rsid w:val="19548E12"/>
    <w:rsid w:val="1956A13D"/>
    <w:rsid w:val="19578523"/>
    <w:rsid w:val="19582462"/>
    <w:rsid w:val="19596DB6"/>
    <w:rsid w:val="195B657F"/>
    <w:rsid w:val="195B6C07"/>
    <w:rsid w:val="195E0B8D"/>
    <w:rsid w:val="1969D52A"/>
    <w:rsid w:val="196BC64D"/>
    <w:rsid w:val="196D8907"/>
    <w:rsid w:val="196DA285"/>
    <w:rsid w:val="196F42A6"/>
    <w:rsid w:val="196F4D37"/>
    <w:rsid w:val="197092E3"/>
    <w:rsid w:val="19711376"/>
    <w:rsid w:val="1972FBC1"/>
    <w:rsid w:val="1973F869"/>
    <w:rsid w:val="19749B31"/>
    <w:rsid w:val="1975EBE1"/>
    <w:rsid w:val="1976FB99"/>
    <w:rsid w:val="1979A93D"/>
    <w:rsid w:val="197C58B1"/>
    <w:rsid w:val="197D63F5"/>
    <w:rsid w:val="1982CEEA"/>
    <w:rsid w:val="198425BE"/>
    <w:rsid w:val="19854812"/>
    <w:rsid w:val="19934FA8"/>
    <w:rsid w:val="19948D47"/>
    <w:rsid w:val="19953C08"/>
    <w:rsid w:val="19965D8D"/>
    <w:rsid w:val="19982763"/>
    <w:rsid w:val="199C2203"/>
    <w:rsid w:val="199F4CE1"/>
    <w:rsid w:val="19A68FC9"/>
    <w:rsid w:val="19A748F4"/>
    <w:rsid w:val="19A7B924"/>
    <w:rsid w:val="19AF124D"/>
    <w:rsid w:val="19B04760"/>
    <w:rsid w:val="19B23915"/>
    <w:rsid w:val="19B2EE97"/>
    <w:rsid w:val="19B354DF"/>
    <w:rsid w:val="19B3FFEA"/>
    <w:rsid w:val="19B60CF4"/>
    <w:rsid w:val="19B7D6C9"/>
    <w:rsid w:val="19B8A319"/>
    <w:rsid w:val="19BCDD06"/>
    <w:rsid w:val="19BF9352"/>
    <w:rsid w:val="19C028C9"/>
    <w:rsid w:val="19C1B9F9"/>
    <w:rsid w:val="19C1DDBE"/>
    <w:rsid w:val="19C55647"/>
    <w:rsid w:val="19C9BA10"/>
    <w:rsid w:val="19D0B289"/>
    <w:rsid w:val="19D2EC36"/>
    <w:rsid w:val="19D42C34"/>
    <w:rsid w:val="19D469A8"/>
    <w:rsid w:val="19D5644A"/>
    <w:rsid w:val="19D5A13A"/>
    <w:rsid w:val="19DB701B"/>
    <w:rsid w:val="19DE1535"/>
    <w:rsid w:val="19DF069C"/>
    <w:rsid w:val="19E21966"/>
    <w:rsid w:val="19E6381B"/>
    <w:rsid w:val="19E757AB"/>
    <w:rsid w:val="19E83D57"/>
    <w:rsid w:val="19E852BD"/>
    <w:rsid w:val="19EBA016"/>
    <w:rsid w:val="19EC632C"/>
    <w:rsid w:val="19F14F9E"/>
    <w:rsid w:val="19F22168"/>
    <w:rsid w:val="19F5E0C4"/>
    <w:rsid w:val="19FE056A"/>
    <w:rsid w:val="1A012628"/>
    <w:rsid w:val="1A0145DD"/>
    <w:rsid w:val="1A0A46C8"/>
    <w:rsid w:val="1A0F7052"/>
    <w:rsid w:val="1A104931"/>
    <w:rsid w:val="1A124557"/>
    <w:rsid w:val="1A131EC5"/>
    <w:rsid w:val="1A13FF76"/>
    <w:rsid w:val="1A20E517"/>
    <w:rsid w:val="1A2199B3"/>
    <w:rsid w:val="1A21BC7F"/>
    <w:rsid w:val="1A25B5D6"/>
    <w:rsid w:val="1A2B3C91"/>
    <w:rsid w:val="1A2B91F3"/>
    <w:rsid w:val="1A30C78E"/>
    <w:rsid w:val="1A31260D"/>
    <w:rsid w:val="1A31F37C"/>
    <w:rsid w:val="1A339E74"/>
    <w:rsid w:val="1A36B4B9"/>
    <w:rsid w:val="1A3DA1A0"/>
    <w:rsid w:val="1A428FF4"/>
    <w:rsid w:val="1A4652DC"/>
    <w:rsid w:val="1A4960CA"/>
    <w:rsid w:val="1A496EB8"/>
    <w:rsid w:val="1A499863"/>
    <w:rsid w:val="1A4C8EB2"/>
    <w:rsid w:val="1A4ED606"/>
    <w:rsid w:val="1A4EDD2C"/>
    <w:rsid w:val="1A4FEE45"/>
    <w:rsid w:val="1A52F8CD"/>
    <w:rsid w:val="1A59A9BD"/>
    <w:rsid w:val="1A5BFC44"/>
    <w:rsid w:val="1A67FDC7"/>
    <w:rsid w:val="1A6C29A4"/>
    <w:rsid w:val="1A723C27"/>
    <w:rsid w:val="1A7268E5"/>
    <w:rsid w:val="1A749A20"/>
    <w:rsid w:val="1A7652F3"/>
    <w:rsid w:val="1A79756A"/>
    <w:rsid w:val="1A7B2FBC"/>
    <w:rsid w:val="1A8030A2"/>
    <w:rsid w:val="1A80C80B"/>
    <w:rsid w:val="1A85770B"/>
    <w:rsid w:val="1A86ECD6"/>
    <w:rsid w:val="1A8772C4"/>
    <w:rsid w:val="1A88B15D"/>
    <w:rsid w:val="1A8E199C"/>
    <w:rsid w:val="1A90B629"/>
    <w:rsid w:val="1A90BEC3"/>
    <w:rsid w:val="1A90DEF1"/>
    <w:rsid w:val="1A9ACD9C"/>
    <w:rsid w:val="1A9CF49D"/>
    <w:rsid w:val="1AA05B80"/>
    <w:rsid w:val="1AA1C659"/>
    <w:rsid w:val="1AA24529"/>
    <w:rsid w:val="1AA812B0"/>
    <w:rsid w:val="1AA93CF8"/>
    <w:rsid w:val="1AAD34E6"/>
    <w:rsid w:val="1AB17E23"/>
    <w:rsid w:val="1AB3D541"/>
    <w:rsid w:val="1ABA030D"/>
    <w:rsid w:val="1AC7D2C9"/>
    <w:rsid w:val="1AC7F47E"/>
    <w:rsid w:val="1AC85A6B"/>
    <w:rsid w:val="1ACB9D5C"/>
    <w:rsid w:val="1ACCEA5B"/>
    <w:rsid w:val="1ACD6B1D"/>
    <w:rsid w:val="1ACE8902"/>
    <w:rsid w:val="1ACF79D4"/>
    <w:rsid w:val="1AD2C404"/>
    <w:rsid w:val="1AD4BA21"/>
    <w:rsid w:val="1AE31A7C"/>
    <w:rsid w:val="1AE3BE47"/>
    <w:rsid w:val="1AE79108"/>
    <w:rsid w:val="1AEC3CDD"/>
    <w:rsid w:val="1AEF1D8B"/>
    <w:rsid w:val="1AF2222F"/>
    <w:rsid w:val="1AF22A44"/>
    <w:rsid w:val="1AF2AD09"/>
    <w:rsid w:val="1AF6C25A"/>
    <w:rsid w:val="1AF7DA70"/>
    <w:rsid w:val="1AF8287D"/>
    <w:rsid w:val="1AFA1895"/>
    <w:rsid w:val="1AFE5D98"/>
    <w:rsid w:val="1B000EAA"/>
    <w:rsid w:val="1B056500"/>
    <w:rsid w:val="1B09B9BB"/>
    <w:rsid w:val="1B0AD145"/>
    <w:rsid w:val="1B0D4C49"/>
    <w:rsid w:val="1B0E7359"/>
    <w:rsid w:val="1B0FB2DB"/>
    <w:rsid w:val="1B1828C1"/>
    <w:rsid w:val="1B1B00C9"/>
    <w:rsid w:val="1B1C57DF"/>
    <w:rsid w:val="1B216DE6"/>
    <w:rsid w:val="1B221D48"/>
    <w:rsid w:val="1B2281C5"/>
    <w:rsid w:val="1B285DCC"/>
    <w:rsid w:val="1B28C3F4"/>
    <w:rsid w:val="1B2A5318"/>
    <w:rsid w:val="1B2BD755"/>
    <w:rsid w:val="1B2CA2D7"/>
    <w:rsid w:val="1B2E202D"/>
    <w:rsid w:val="1B2E3E1B"/>
    <w:rsid w:val="1B2EDFC6"/>
    <w:rsid w:val="1B33D98E"/>
    <w:rsid w:val="1B346F25"/>
    <w:rsid w:val="1B35593B"/>
    <w:rsid w:val="1B35AE7C"/>
    <w:rsid w:val="1B367A4E"/>
    <w:rsid w:val="1B37C813"/>
    <w:rsid w:val="1B394445"/>
    <w:rsid w:val="1B3E304E"/>
    <w:rsid w:val="1B40C419"/>
    <w:rsid w:val="1B442BCE"/>
    <w:rsid w:val="1B443AFB"/>
    <w:rsid w:val="1B49ADAA"/>
    <w:rsid w:val="1B4C6864"/>
    <w:rsid w:val="1B4E583A"/>
    <w:rsid w:val="1B4FC52D"/>
    <w:rsid w:val="1B50EEDF"/>
    <w:rsid w:val="1B52B295"/>
    <w:rsid w:val="1B531143"/>
    <w:rsid w:val="1B595539"/>
    <w:rsid w:val="1B5A70F3"/>
    <w:rsid w:val="1B6128C3"/>
    <w:rsid w:val="1B620162"/>
    <w:rsid w:val="1B62182F"/>
    <w:rsid w:val="1B63B0FA"/>
    <w:rsid w:val="1B658326"/>
    <w:rsid w:val="1B65CD5D"/>
    <w:rsid w:val="1B673E73"/>
    <w:rsid w:val="1B787A8A"/>
    <w:rsid w:val="1B7EB978"/>
    <w:rsid w:val="1B7ECC93"/>
    <w:rsid w:val="1B84C1C2"/>
    <w:rsid w:val="1B855682"/>
    <w:rsid w:val="1B89B899"/>
    <w:rsid w:val="1B8E17E3"/>
    <w:rsid w:val="1B8E7E39"/>
    <w:rsid w:val="1B92303E"/>
    <w:rsid w:val="1B9A6666"/>
    <w:rsid w:val="1B9B70B0"/>
    <w:rsid w:val="1B9CB31C"/>
    <w:rsid w:val="1B9D5A9F"/>
    <w:rsid w:val="1BA27199"/>
    <w:rsid w:val="1BA57E90"/>
    <w:rsid w:val="1BABEC66"/>
    <w:rsid w:val="1BAC2C20"/>
    <w:rsid w:val="1BACF0A9"/>
    <w:rsid w:val="1BAE5BB9"/>
    <w:rsid w:val="1BB42D5C"/>
    <w:rsid w:val="1BB4C750"/>
    <w:rsid w:val="1BB5C094"/>
    <w:rsid w:val="1BBAA349"/>
    <w:rsid w:val="1BBCDC6F"/>
    <w:rsid w:val="1BBD2776"/>
    <w:rsid w:val="1BBD4ECE"/>
    <w:rsid w:val="1BBD8002"/>
    <w:rsid w:val="1BBF63D9"/>
    <w:rsid w:val="1BC42728"/>
    <w:rsid w:val="1BC49D47"/>
    <w:rsid w:val="1BC6B069"/>
    <w:rsid w:val="1BC966BE"/>
    <w:rsid w:val="1BCA2D1D"/>
    <w:rsid w:val="1BCA56A4"/>
    <w:rsid w:val="1BCBA071"/>
    <w:rsid w:val="1BCC0FB0"/>
    <w:rsid w:val="1BCD7D58"/>
    <w:rsid w:val="1BD14616"/>
    <w:rsid w:val="1BD486C7"/>
    <w:rsid w:val="1BD5D313"/>
    <w:rsid w:val="1BD77281"/>
    <w:rsid w:val="1BD9A3EE"/>
    <w:rsid w:val="1BDC5E6D"/>
    <w:rsid w:val="1BE2D3D3"/>
    <w:rsid w:val="1BE2DB0D"/>
    <w:rsid w:val="1BE4D8DE"/>
    <w:rsid w:val="1BE531B9"/>
    <w:rsid w:val="1BE55CC7"/>
    <w:rsid w:val="1BE584BA"/>
    <w:rsid w:val="1BF00972"/>
    <w:rsid w:val="1BF2DAD2"/>
    <w:rsid w:val="1BF703A8"/>
    <w:rsid w:val="1BF7572F"/>
    <w:rsid w:val="1BF87F64"/>
    <w:rsid w:val="1BFE7467"/>
    <w:rsid w:val="1C001636"/>
    <w:rsid w:val="1C02F01E"/>
    <w:rsid w:val="1C059177"/>
    <w:rsid w:val="1C08181E"/>
    <w:rsid w:val="1C0A938F"/>
    <w:rsid w:val="1C0BB44D"/>
    <w:rsid w:val="1C0BE28D"/>
    <w:rsid w:val="1C0D0E32"/>
    <w:rsid w:val="1C11A3BE"/>
    <w:rsid w:val="1C166358"/>
    <w:rsid w:val="1C1905B9"/>
    <w:rsid w:val="1C1A6A40"/>
    <w:rsid w:val="1C1B23F3"/>
    <w:rsid w:val="1C21F47A"/>
    <w:rsid w:val="1C224BFA"/>
    <w:rsid w:val="1C22C7AC"/>
    <w:rsid w:val="1C239E7F"/>
    <w:rsid w:val="1C2472EC"/>
    <w:rsid w:val="1C260EC4"/>
    <w:rsid w:val="1C29C529"/>
    <w:rsid w:val="1C2C1463"/>
    <w:rsid w:val="1C2EF734"/>
    <w:rsid w:val="1C3034E0"/>
    <w:rsid w:val="1C319593"/>
    <w:rsid w:val="1C343055"/>
    <w:rsid w:val="1C367A69"/>
    <w:rsid w:val="1C3AB318"/>
    <w:rsid w:val="1C3AF374"/>
    <w:rsid w:val="1C3C5882"/>
    <w:rsid w:val="1C3E30D0"/>
    <w:rsid w:val="1C3EC9C4"/>
    <w:rsid w:val="1C403249"/>
    <w:rsid w:val="1C437DB0"/>
    <w:rsid w:val="1C43ECB5"/>
    <w:rsid w:val="1C4575C6"/>
    <w:rsid w:val="1C4BEDF7"/>
    <w:rsid w:val="1C51126F"/>
    <w:rsid w:val="1C5546EC"/>
    <w:rsid w:val="1C58162C"/>
    <w:rsid w:val="1C58F0FD"/>
    <w:rsid w:val="1C593B10"/>
    <w:rsid w:val="1C5973AA"/>
    <w:rsid w:val="1C5F7829"/>
    <w:rsid w:val="1C684A42"/>
    <w:rsid w:val="1C69051E"/>
    <w:rsid w:val="1C694AEA"/>
    <w:rsid w:val="1C6B9720"/>
    <w:rsid w:val="1C72151C"/>
    <w:rsid w:val="1C723E67"/>
    <w:rsid w:val="1C72F96C"/>
    <w:rsid w:val="1C758E06"/>
    <w:rsid w:val="1C763BC2"/>
    <w:rsid w:val="1C78AF95"/>
    <w:rsid w:val="1C798193"/>
    <w:rsid w:val="1C7AE314"/>
    <w:rsid w:val="1C7EA466"/>
    <w:rsid w:val="1C83F203"/>
    <w:rsid w:val="1C864F2F"/>
    <w:rsid w:val="1C888B98"/>
    <w:rsid w:val="1C8CA134"/>
    <w:rsid w:val="1C8E9C18"/>
    <w:rsid w:val="1C8F69ED"/>
    <w:rsid w:val="1C9121D3"/>
    <w:rsid w:val="1C9393E1"/>
    <w:rsid w:val="1C94273C"/>
    <w:rsid w:val="1C953D83"/>
    <w:rsid w:val="1C98DB0A"/>
    <w:rsid w:val="1C9CBCA5"/>
    <w:rsid w:val="1C9F2C8E"/>
    <w:rsid w:val="1C9F5863"/>
    <w:rsid w:val="1CA9F503"/>
    <w:rsid w:val="1CB26495"/>
    <w:rsid w:val="1CB28031"/>
    <w:rsid w:val="1CB55BB8"/>
    <w:rsid w:val="1CBB27A6"/>
    <w:rsid w:val="1CBC7E8A"/>
    <w:rsid w:val="1CBCFDC4"/>
    <w:rsid w:val="1CBE5265"/>
    <w:rsid w:val="1CC354A3"/>
    <w:rsid w:val="1CC35BDD"/>
    <w:rsid w:val="1CC4570F"/>
    <w:rsid w:val="1CCD49D3"/>
    <w:rsid w:val="1CCDDA00"/>
    <w:rsid w:val="1CD0E4C5"/>
    <w:rsid w:val="1CD6A5BF"/>
    <w:rsid w:val="1CD71922"/>
    <w:rsid w:val="1CDD9DBB"/>
    <w:rsid w:val="1CE16A85"/>
    <w:rsid w:val="1CE2466F"/>
    <w:rsid w:val="1CE557AB"/>
    <w:rsid w:val="1CE79BEA"/>
    <w:rsid w:val="1CE8F763"/>
    <w:rsid w:val="1CE96DBB"/>
    <w:rsid w:val="1CEAAF63"/>
    <w:rsid w:val="1CEE024A"/>
    <w:rsid w:val="1CEF7970"/>
    <w:rsid w:val="1CF6C3CB"/>
    <w:rsid w:val="1CFF24BA"/>
    <w:rsid w:val="1D02032F"/>
    <w:rsid w:val="1D031644"/>
    <w:rsid w:val="1D08679C"/>
    <w:rsid w:val="1D0AC900"/>
    <w:rsid w:val="1D0BCD73"/>
    <w:rsid w:val="1D0C920C"/>
    <w:rsid w:val="1D0E1435"/>
    <w:rsid w:val="1D0F85EA"/>
    <w:rsid w:val="1D10A083"/>
    <w:rsid w:val="1D12FA1D"/>
    <w:rsid w:val="1D1A8C8C"/>
    <w:rsid w:val="1D203165"/>
    <w:rsid w:val="1D204FE0"/>
    <w:rsid w:val="1D214EB5"/>
    <w:rsid w:val="1D320EE8"/>
    <w:rsid w:val="1D34B8B7"/>
    <w:rsid w:val="1D36ABA6"/>
    <w:rsid w:val="1D3BEA2B"/>
    <w:rsid w:val="1D476426"/>
    <w:rsid w:val="1D48D013"/>
    <w:rsid w:val="1D498663"/>
    <w:rsid w:val="1D499B3A"/>
    <w:rsid w:val="1D4F6616"/>
    <w:rsid w:val="1D50070A"/>
    <w:rsid w:val="1D5675FB"/>
    <w:rsid w:val="1D60A8B0"/>
    <w:rsid w:val="1D61159B"/>
    <w:rsid w:val="1D617435"/>
    <w:rsid w:val="1D659CC1"/>
    <w:rsid w:val="1D68F60A"/>
    <w:rsid w:val="1D6976E0"/>
    <w:rsid w:val="1D6BF6F5"/>
    <w:rsid w:val="1D6CA13D"/>
    <w:rsid w:val="1D6EFE22"/>
    <w:rsid w:val="1D7005BE"/>
    <w:rsid w:val="1D785CC6"/>
    <w:rsid w:val="1D793040"/>
    <w:rsid w:val="1D7AFCCC"/>
    <w:rsid w:val="1D7CB320"/>
    <w:rsid w:val="1D800228"/>
    <w:rsid w:val="1D9189FB"/>
    <w:rsid w:val="1D919F4E"/>
    <w:rsid w:val="1D95F56D"/>
    <w:rsid w:val="1D9870B4"/>
    <w:rsid w:val="1D9905B2"/>
    <w:rsid w:val="1D99CBB4"/>
    <w:rsid w:val="1D9A22F0"/>
    <w:rsid w:val="1DA259B0"/>
    <w:rsid w:val="1DA797DD"/>
    <w:rsid w:val="1DA7C694"/>
    <w:rsid w:val="1DA8017E"/>
    <w:rsid w:val="1DA906E9"/>
    <w:rsid w:val="1DAC7639"/>
    <w:rsid w:val="1DAE9B93"/>
    <w:rsid w:val="1DAFDC5C"/>
    <w:rsid w:val="1DB39126"/>
    <w:rsid w:val="1DB5FF1A"/>
    <w:rsid w:val="1DB7D99D"/>
    <w:rsid w:val="1DBEEA65"/>
    <w:rsid w:val="1DBFBFEC"/>
    <w:rsid w:val="1DC2D97E"/>
    <w:rsid w:val="1DCC8EF9"/>
    <w:rsid w:val="1DD21986"/>
    <w:rsid w:val="1DD64041"/>
    <w:rsid w:val="1DD8F107"/>
    <w:rsid w:val="1DDC7FFA"/>
    <w:rsid w:val="1DDCB4BB"/>
    <w:rsid w:val="1DDCF066"/>
    <w:rsid w:val="1DDD424B"/>
    <w:rsid w:val="1DDE037D"/>
    <w:rsid w:val="1DDF4190"/>
    <w:rsid w:val="1DE096A5"/>
    <w:rsid w:val="1DE23722"/>
    <w:rsid w:val="1DE51063"/>
    <w:rsid w:val="1DE8728D"/>
    <w:rsid w:val="1DE87FEB"/>
    <w:rsid w:val="1DE9BFAE"/>
    <w:rsid w:val="1DED1C9F"/>
    <w:rsid w:val="1DEEBF29"/>
    <w:rsid w:val="1DF1FD8A"/>
    <w:rsid w:val="1DF4B0E1"/>
    <w:rsid w:val="1DF57085"/>
    <w:rsid w:val="1DF7D1A6"/>
    <w:rsid w:val="1DFA5597"/>
    <w:rsid w:val="1DFD0479"/>
    <w:rsid w:val="1DFE563E"/>
    <w:rsid w:val="1E019793"/>
    <w:rsid w:val="1E02DAFB"/>
    <w:rsid w:val="1E07B9FF"/>
    <w:rsid w:val="1E08D415"/>
    <w:rsid w:val="1E0B4854"/>
    <w:rsid w:val="1E121F50"/>
    <w:rsid w:val="1E12D06A"/>
    <w:rsid w:val="1E16FEBB"/>
    <w:rsid w:val="1E1A5709"/>
    <w:rsid w:val="1E1AE15A"/>
    <w:rsid w:val="1E1E3AAE"/>
    <w:rsid w:val="1E201A38"/>
    <w:rsid w:val="1E2151BD"/>
    <w:rsid w:val="1E225315"/>
    <w:rsid w:val="1E26C8FB"/>
    <w:rsid w:val="1E2A7B74"/>
    <w:rsid w:val="1E30CB65"/>
    <w:rsid w:val="1E316E55"/>
    <w:rsid w:val="1E35CEB1"/>
    <w:rsid w:val="1E3600E6"/>
    <w:rsid w:val="1E3732A3"/>
    <w:rsid w:val="1E3822F2"/>
    <w:rsid w:val="1E393F38"/>
    <w:rsid w:val="1E39F6C7"/>
    <w:rsid w:val="1E3E2690"/>
    <w:rsid w:val="1E3EEA1D"/>
    <w:rsid w:val="1E3F2D1B"/>
    <w:rsid w:val="1E3FD15F"/>
    <w:rsid w:val="1E416462"/>
    <w:rsid w:val="1E423C2E"/>
    <w:rsid w:val="1E4292FB"/>
    <w:rsid w:val="1E448B89"/>
    <w:rsid w:val="1E4657FA"/>
    <w:rsid w:val="1E48D843"/>
    <w:rsid w:val="1E4C410C"/>
    <w:rsid w:val="1E4F253A"/>
    <w:rsid w:val="1E52F8ED"/>
    <w:rsid w:val="1E54C7DB"/>
    <w:rsid w:val="1E568468"/>
    <w:rsid w:val="1E5C77DA"/>
    <w:rsid w:val="1E6AA120"/>
    <w:rsid w:val="1E6B9B1B"/>
    <w:rsid w:val="1E6CB7EC"/>
    <w:rsid w:val="1E6EB230"/>
    <w:rsid w:val="1E71304C"/>
    <w:rsid w:val="1E726B90"/>
    <w:rsid w:val="1E731FB8"/>
    <w:rsid w:val="1E771B98"/>
    <w:rsid w:val="1E771F0A"/>
    <w:rsid w:val="1E77B5B0"/>
    <w:rsid w:val="1E77C33D"/>
    <w:rsid w:val="1E792FEE"/>
    <w:rsid w:val="1E79BEA8"/>
    <w:rsid w:val="1E80BD18"/>
    <w:rsid w:val="1E86BA06"/>
    <w:rsid w:val="1E87A646"/>
    <w:rsid w:val="1E880EBF"/>
    <w:rsid w:val="1E89A0CB"/>
    <w:rsid w:val="1E89F796"/>
    <w:rsid w:val="1E99BEC8"/>
    <w:rsid w:val="1E9CD706"/>
    <w:rsid w:val="1EA34F6C"/>
    <w:rsid w:val="1EA3FBCD"/>
    <w:rsid w:val="1EA470EE"/>
    <w:rsid w:val="1EA765EB"/>
    <w:rsid w:val="1EA803AE"/>
    <w:rsid w:val="1EA90D40"/>
    <w:rsid w:val="1EA93CE1"/>
    <w:rsid w:val="1EAC4004"/>
    <w:rsid w:val="1EAC6951"/>
    <w:rsid w:val="1EAF5BE1"/>
    <w:rsid w:val="1EB20FC4"/>
    <w:rsid w:val="1EB31ED1"/>
    <w:rsid w:val="1EB32C68"/>
    <w:rsid w:val="1EB87A7A"/>
    <w:rsid w:val="1EBB7A19"/>
    <w:rsid w:val="1EBD291D"/>
    <w:rsid w:val="1EBEA55F"/>
    <w:rsid w:val="1EBFE6CA"/>
    <w:rsid w:val="1EC3E114"/>
    <w:rsid w:val="1EC61E2E"/>
    <w:rsid w:val="1ECC499D"/>
    <w:rsid w:val="1ECD273F"/>
    <w:rsid w:val="1ECE00EE"/>
    <w:rsid w:val="1ED021FF"/>
    <w:rsid w:val="1ED68CBE"/>
    <w:rsid w:val="1ED8278B"/>
    <w:rsid w:val="1ED99490"/>
    <w:rsid w:val="1EDA3B7F"/>
    <w:rsid w:val="1EDEDEEA"/>
    <w:rsid w:val="1EE2A68B"/>
    <w:rsid w:val="1EE5790E"/>
    <w:rsid w:val="1EEA3050"/>
    <w:rsid w:val="1EEB1D1B"/>
    <w:rsid w:val="1EECA441"/>
    <w:rsid w:val="1EF1262D"/>
    <w:rsid w:val="1EF2A71C"/>
    <w:rsid w:val="1EF2D56B"/>
    <w:rsid w:val="1EF30773"/>
    <w:rsid w:val="1EF959FA"/>
    <w:rsid w:val="1EFFB8A2"/>
    <w:rsid w:val="1F009357"/>
    <w:rsid w:val="1F00B6C6"/>
    <w:rsid w:val="1F01F988"/>
    <w:rsid w:val="1F020AEC"/>
    <w:rsid w:val="1F09994D"/>
    <w:rsid w:val="1F0FB141"/>
    <w:rsid w:val="1F13877F"/>
    <w:rsid w:val="1F1497A6"/>
    <w:rsid w:val="1F149FB5"/>
    <w:rsid w:val="1F194FFC"/>
    <w:rsid w:val="1F1A670D"/>
    <w:rsid w:val="1F1A9814"/>
    <w:rsid w:val="1F1D14A0"/>
    <w:rsid w:val="1F1F8E38"/>
    <w:rsid w:val="1F1FCCAE"/>
    <w:rsid w:val="1F26AE45"/>
    <w:rsid w:val="1F2D6A55"/>
    <w:rsid w:val="1F30436C"/>
    <w:rsid w:val="1F379C81"/>
    <w:rsid w:val="1F389DBC"/>
    <w:rsid w:val="1F3ACE8A"/>
    <w:rsid w:val="1F3C9050"/>
    <w:rsid w:val="1F3C92E3"/>
    <w:rsid w:val="1F4247F5"/>
    <w:rsid w:val="1F42BA01"/>
    <w:rsid w:val="1F44FC3C"/>
    <w:rsid w:val="1F4BD669"/>
    <w:rsid w:val="1F4C7706"/>
    <w:rsid w:val="1F4D5D35"/>
    <w:rsid w:val="1F5075FD"/>
    <w:rsid w:val="1F524ED4"/>
    <w:rsid w:val="1F548302"/>
    <w:rsid w:val="1F54838B"/>
    <w:rsid w:val="1F5E5C40"/>
    <w:rsid w:val="1F5E9EA1"/>
    <w:rsid w:val="1F602894"/>
    <w:rsid w:val="1F63A846"/>
    <w:rsid w:val="1F65CD5C"/>
    <w:rsid w:val="1F66F98D"/>
    <w:rsid w:val="1F670357"/>
    <w:rsid w:val="1F68CB8A"/>
    <w:rsid w:val="1F694294"/>
    <w:rsid w:val="1F6B3326"/>
    <w:rsid w:val="1F6D983C"/>
    <w:rsid w:val="1F769247"/>
    <w:rsid w:val="1F781C58"/>
    <w:rsid w:val="1F791C94"/>
    <w:rsid w:val="1F7AFE0D"/>
    <w:rsid w:val="1F7BCEAA"/>
    <w:rsid w:val="1F7C8EF7"/>
    <w:rsid w:val="1F80FFFB"/>
    <w:rsid w:val="1F86A8DC"/>
    <w:rsid w:val="1F8DEAEF"/>
    <w:rsid w:val="1F8EC048"/>
    <w:rsid w:val="1F90183F"/>
    <w:rsid w:val="1F919C2A"/>
    <w:rsid w:val="1F9394CB"/>
    <w:rsid w:val="1F969B15"/>
    <w:rsid w:val="1F985D46"/>
    <w:rsid w:val="1F993100"/>
    <w:rsid w:val="1F994574"/>
    <w:rsid w:val="1F9B04A1"/>
    <w:rsid w:val="1F9E39D1"/>
    <w:rsid w:val="1FADDC9C"/>
    <w:rsid w:val="1FB2FD80"/>
    <w:rsid w:val="1FB4602F"/>
    <w:rsid w:val="1FB47FC2"/>
    <w:rsid w:val="1FB52A00"/>
    <w:rsid w:val="1FB9BB4A"/>
    <w:rsid w:val="1FBA3E09"/>
    <w:rsid w:val="1FC47C6A"/>
    <w:rsid w:val="1FCB89BF"/>
    <w:rsid w:val="1FCE0AC5"/>
    <w:rsid w:val="1FCFB356"/>
    <w:rsid w:val="1FD59C46"/>
    <w:rsid w:val="1FD5A428"/>
    <w:rsid w:val="1FDA6969"/>
    <w:rsid w:val="1FDA87E7"/>
    <w:rsid w:val="1FDE622B"/>
    <w:rsid w:val="1FE27B37"/>
    <w:rsid w:val="1FEA4B91"/>
    <w:rsid w:val="1FEEF458"/>
    <w:rsid w:val="1FF1EE72"/>
    <w:rsid w:val="1FF24ECD"/>
    <w:rsid w:val="1FF3A60E"/>
    <w:rsid w:val="1FF8331E"/>
    <w:rsid w:val="1FFFA1A7"/>
    <w:rsid w:val="20002629"/>
    <w:rsid w:val="200092F4"/>
    <w:rsid w:val="200150B0"/>
    <w:rsid w:val="20064CE5"/>
    <w:rsid w:val="200C94E0"/>
    <w:rsid w:val="200FF7BD"/>
    <w:rsid w:val="201142C7"/>
    <w:rsid w:val="201397A6"/>
    <w:rsid w:val="201628C4"/>
    <w:rsid w:val="2020D282"/>
    <w:rsid w:val="202E6F34"/>
    <w:rsid w:val="20301CC4"/>
    <w:rsid w:val="20309588"/>
    <w:rsid w:val="2031493C"/>
    <w:rsid w:val="203410F0"/>
    <w:rsid w:val="20356D60"/>
    <w:rsid w:val="2036FE64"/>
    <w:rsid w:val="2037532F"/>
    <w:rsid w:val="2039F695"/>
    <w:rsid w:val="204051C7"/>
    <w:rsid w:val="204119F8"/>
    <w:rsid w:val="20456812"/>
    <w:rsid w:val="2048F0CD"/>
    <w:rsid w:val="204A8FD6"/>
    <w:rsid w:val="20522493"/>
    <w:rsid w:val="20576544"/>
    <w:rsid w:val="2058FCFD"/>
    <w:rsid w:val="2059EA6F"/>
    <w:rsid w:val="205AC5F7"/>
    <w:rsid w:val="205D39CD"/>
    <w:rsid w:val="205FBBCB"/>
    <w:rsid w:val="20663F38"/>
    <w:rsid w:val="2069B63E"/>
    <w:rsid w:val="206A272C"/>
    <w:rsid w:val="206E731E"/>
    <w:rsid w:val="20724F60"/>
    <w:rsid w:val="2072B331"/>
    <w:rsid w:val="20764EB7"/>
    <w:rsid w:val="2079D7DC"/>
    <w:rsid w:val="207A7230"/>
    <w:rsid w:val="207B45A2"/>
    <w:rsid w:val="207D95A9"/>
    <w:rsid w:val="20835E51"/>
    <w:rsid w:val="20849EB6"/>
    <w:rsid w:val="20878DFF"/>
    <w:rsid w:val="208931C7"/>
    <w:rsid w:val="208AC82E"/>
    <w:rsid w:val="208B576E"/>
    <w:rsid w:val="208CCCC3"/>
    <w:rsid w:val="208F887D"/>
    <w:rsid w:val="208FB27D"/>
    <w:rsid w:val="20919ACF"/>
    <w:rsid w:val="20926B6F"/>
    <w:rsid w:val="20927044"/>
    <w:rsid w:val="2093C6EF"/>
    <w:rsid w:val="209C6F2A"/>
    <w:rsid w:val="209F7660"/>
    <w:rsid w:val="209FEA4C"/>
    <w:rsid w:val="20A0955E"/>
    <w:rsid w:val="20A8F936"/>
    <w:rsid w:val="20AA513D"/>
    <w:rsid w:val="20AE1B38"/>
    <w:rsid w:val="20AE7DF7"/>
    <w:rsid w:val="20B1CCBF"/>
    <w:rsid w:val="20B2B75E"/>
    <w:rsid w:val="20BBAD1E"/>
    <w:rsid w:val="20BECE35"/>
    <w:rsid w:val="20BF8E92"/>
    <w:rsid w:val="20C02BE8"/>
    <w:rsid w:val="20C13384"/>
    <w:rsid w:val="20C49BE4"/>
    <w:rsid w:val="20C5079C"/>
    <w:rsid w:val="20CCDA1E"/>
    <w:rsid w:val="20CCF5E0"/>
    <w:rsid w:val="20CDCD79"/>
    <w:rsid w:val="20D348C7"/>
    <w:rsid w:val="20D6AC3A"/>
    <w:rsid w:val="20DD7E8C"/>
    <w:rsid w:val="20DF851B"/>
    <w:rsid w:val="20E296C4"/>
    <w:rsid w:val="20E6A9BE"/>
    <w:rsid w:val="20E6F107"/>
    <w:rsid w:val="20E834CD"/>
    <w:rsid w:val="20E8977D"/>
    <w:rsid w:val="20E904BD"/>
    <w:rsid w:val="20E9D050"/>
    <w:rsid w:val="20EA408A"/>
    <w:rsid w:val="20F1D014"/>
    <w:rsid w:val="20F31526"/>
    <w:rsid w:val="20F9C95A"/>
    <w:rsid w:val="20FAB582"/>
    <w:rsid w:val="20FBB1F6"/>
    <w:rsid w:val="20FCE987"/>
    <w:rsid w:val="20FE1043"/>
    <w:rsid w:val="20FFC464"/>
    <w:rsid w:val="210408C0"/>
    <w:rsid w:val="21051B4F"/>
    <w:rsid w:val="2106D9A1"/>
    <w:rsid w:val="210E790A"/>
    <w:rsid w:val="210F76A5"/>
    <w:rsid w:val="21145252"/>
    <w:rsid w:val="211557B3"/>
    <w:rsid w:val="2116C003"/>
    <w:rsid w:val="211A430F"/>
    <w:rsid w:val="211B4267"/>
    <w:rsid w:val="211C4624"/>
    <w:rsid w:val="211D5443"/>
    <w:rsid w:val="211DB017"/>
    <w:rsid w:val="211FF972"/>
    <w:rsid w:val="21221717"/>
    <w:rsid w:val="21225146"/>
    <w:rsid w:val="212A3778"/>
    <w:rsid w:val="212B13C8"/>
    <w:rsid w:val="212BBDED"/>
    <w:rsid w:val="212D8657"/>
    <w:rsid w:val="212E1F82"/>
    <w:rsid w:val="212E4E62"/>
    <w:rsid w:val="212F1DFF"/>
    <w:rsid w:val="21317184"/>
    <w:rsid w:val="2137EF40"/>
    <w:rsid w:val="2138D703"/>
    <w:rsid w:val="21395A21"/>
    <w:rsid w:val="2139BD1B"/>
    <w:rsid w:val="2139EFA4"/>
    <w:rsid w:val="213B786A"/>
    <w:rsid w:val="213CE379"/>
    <w:rsid w:val="21403A55"/>
    <w:rsid w:val="21409CDB"/>
    <w:rsid w:val="21422D75"/>
    <w:rsid w:val="21429EEF"/>
    <w:rsid w:val="2142C6C3"/>
    <w:rsid w:val="21456189"/>
    <w:rsid w:val="2146E536"/>
    <w:rsid w:val="21477275"/>
    <w:rsid w:val="2147C8F7"/>
    <w:rsid w:val="214989C8"/>
    <w:rsid w:val="214A7AE4"/>
    <w:rsid w:val="214C60F6"/>
    <w:rsid w:val="214DA045"/>
    <w:rsid w:val="215166E7"/>
    <w:rsid w:val="2158D089"/>
    <w:rsid w:val="215A2FAB"/>
    <w:rsid w:val="215AB113"/>
    <w:rsid w:val="215F263F"/>
    <w:rsid w:val="21673F0E"/>
    <w:rsid w:val="216DD2FA"/>
    <w:rsid w:val="2170040C"/>
    <w:rsid w:val="2171C9CE"/>
    <w:rsid w:val="2172331D"/>
    <w:rsid w:val="21723619"/>
    <w:rsid w:val="2178F69C"/>
    <w:rsid w:val="21790DF2"/>
    <w:rsid w:val="2182FDA3"/>
    <w:rsid w:val="218798D8"/>
    <w:rsid w:val="2189636A"/>
    <w:rsid w:val="2189D5C3"/>
    <w:rsid w:val="218D5ACA"/>
    <w:rsid w:val="218E619F"/>
    <w:rsid w:val="219303C2"/>
    <w:rsid w:val="219462E1"/>
    <w:rsid w:val="2194CE75"/>
    <w:rsid w:val="219780FF"/>
    <w:rsid w:val="2198B582"/>
    <w:rsid w:val="21A2BD07"/>
    <w:rsid w:val="21A456E5"/>
    <w:rsid w:val="21A5007B"/>
    <w:rsid w:val="21A7E7C3"/>
    <w:rsid w:val="21A9F522"/>
    <w:rsid w:val="21AC22C7"/>
    <w:rsid w:val="21AC8979"/>
    <w:rsid w:val="21B2B169"/>
    <w:rsid w:val="21B3D4A7"/>
    <w:rsid w:val="21B46AA6"/>
    <w:rsid w:val="21B5E70C"/>
    <w:rsid w:val="21B688A1"/>
    <w:rsid w:val="21B8BDF6"/>
    <w:rsid w:val="21BB7CA8"/>
    <w:rsid w:val="21BCD1FD"/>
    <w:rsid w:val="21BDCB27"/>
    <w:rsid w:val="21BF8484"/>
    <w:rsid w:val="21BFD4DD"/>
    <w:rsid w:val="21CE1C92"/>
    <w:rsid w:val="21D11E68"/>
    <w:rsid w:val="21D2BB68"/>
    <w:rsid w:val="21D4250C"/>
    <w:rsid w:val="21DA4E03"/>
    <w:rsid w:val="21DBC4CC"/>
    <w:rsid w:val="21DC4395"/>
    <w:rsid w:val="21DE3087"/>
    <w:rsid w:val="21E019C9"/>
    <w:rsid w:val="21E0AD78"/>
    <w:rsid w:val="21E1395D"/>
    <w:rsid w:val="21E597F9"/>
    <w:rsid w:val="21EBFA88"/>
    <w:rsid w:val="21EC15A2"/>
    <w:rsid w:val="21EF880E"/>
    <w:rsid w:val="21F108ED"/>
    <w:rsid w:val="21F1802B"/>
    <w:rsid w:val="21F67823"/>
    <w:rsid w:val="2200DCED"/>
    <w:rsid w:val="22030813"/>
    <w:rsid w:val="22033F10"/>
    <w:rsid w:val="2203CD17"/>
    <w:rsid w:val="2203ED71"/>
    <w:rsid w:val="220592CB"/>
    <w:rsid w:val="2206E99B"/>
    <w:rsid w:val="2206F7FD"/>
    <w:rsid w:val="220930FD"/>
    <w:rsid w:val="2209738F"/>
    <w:rsid w:val="220A02D8"/>
    <w:rsid w:val="220ACC50"/>
    <w:rsid w:val="220E4F86"/>
    <w:rsid w:val="220E5545"/>
    <w:rsid w:val="22102817"/>
    <w:rsid w:val="221583D1"/>
    <w:rsid w:val="22163C13"/>
    <w:rsid w:val="22181D0E"/>
    <w:rsid w:val="221A0F92"/>
    <w:rsid w:val="221BFE6D"/>
    <w:rsid w:val="221E555D"/>
    <w:rsid w:val="221F1327"/>
    <w:rsid w:val="221FC3A2"/>
    <w:rsid w:val="22200793"/>
    <w:rsid w:val="2222DADF"/>
    <w:rsid w:val="22247263"/>
    <w:rsid w:val="222614D2"/>
    <w:rsid w:val="2226E118"/>
    <w:rsid w:val="22299981"/>
    <w:rsid w:val="2231EAA9"/>
    <w:rsid w:val="22323172"/>
    <w:rsid w:val="223CAC47"/>
    <w:rsid w:val="223D3D2A"/>
    <w:rsid w:val="223DF6B5"/>
    <w:rsid w:val="223E6914"/>
    <w:rsid w:val="22404F09"/>
    <w:rsid w:val="22426976"/>
    <w:rsid w:val="2248F047"/>
    <w:rsid w:val="22495B2C"/>
    <w:rsid w:val="224A5D51"/>
    <w:rsid w:val="224C6236"/>
    <w:rsid w:val="224D9F83"/>
    <w:rsid w:val="2259033D"/>
    <w:rsid w:val="225C1806"/>
    <w:rsid w:val="225D41FA"/>
    <w:rsid w:val="225D61D3"/>
    <w:rsid w:val="225ED908"/>
    <w:rsid w:val="22620F57"/>
    <w:rsid w:val="2262F464"/>
    <w:rsid w:val="226398CC"/>
    <w:rsid w:val="22639E75"/>
    <w:rsid w:val="22639E89"/>
    <w:rsid w:val="2263D0A4"/>
    <w:rsid w:val="2267BC10"/>
    <w:rsid w:val="22685378"/>
    <w:rsid w:val="2269FE36"/>
    <w:rsid w:val="226B970B"/>
    <w:rsid w:val="226CA926"/>
    <w:rsid w:val="2271297B"/>
    <w:rsid w:val="2271DE2E"/>
    <w:rsid w:val="22749D16"/>
    <w:rsid w:val="22783285"/>
    <w:rsid w:val="227AA34D"/>
    <w:rsid w:val="227E5727"/>
    <w:rsid w:val="227F9FD6"/>
    <w:rsid w:val="2280576F"/>
    <w:rsid w:val="2282D532"/>
    <w:rsid w:val="22833581"/>
    <w:rsid w:val="22838050"/>
    <w:rsid w:val="2289F6B5"/>
    <w:rsid w:val="228C187C"/>
    <w:rsid w:val="228CF629"/>
    <w:rsid w:val="228E3ADB"/>
    <w:rsid w:val="2294472F"/>
    <w:rsid w:val="2294779A"/>
    <w:rsid w:val="22972106"/>
    <w:rsid w:val="22975158"/>
    <w:rsid w:val="22987574"/>
    <w:rsid w:val="229997DC"/>
    <w:rsid w:val="2299FFCA"/>
    <w:rsid w:val="229B068F"/>
    <w:rsid w:val="22A0A8B6"/>
    <w:rsid w:val="22A4939A"/>
    <w:rsid w:val="22A56467"/>
    <w:rsid w:val="22A7A7CE"/>
    <w:rsid w:val="22A96529"/>
    <w:rsid w:val="22AD129D"/>
    <w:rsid w:val="22B39935"/>
    <w:rsid w:val="22B50F33"/>
    <w:rsid w:val="22B536AF"/>
    <w:rsid w:val="22B8C98F"/>
    <w:rsid w:val="22B9ACA8"/>
    <w:rsid w:val="22BAF16B"/>
    <w:rsid w:val="22C0EF0A"/>
    <w:rsid w:val="22C1F9A1"/>
    <w:rsid w:val="22C258A4"/>
    <w:rsid w:val="22C801DD"/>
    <w:rsid w:val="22CB59D6"/>
    <w:rsid w:val="22CEF9BB"/>
    <w:rsid w:val="22D218F6"/>
    <w:rsid w:val="22D3274A"/>
    <w:rsid w:val="22D33DEF"/>
    <w:rsid w:val="22D890D4"/>
    <w:rsid w:val="22DAD91D"/>
    <w:rsid w:val="22DC4D24"/>
    <w:rsid w:val="22DDE513"/>
    <w:rsid w:val="22E07359"/>
    <w:rsid w:val="22E180C2"/>
    <w:rsid w:val="22E1B3CD"/>
    <w:rsid w:val="22E3A091"/>
    <w:rsid w:val="22E3C81B"/>
    <w:rsid w:val="22E6F4BF"/>
    <w:rsid w:val="22E9D2EF"/>
    <w:rsid w:val="22ECE207"/>
    <w:rsid w:val="22ED695C"/>
    <w:rsid w:val="22F24643"/>
    <w:rsid w:val="22F2DDCA"/>
    <w:rsid w:val="22F52411"/>
    <w:rsid w:val="22F7C8F9"/>
    <w:rsid w:val="22F91210"/>
    <w:rsid w:val="22FAE8F8"/>
    <w:rsid w:val="2301B566"/>
    <w:rsid w:val="23020D23"/>
    <w:rsid w:val="23029D3B"/>
    <w:rsid w:val="23036633"/>
    <w:rsid w:val="230B84CC"/>
    <w:rsid w:val="230CBC46"/>
    <w:rsid w:val="230DE395"/>
    <w:rsid w:val="2310D9AB"/>
    <w:rsid w:val="23110F0C"/>
    <w:rsid w:val="231624EC"/>
    <w:rsid w:val="23181498"/>
    <w:rsid w:val="2318992D"/>
    <w:rsid w:val="231CEFA9"/>
    <w:rsid w:val="231DE2B5"/>
    <w:rsid w:val="231FDFE5"/>
    <w:rsid w:val="2321AC4C"/>
    <w:rsid w:val="23236619"/>
    <w:rsid w:val="2325F7B1"/>
    <w:rsid w:val="232B7B9C"/>
    <w:rsid w:val="232FA3C1"/>
    <w:rsid w:val="23323277"/>
    <w:rsid w:val="23359028"/>
    <w:rsid w:val="233A5585"/>
    <w:rsid w:val="233BC4F4"/>
    <w:rsid w:val="233E2246"/>
    <w:rsid w:val="233F07CD"/>
    <w:rsid w:val="2341B615"/>
    <w:rsid w:val="2341B62B"/>
    <w:rsid w:val="2343F3C7"/>
    <w:rsid w:val="23486354"/>
    <w:rsid w:val="234CE3B1"/>
    <w:rsid w:val="234DA824"/>
    <w:rsid w:val="2352564F"/>
    <w:rsid w:val="23537887"/>
    <w:rsid w:val="2356561F"/>
    <w:rsid w:val="23578B04"/>
    <w:rsid w:val="23598B68"/>
    <w:rsid w:val="235A5570"/>
    <w:rsid w:val="235D4C52"/>
    <w:rsid w:val="236153E7"/>
    <w:rsid w:val="23652FC6"/>
    <w:rsid w:val="2369FE3F"/>
    <w:rsid w:val="236B0FE6"/>
    <w:rsid w:val="236CBB2E"/>
    <w:rsid w:val="236CD047"/>
    <w:rsid w:val="236F32BA"/>
    <w:rsid w:val="23724067"/>
    <w:rsid w:val="2374771D"/>
    <w:rsid w:val="23753939"/>
    <w:rsid w:val="23762D51"/>
    <w:rsid w:val="2377975E"/>
    <w:rsid w:val="23796B0E"/>
    <w:rsid w:val="237B9597"/>
    <w:rsid w:val="237BEFEB"/>
    <w:rsid w:val="237D95BC"/>
    <w:rsid w:val="23860988"/>
    <w:rsid w:val="238675B9"/>
    <w:rsid w:val="23893D56"/>
    <w:rsid w:val="23897FF3"/>
    <w:rsid w:val="238CD8CB"/>
    <w:rsid w:val="2390FB6A"/>
    <w:rsid w:val="239170C2"/>
    <w:rsid w:val="239C6DA5"/>
    <w:rsid w:val="239E35AD"/>
    <w:rsid w:val="239FFD0D"/>
    <w:rsid w:val="23A2CF34"/>
    <w:rsid w:val="23A5F564"/>
    <w:rsid w:val="23AD2080"/>
    <w:rsid w:val="23B1A7D3"/>
    <w:rsid w:val="23BC0DF6"/>
    <w:rsid w:val="23BD82ED"/>
    <w:rsid w:val="23BF23F7"/>
    <w:rsid w:val="23C04773"/>
    <w:rsid w:val="23C347CA"/>
    <w:rsid w:val="23C3D4FA"/>
    <w:rsid w:val="23D02AE2"/>
    <w:rsid w:val="23D2D3F9"/>
    <w:rsid w:val="23D3252C"/>
    <w:rsid w:val="23D3A11B"/>
    <w:rsid w:val="23D851D4"/>
    <w:rsid w:val="23DE7112"/>
    <w:rsid w:val="23E0A9B0"/>
    <w:rsid w:val="23E7250B"/>
    <w:rsid w:val="23E753D3"/>
    <w:rsid w:val="23E84581"/>
    <w:rsid w:val="23EA85B4"/>
    <w:rsid w:val="23EC78E9"/>
    <w:rsid w:val="23F01D72"/>
    <w:rsid w:val="23F12E95"/>
    <w:rsid w:val="23F3594C"/>
    <w:rsid w:val="23F5450C"/>
    <w:rsid w:val="23FC50AF"/>
    <w:rsid w:val="23FD1324"/>
    <w:rsid w:val="23FF3A7D"/>
    <w:rsid w:val="24076543"/>
    <w:rsid w:val="2408C19B"/>
    <w:rsid w:val="240BA089"/>
    <w:rsid w:val="241049D2"/>
    <w:rsid w:val="24132CA7"/>
    <w:rsid w:val="2415F302"/>
    <w:rsid w:val="2417FC97"/>
    <w:rsid w:val="241807A7"/>
    <w:rsid w:val="241DB10D"/>
    <w:rsid w:val="2421817D"/>
    <w:rsid w:val="2422FF2D"/>
    <w:rsid w:val="242CEA0E"/>
    <w:rsid w:val="242EB594"/>
    <w:rsid w:val="242F3FBF"/>
    <w:rsid w:val="243622EF"/>
    <w:rsid w:val="243C8213"/>
    <w:rsid w:val="243D1946"/>
    <w:rsid w:val="2443ECE7"/>
    <w:rsid w:val="24464F38"/>
    <w:rsid w:val="244E8314"/>
    <w:rsid w:val="24501CA6"/>
    <w:rsid w:val="245A801B"/>
    <w:rsid w:val="245D2360"/>
    <w:rsid w:val="2468B22B"/>
    <w:rsid w:val="2469CF3C"/>
    <w:rsid w:val="246D2F1C"/>
    <w:rsid w:val="24701A7C"/>
    <w:rsid w:val="24718BED"/>
    <w:rsid w:val="24739529"/>
    <w:rsid w:val="2473968E"/>
    <w:rsid w:val="2475505C"/>
    <w:rsid w:val="24781425"/>
    <w:rsid w:val="247A3BA7"/>
    <w:rsid w:val="247A4CD3"/>
    <w:rsid w:val="247B66A2"/>
    <w:rsid w:val="247F465A"/>
    <w:rsid w:val="2482420D"/>
    <w:rsid w:val="2487AE82"/>
    <w:rsid w:val="248899E1"/>
    <w:rsid w:val="2489FCE8"/>
    <w:rsid w:val="248D58CB"/>
    <w:rsid w:val="2493B69D"/>
    <w:rsid w:val="24958FAC"/>
    <w:rsid w:val="2498987B"/>
    <w:rsid w:val="249AB2C6"/>
    <w:rsid w:val="249B0213"/>
    <w:rsid w:val="249C4F4A"/>
    <w:rsid w:val="249CD3AF"/>
    <w:rsid w:val="249CE0DA"/>
    <w:rsid w:val="249F0A60"/>
    <w:rsid w:val="24A00068"/>
    <w:rsid w:val="24A08D70"/>
    <w:rsid w:val="24A16F28"/>
    <w:rsid w:val="24A34DCD"/>
    <w:rsid w:val="24A66F44"/>
    <w:rsid w:val="24AC19B0"/>
    <w:rsid w:val="24AE2ECB"/>
    <w:rsid w:val="24AE3C49"/>
    <w:rsid w:val="24AECA10"/>
    <w:rsid w:val="24B02295"/>
    <w:rsid w:val="24B47632"/>
    <w:rsid w:val="24BD58D3"/>
    <w:rsid w:val="24BF0B15"/>
    <w:rsid w:val="24BF477D"/>
    <w:rsid w:val="24C22568"/>
    <w:rsid w:val="24CACE7E"/>
    <w:rsid w:val="24CCEEBE"/>
    <w:rsid w:val="24CE3B75"/>
    <w:rsid w:val="24D4C570"/>
    <w:rsid w:val="24D56DA9"/>
    <w:rsid w:val="24D67D5E"/>
    <w:rsid w:val="24DD868C"/>
    <w:rsid w:val="24E27E84"/>
    <w:rsid w:val="24E54D35"/>
    <w:rsid w:val="24E59AFE"/>
    <w:rsid w:val="24E6F3DE"/>
    <w:rsid w:val="24F16C95"/>
    <w:rsid w:val="24F8805C"/>
    <w:rsid w:val="24F8B966"/>
    <w:rsid w:val="24F9E5D8"/>
    <w:rsid w:val="24FB77F1"/>
    <w:rsid w:val="25006A87"/>
    <w:rsid w:val="2500BE7E"/>
    <w:rsid w:val="25059E12"/>
    <w:rsid w:val="250FAC8E"/>
    <w:rsid w:val="250FC538"/>
    <w:rsid w:val="25161739"/>
    <w:rsid w:val="2516984E"/>
    <w:rsid w:val="2517C9DD"/>
    <w:rsid w:val="251AFB83"/>
    <w:rsid w:val="25200644"/>
    <w:rsid w:val="252F3D11"/>
    <w:rsid w:val="25300728"/>
    <w:rsid w:val="25300E17"/>
    <w:rsid w:val="2531A86D"/>
    <w:rsid w:val="2534D3FB"/>
    <w:rsid w:val="25353ABA"/>
    <w:rsid w:val="253F92EA"/>
    <w:rsid w:val="25413F12"/>
    <w:rsid w:val="2541F751"/>
    <w:rsid w:val="25455787"/>
    <w:rsid w:val="25499507"/>
    <w:rsid w:val="2549E6A6"/>
    <w:rsid w:val="254B4185"/>
    <w:rsid w:val="254D074B"/>
    <w:rsid w:val="254E0FE0"/>
    <w:rsid w:val="254F9343"/>
    <w:rsid w:val="2551B252"/>
    <w:rsid w:val="255754DA"/>
    <w:rsid w:val="255792B4"/>
    <w:rsid w:val="255E2D08"/>
    <w:rsid w:val="255FDF7A"/>
    <w:rsid w:val="2560A1C4"/>
    <w:rsid w:val="25616A98"/>
    <w:rsid w:val="2565B3BD"/>
    <w:rsid w:val="25668E63"/>
    <w:rsid w:val="25676123"/>
    <w:rsid w:val="256AFD20"/>
    <w:rsid w:val="256D3B20"/>
    <w:rsid w:val="256F39A1"/>
    <w:rsid w:val="2571C2CB"/>
    <w:rsid w:val="25754FF2"/>
    <w:rsid w:val="25769F5C"/>
    <w:rsid w:val="257B1CCF"/>
    <w:rsid w:val="257B3E9C"/>
    <w:rsid w:val="257D62CC"/>
    <w:rsid w:val="257F16D6"/>
    <w:rsid w:val="258133CA"/>
    <w:rsid w:val="25833B32"/>
    <w:rsid w:val="25880043"/>
    <w:rsid w:val="258AA051"/>
    <w:rsid w:val="2590A956"/>
    <w:rsid w:val="259136E7"/>
    <w:rsid w:val="25920D81"/>
    <w:rsid w:val="2595FFD2"/>
    <w:rsid w:val="259AFA34"/>
    <w:rsid w:val="259EC8A3"/>
    <w:rsid w:val="25A0EBDF"/>
    <w:rsid w:val="25A12955"/>
    <w:rsid w:val="25A17BD9"/>
    <w:rsid w:val="25A2981F"/>
    <w:rsid w:val="25A8064C"/>
    <w:rsid w:val="25AACA84"/>
    <w:rsid w:val="25AC242D"/>
    <w:rsid w:val="25AD4286"/>
    <w:rsid w:val="25AEA8E9"/>
    <w:rsid w:val="25B29C07"/>
    <w:rsid w:val="25B3AFC9"/>
    <w:rsid w:val="25B3D0DF"/>
    <w:rsid w:val="25B48AB5"/>
    <w:rsid w:val="25B5F613"/>
    <w:rsid w:val="25B8EA12"/>
    <w:rsid w:val="25BA7B5D"/>
    <w:rsid w:val="25C08D7E"/>
    <w:rsid w:val="25C08E22"/>
    <w:rsid w:val="25C1C54F"/>
    <w:rsid w:val="25C8FD63"/>
    <w:rsid w:val="25C9E2F9"/>
    <w:rsid w:val="25CCB228"/>
    <w:rsid w:val="25D05276"/>
    <w:rsid w:val="25D2CBDC"/>
    <w:rsid w:val="25DAE003"/>
    <w:rsid w:val="25DEB8EE"/>
    <w:rsid w:val="25DFD48A"/>
    <w:rsid w:val="25DFDDA4"/>
    <w:rsid w:val="25E00347"/>
    <w:rsid w:val="25E04975"/>
    <w:rsid w:val="25E06CCF"/>
    <w:rsid w:val="25E117FD"/>
    <w:rsid w:val="25E2E216"/>
    <w:rsid w:val="25E324F9"/>
    <w:rsid w:val="25E3AF1A"/>
    <w:rsid w:val="25E4992D"/>
    <w:rsid w:val="25E4AEAB"/>
    <w:rsid w:val="25E50974"/>
    <w:rsid w:val="25E57EF2"/>
    <w:rsid w:val="25E96120"/>
    <w:rsid w:val="25EA5375"/>
    <w:rsid w:val="25EB5903"/>
    <w:rsid w:val="25EDB487"/>
    <w:rsid w:val="25F1BB5C"/>
    <w:rsid w:val="25FABA46"/>
    <w:rsid w:val="25FCDCBD"/>
    <w:rsid w:val="26056C5D"/>
    <w:rsid w:val="2606539E"/>
    <w:rsid w:val="26092C24"/>
    <w:rsid w:val="260EFB1F"/>
    <w:rsid w:val="260F2D34"/>
    <w:rsid w:val="26110A8C"/>
    <w:rsid w:val="26113D62"/>
    <w:rsid w:val="2612C2BC"/>
    <w:rsid w:val="26164A61"/>
    <w:rsid w:val="26186859"/>
    <w:rsid w:val="2618B48F"/>
    <w:rsid w:val="261DC562"/>
    <w:rsid w:val="2620959C"/>
    <w:rsid w:val="2620A3A0"/>
    <w:rsid w:val="2621FCD0"/>
    <w:rsid w:val="2622F59D"/>
    <w:rsid w:val="26230748"/>
    <w:rsid w:val="2625476F"/>
    <w:rsid w:val="262949B4"/>
    <w:rsid w:val="262B1FED"/>
    <w:rsid w:val="262B5AAE"/>
    <w:rsid w:val="262C10C5"/>
    <w:rsid w:val="26324CC0"/>
    <w:rsid w:val="2638F882"/>
    <w:rsid w:val="2639AB5A"/>
    <w:rsid w:val="2639D44B"/>
    <w:rsid w:val="263B8325"/>
    <w:rsid w:val="263FC67F"/>
    <w:rsid w:val="26458005"/>
    <w:rsid w:val="26477E10"/>
    <w:rsid w:val="2647BB4C"/>
    <w:rsid w:val="2648C289"/>
    <w:rsid w:val="264B4685"/>
    <w:rsid w:val="264BAA7A"/>
    <w:rsid w:val="264CC16F"/>
    <w:rsid w:val="264FC50A"/>
    <w:rsid w:val="2654288A"/>
    <w:rsid w:val="2654EF24"/>
    <w:rsid w:val="2655E1FA"/>
    <w:rsid w:val="265AD1BB"/>
    <w:rsid w:val="265B9A74"/>
    <w:rsid w:val="265D9118"/>
    <w:rsid w:val="2660A2E7"/>
    <w:rsid w:val="266126F6"/>
    <w:rsid w:val="26616B34"/>
    <w:rsid w:val="26636F7E"/>
    <w:rsid w:val="2668EF62"/>
    <w:rsid w:val="2668FDAA"/>
    <w:rsid w:val="266E0B8B"/>
    <w:rsid w:val="266F5B97"/>
    <w:rsid w:val="26753EF5"/>
    <w:rsid w:val="267812FE"/>
    <w:rsid w:val="267F73B1"/>
    <w:rsid w:val="26840685"/>
    <w:rsid w:val="26846DE9"/>
    <w:rsid w:val="2687E93A"/>
    <w:rsid w:val="268BA682"/>
    <w:rsid w:val="26902DF6"/>
    <w:rsid w:val="26937432"/>
    <w:rsid w:val="2694B4FD"/>
    <w:rsid w:val="2695AF73"/>
    <w:rsid w:val="2696AA22"/>
    <w:rsid w:val="26976B8C"/>
    <w:rsid w:val="2698CBE0"/>
    <w:rsid w:val="269F7C49"/>
    <w:rsid w:val="26A01423"/>
    <w:rsid w:val="26A0A406"/>
    <w:rsid w:val="26A38B06"/>
    <w:rsid w:val="26A5F31F"/>
    <w:rsid w:val="26A63705"/>
    <w:rsid w:val="26A6A72D"/>
    <w:rsid w:val="26A72C32"/>
    <w:rsid w:val="26AC4350"/>
    <w:rsid w:val="26AD19E1"/>
    <w:rsid w:val="26B03612"/>
    <w:rsid w:val="26B06ABD"/>
    <w:rsid w:val="26BC35FB"/>
    <w:rsid w:val="26CDE8CA"/>
    <w:rsid w:val="26D32222"/>
    <w:rsid w:val="26D8C904"/>
    <w:rsid w:val="26DCFC03"/>
    <w:rsid w:val="26DD3491"/>
    <w:rsid w:val="26DE0CBD"/>
    <w:rsid w:val="26DFB445"/>
    <w:rsid w:val="26E0C38A"/>
    <w:rsid w:val="26E55FD1"/>
    <w:rsid w:val="26E63D84"/>
    <w:rsid w:val="26E65F6E"/>
    <w:rsid w:val="26E97A5E"/>
    <w:rsid w:val="26EA7042"/>
    <w:rsid w:val="26EAE73F"/>
    <w:rsid w:val="26EC6A75"/>
    <w:rsid w:val="26F9318A"/>
    <w:rsid w:val="26FAE806"/>
    <w:rsid w:val="26FB0CC5"/>
    <w:rsid w:val="26FB2CF2"/>
    <w:rsid w:val="26FBDAAD"/>
    <w:rsid w:val="26FE6580"/>
    <w:rsid w:val="26FFE602"/>
    <w:rsid w:val="27009839"/>
    <w:rsid w:val="27014791"/>
    <w:rsid w:val="27028310"/>
    <w:rsid w:val="2704018A"/>
    <w:rsid w:val="270A771D"/>
    <w:rsid w:val="2710A53B"/>
    <w:rsid w:val="2714861D"/>
    <w:rsid w:val="2719B80E"/>
    <w:rsid w:val="271D2BA5"/>
    <w:rsid w:val="271E8B75"/>
    <w:rsid w:val="271F2EB4"/>
    <w:rsid w:val="2720E492"/>
    <w:rsid w:val="2723824B"/>
    <w:rsid w:val="27272291"/>
    <w:rsid w:val="27290045"/>
    <w:rsid w:val="272A99A5"/>
    <w:rsid w:val="272C7B76"/>
    <w:rsid w:val="272C89AA"/>
    <w:rsid w:val="272D849D"/>
    <w:rsid w:val="27319BDC"/>
    <w:rsid w:val="2732B331"/>
    <w:rsid w:val="2736D8AA"/>
    <w:rsid w:val="273AE339"/>
    <w:rsid w:val="273BE2E6"/>
    <w:rsid w:val="274B1049"/>
    <w:rsid w:val="274B28AD"/>
    <w:rsid w:val="275267E4"/>
    <w:rsid w:val="2759E52F"/>
    <w:rsid w:val="275B2F1D"/>
    <w:rsid w:val="275CF3EA"/>
    <w:rsid w:val="275D85CE"/>
    <w:rsid w:val="2766A98B"/>
    <w:rsid w:val="2768E59D"/>
    <w:rsid w:val="276985FB"/>
    <w:rsid w:val="276A01BF"/>
    <w:rsid w:val="27712B82"/>
    <w:rsid w:val="2771319C"/>
    <w:rsid w:val="277373B9"/>
    <w:rsid w:val="27769AD5"/>
    <w:rsid w:val="27789684"/>
    <w:rsid w:val="2779E096"/>
    <w:rsid w:val="277AB49E"/>
    <w:rsid w:val="277F74E9"/>
    <w:rsid w:val="278108A7"/>
    <w:rsid w:val="2782BE83"/>
    <w:rsid w:val="278385E2"/>
    <w:rsid w:val="278394E6"/>
    <w:rsid w:val="2787D3A3"/>
    <w:rsid w:val="27889343"/>
    <w:rsid w:val="278ABA3E"/>
    <w:rsid w:val="278B0F03"/>
    <w:rsid w:val="278E86A4"/>
    <w:rsid w:val="2791DEE5"/>
    <w:rsid w:val="279A5AE8"/>
    <w:rsid w:val="279DF0FF"/>
    <w:rsid w:val="279F75B5"/>
    <w:rsid w:val="27A0FE0C"/>
    <w:rsid w:val="27A17C55"/>
    <w:rsid w:val="27A1C7EF"/>
    <w:rsid w:val="27A1DDA8"/>
    <w:rsid w:val="27A55CB9"/>
    <w:rsid w:val="27A56D7E"/>
    <w:rsid w:val="27A76ACD"/>
    <w:rsid w:val="27A912CC"/>
    <w:rsid w:val="27A91D18"/>
    <w:rsid w:val="27AAD44E"/>
    <w:rsid w:val="27AEE7C6"/>
    <w:rsid w:val="27B1BFC3"/>
    <w:rsid w:val="27B3D3C1"/>
    <w:rsid w:val="27BE5378"/>
    <w:rsid w:val="27C430F8"/>
    <w:rsid w:val="27C5E960"/>
    <w:rsid w:val="27CF7985"/>
    <w:rsid w:val="27D664DC"/>
    <w:rsid w:val="27D75C06"/>
    <w:rsid w:val="27D8B1FF"/>
    <w:rsid w:val="27DAD670"/>
    <w:rsid w:val="27DE4408"/>
    <w:rsid w:val="27E01B83"/>
    <w:rsid w:val="27E2BD04"/>
    <w:rsid w:val="27E33224"/>
    <w:rsid w:val="27E40273"/>
    <w:rsid w:val="27E41514"/>
    <w:rsid w:val="27E972EB"/>
    <w:rsid w:val="27EADCD7"/>
    <w:rsid w:val="27F16970"/>
    <w:rsid w:val="27FC0307"/>
    <w:rsid w:val="27FE00BF"/>
    <w:rsid w:val="27FE987B"/>
    <w:rsid w:val="27FFF4BD"/>
    <w:rsid w:val="2807D0D3"/>
    <w:rsid w:val="28087550"/>
    <w:rsid w:val="2810892F"/>
    <w:rsid w:val="2814A81C"/>
    <w:rsid w:val="2815C500"/>
    <w:rsid w:val="2815D7F0"/>
    <w:rsid w:val="28162908"/>
    <w:rsid w:val="281B1C65"/>
    <w:rsid w:val="281BF540"/>
    <w:rsid w:val="281FFEC7"/>
    <w:rsid w:val="28296F82"/>
    <w:rsid w:val="282D9AFC"/>
    <w:rsid w:val="28334291"/>
    <w:rsid w:val="2833BD48"/>
    <w:rsid w:val="28354017"/>
    <w:rsid w:val="28368CB1"/>
    <w:rsid w:val="28370DD1"/>
    <w:rsid w:val="2839422E"/>
    <w:rsid w:val="2841489E"/>
    <w:rsid w:val="28424ED7"/>
    <w:rsid w:val="2846C712"/>
    <w:rsid w:val="2847EDF6"/>
    <w:rsid w:val="284AF383"/>
    <w:rsid w:val="284D8DDE"/>
    <w:rsid w:val="28513EE0"/>
    <w:rsid w:val="28545A9A"/>
    <w:rsid w:val="28598BA8"/>
    <w:rsid w:val="285DFC46"/>
    <w:rsid w:val="285DFD01"/>
    <w:rsid w:val="285E71B8"/>
    <w:rsid w:val="2865AEDE"/>
    <w:rsid w:val="2866CB2D"/>
    <w:rsid w:val="2868AAB6"/>
    <w:rsid w:val="286A6B1B"/>
    <w:rsid w:val="286AFA9E"/>
    <w:rsid w:val="286D3D1F"/>
    <w:rsid w:val="287117E8"/>
    <w:rsid w:val="28741D4E"/>
    <w:rsid w:val="2875F3B2"/>
    <w:rsid w:val="287659B8"/>
    <w:rsid w:val="287B21B6"/>
    <w:rsid w:val="287D60A1"/>
    <w:rsid w:val="28806462"/>
    <w:rsid w:val="28814785"/>
    <w:rsid w:val="2881A0AD"/>
    <w:rsid w:val="28836014"/>
    <w:rsid w:val="28849241"/>
    <w:rsid w:val="28878D05"/>
    <w:rsid w:val="2887A2F9"/>
    <w:rsid w:val="2889F18A"/>
    <w:rsid w:val="289538CC"/>
    <w:rsid w:val="289554CE"/>
    <w:rsid w:val="2899BF5D"/>
    <w:rsid w:val="289A18E1"/>
    <w:rsid w:val="289B3929"/>
    <w:rsid w:val="289DF427"/>
    <w:rsid w:val="289FCEDB"/>
    <w:rsid w:val="28A00FEF"/>
    <w:rsid w:val="28A1B518"/>
    <w:rsid w:val="28A886D8"/>
    <w:rsid w:val="28AA08A4"/>
    <w:rsid w:val="28AA9909"/>
    <w:rsid w:val="28AC2698"/>
    <w:rsid w:val="28AC4566"/>
    <w:rsid w:val="28AC8E17"/>
    <w:rsid w:val="28ADC526"/>
    <w:rsid w:val="28ADC6E7"/>
    <w:rsid w:val="28B0AB5F"/>
    <w:rsid w:val="28B1763B"/>
    <w:rsid w:val="28B1BC46"/>
    <w:rsid w:val="28B4C6E4"/>
    <w:rsid w:val="28B63218"/>
    <w:rsid w:val="28B710D7"/>
    <w:rsid w:val="28B73F8E"/>
    <w:rsid w:val="28BF30A8"/>
    <w:rsid w:val="28C1F3D8"/>
    <w:rsid w:val="28CE0490"/>
    <w:rsid w:val="28D0F019"/>
    <w:rsid w:val="28D676FF"/>
    <w:rsid w:val="28D78D72"/>
    <w:rsid w:val="28E09723"/>
    <w:rsid w:val="28E2B95B"/>
    <w:rsid w:val="28E36C12"/>
    <w:rsid w:val="28E36FBD"/>
    <w:rsid w:val="28E3A0CA"/>
    <w:rsid w:val="28E58FBF"/>
    <w:rsid w:val="28E5EB3A"/>
    <w:rsid w:val="28E7E7D0"/>
    <w:rsid w:val="28EC2CBF"/>
    <w:rsid w:val="28EE58C6"/>
    <w:rsid w:val="28EECD34"/>
    <w:rsid w:val="28EF205A"/>
    <w:rsid w:val="28F36E3D"/>
    <w:rsid w:val="28F66D4F"/>
    <w:rsid w:val="28F6C95D"/>
    <w:rsid w:val="28F703BA"/>
    <w:rsid w:val="28F942D3"/>
    <w:rsid w:val="28FA9D10"/>
    <w:rsid w:val="28FB6351"/>
    <w:rsid w:val="28FD89BA"/>
    <w:rsid w:val="29014347"/>
    <w:rsid w:val="29033347"/>
    <w:rsid w:val="29061C08"/>
    <w:rsid w:val="29092E82"/>
    <w:rsid w:val="290EF1BC"/>
    <w:rsid w:val="29100874"/>
    <w:rsid w:val="2911F22F"/>
    <w:rsid w:val="29125653"/>
    <w:rsid w:val="29169A1B"/>
    <w:rsid w:val="291894D8"/>
    <w:rsid w:val="29191D66"/>
    <w:rsid w:val="291C2C40"/>
    <w:rsid w:val="291E21AD"/>
    <w:rsid w:val="291FEF1A"/>
    <w:rsid w:val="29207048"/>
    <w:rsid w:val="29254702"/>
    <w:rsid w:val="292681B2"/>
    <w:rsid w:val="2926DE76"/>
    <w:rsid w:val="2928B403"/>
    <w:rsid w:val="292AB467"/>
    <w:rsid w:val="292DD0FF"/>
    <w:rsid w:val="29312364"/>
    <w:rsid w:val="2932ECBF"/>
    <w:rsid w:val="293506AD"/>
    <w:rsid w:val="2935B368"/>
    <w:rsid w:val="293793A0"/>
    <w:rsid w:val="2939449C"/>
    <w:rsid w:val="2939FF95"/>
    <w:rsid w:val="293AC149"/>
    <w:rsid w:val="293E071F"/>
    <w:rsid w:val="293E513B"/>
    <w:rsid w:val="29403B46"/>
    <w:rsid w:val="2943F0BB"/>
    <w:rsid w:val="29485614"/>
    <w:rsid w:val="294C171E"/>
    <w:rsid w:val="29519860"/>
    <w:rsid w:val="2956C0D7"/>
    <w:rsid w:val="29599FA2"/>
    <w:rsid w:val="295D992C"/>
    <w:rsid w:val="295E7DE8"/>
    <w:rsid w:val="2961B3A9"/>
    <w:rsid w:val="2963F58D"/>
    <w:rsid w:val="2964CBCD"/>
    <w:rsid w:val="296870CE"/>
    <w:rsid w:val="296BF140"/>
    <w:rsid w:val="296FD6B9"/>
    <w:rsid w:val="29753864"/>
    <w:rsid w:val="29764243"/>
    <w:rsid w:val="2977ABF1"/>
    <w:rsid w:val="2977BE93"/>
    <w:rsid w:val="29796F5D"/>
    <w:rsid w:val="297FB838"/>
    <w:rsid w:val="29848BE5"/>
    <w:rsid w:val="2984EC51"/>
    <w:rsid w:val="29855920"/>
    <w:rsid w:val="2988A73A"/>
    <w:rsid w:val="298987C9"/>
    <w:rsid w:val="2989C450"/>
    <w:rsid w:val="2990E759"/>
    <w:rsid w:val="299928DD"/>
    <w:rsid w:val="29A03715"/>
    <w:rsid w:val="29A1D71A"/>
    <w:rsid w:val="29A5F361"/>
    <w:rsid w:val="29B250DE"/>
    <w:rsid w:val="29B33FC9"/>
    <w:rsid w:val="29B387E4"/>
    <w:rsid w:val="29B50C04"/>
    <w:rsid w:val="29BA5700"/>
    <w:rsid w:val="29BB51DC"/>
    <w:rsid w:val="29C21DE8"/>
    <w:rsid w:val="29C2B939"/>
    <w:rsid w:val="29C2E8BF"/>
    <w:rsid w:val="29C4FE10"/>
    <w:rsid w:val="29C576D4"/>
    <w:rsid w:val="29C90A63"/>
    <w:rsid w:val="29CA01D5"/>
    <w:rsid w:val="29CA1D81"/>
    <w:rsid w:val="29CBE229"/>
    <w:rsid w:val="29CD6D6F"/>
    <w:rsid w:val="29CD9803"/>
    <w:rsid w:val="29D1F1C0"/>
    <w:rsid w:val="29D36F81"/>
    <w:rsid w:val="29D404D5"/>
    <w:rsid w:val="29D4B932"/>
    <w:rsid w:val="29D8BF9A"/>
    <w:rsid w:val="29EA7B67"/>
    <w:rsid w:val="29EB1BF4"/>
    <w:rsid w:val="29EBD64A"/>
    <w:rsid w:val="29ED23BA"/>
    <w:rsid w:val="29F1F315"/>
    <w:rsid w:val="29F417B9"/>
    <w:rsid w:val="29F49453"/>
    <w:rsid w:val="29F8F326"/>
    <w:rsid w:val="29F9BF27"/>
    <w:rsid w:val="29FAE5D2"/>
    <w:rsid w:val="29FEDC46"/>
    <w:rsid w:val="2A009C16"/>
    <w:rsid w:val="2A02233B"/>
    <w:rsid w:val="2A0905B6"/>
    <w:rsid w:val="2A0B3387"/>
    <w:rsid w:val="2A0C5976"/>
    <w:rsid w:val="2A0FD77E"/>
    <w:rsid w:val="2A10040A"/>
    <w:rsid w:val="2A16DD41"/>
    <w:rsid w:val="2A1A8A8A"/>
    <w:rsid w:val="2A21CCD4"/>
    <w:rsid w:val="2A231980"/>
    <w:rsid w:val="2A251BD7"/>
    <w:rsid w:val="2A256A05"/>
    <w:rsid w:val="2A256E4A"/>
    <w:rsid w:val="2A273AAE"/>
    <w:rsid w:val="2A27C048"/>
    <w:rsid w:val="2A29C945"/>
    <w:rsid w:val="2A32A70A"/>
    <w:rsid w:val="2A355E3B"/>
    <w:rsid w:val="2A36A959"/>
    <w:rsid w:val="2A38BD3B"/>
    <w:rsid w:val="2A3A78F1"/>
    <w:rsid w:val="2A3A998B"/>
    <w:rsid w:val="2A3C2AFE"/>
    <w:rsid w:val="2A3C3880"/>
    <w:rsid w:val="2A3F7623"/>
    <w:rsid w:val="2A45B2C2"/>
    <w:rsid w:val="2A4A7A88"/>
    <w:rsid w:val="2A4B44BE"/>
    <w:rsid w:val="2A4CA72E"/>
    <w:rsid w:val="2A52CAE2"/>
    <w:rsid w:val="2A54F7B5"/>
    <w:rsid w:val="2A61A913"/>
    <w:rsid w:val="2A636E49"/>
    <w:rsid w:val="2A652703"/>
    <w:rsid w:val="2A6582E2"/>
    <w:rsid w:val="2A6886C0"/>
    <w:rsid w:val="2A688955"/>
    <w:rsid w:val="2A6A2CDF"/>
    <w:rsid w:val="2A6EC6F0"/>
    <w:rsid w:val="2A709CB4"/>
    <w:rsid w:val="2A71A3A0"/>
    <w:rsid w:val="2A71C3DB"/>
    <w:rsid w:val="2A730354"/>
    <w:rsid w:val="2A77F3EE"/>
    <w:rsid w:val="2A786BD7"/>
    <w:rsid w:val="2A844F9C"/>
    <w:rsid w:val="2A8469B0"/>
    <w:rsid w:val="2A861627"/>
    <w:rsid w:val="2A876043"/>
    <w:rsid w:val="2A9478BD"/>
    <w:rsid w:val="2A9A314F"/>
    <w:rsid w:val="2A9D3D40"/>
    <w:rsid w:val="2A9EC6E9"/>
    <w:rsid w:val="2AA21061"/>
    <w:rsid w:val="2AA820B4"/>
    <w:rsid w:val="2AA82B46"/>
    <w:rsid w:val="2AAB0FE5"/>
    <w:rsid w:val="2AAD11DF"/>
    <w:rsid w:val="2AB34B4D"/>
    <w:rsid w:val="2AB7CF8F"/>
    <w:rsid w:val="2ABAA009"/>
    <w:rsid w:val="2ABB16C1"/>
    <w:rsid w:val="2ABBE2B6"/>
    <w:rsid w:val="2ABDC498"/>
    <w:rsid w:val="2ABE6EE4"/>
    <w:rsid w:val="2AC10007"/>
    <w:rsid w:val="2AC16F5A"/>
    <w:rsid w:val="2AC2175F"/>
    <w:rsid w:val="2AC32D6D"/>
    <w:rsid w:val="2AC7AD3D"/>
    <w:rsid w:val="2AD17179"/>
    <w:rsid w:val="2AD7002F"/>
    <w:rsid w:val="2AD76592"/>
    <w:rsid w:val="2ADA2B30"/>
    <w:rsid w:val="2ADE0C21"/>
    <w:rsid w:val="2ADE3351"/>
    <w:rsid w:val="2ADF3266"/>
    <w:rsid w:val="2AE0BC8E"/>
    <w:rsid w:val="2AE5EAC4"/>
    <w:rsid w:val="2AF04CED"/>
    <w:rsid w:val="2AF14BDB"/>
    <w:rsid w:val="2AFA0991"/>
    <w:rsid w:val="2AFE8470"/>
    <w:rsid w:val="2AFE8ECA"/>
    <w:rsid w:val="2B0062DC"/>
    <w:rsid w:val="2B02EB01"/>
    <w:rsid w:val="2B09FC30"/>
    <w:rsid w:val="2B0B9DE0"/>
    <w:rsid w:val="2B0F0AEC"/>
    <w:rsid w:val="2B108C76"/>
    <w:rsid w:val="2B1545A2"/>
    <w:rsid w:val="2B15F76C"/>
    <w:rsid w:val="2B1B2C6F"/>
    <w:rsid w:val="2B1E1EF4"/>
    <w:rsid w:val="2B234DAC"/>
    <w:rsid w:val="2B24ABE8"/>
    <w:rsid w:val="2B28C8BA"/>
    <w:rsid w:val="2B29A05F"/>
    <w:rsid w:val="2B2B71F7"/>
    <w:rsid w:val="2B2C83C1"/>
    <w:rsid w:val="2B2DC807"/>
    <w:rsid w:val="2B2F7C10"/>
    <w:rsid w:val="2B344FE4"/>
    <w:rsid w:val="2B359972"/>
    <w:rsid w:val="2B360FD4"/>
    <w:rsid w:val="2B37323B"/>
    <w:rsid w:val="2B378F86"/>
    <w:rsid w:val="2B3C266E"/>
    <w:rsid w:val="2B3E84A1"/>
    <w:rsid w:val="2B43D3D3"/>
    <w:rsid w:val="2B44B775"/>
    <w:rsid w:val="2B45D68F"/>
    <w:rsid w:val="2B492EC6"/>
    <w:rsid w:val="2B4AA833"/>
    <w:rsid w:val="2B4E168A"/>
    <w:rsid w:val="2B4E9DB0"/>
    <w:rsid w:val="2B520124"/>
    <w:rsid w:val="2B55C63B"/>
    <w:rsid w:val="2B579EF7"/>
    <w:rsid w:val="2B58DB82"/>
    <w:rsid w:val="2B58FA00"/>
    <w:rsid w:val="2B5AA848"/>
    <w:rsid w:val="2B5E7FD4"/>
    <w:rsid w:val="2B614423"/>
    <w:rsid w:val="2B63445B"/>
    <w:rsid w:val="2B63F0F6"/>
    <w:rsid w:val="2B648ACD"/>
    <w:rsid w:val="2B68204B"/>
    <w:rsid w:val="2B687F1B"/>
    <w:rsid w:val="2B6A347D"/>
    <w:rsid w:val="2B6C3271"/>
    <w:rsid w:val="2B6D510E"/>
    <w:rsid w:val="2B73761C"/>
    <w:rsid w:val="2B764BDD"/>
    <w:rsid w:val="2B77E082"/>
    <w:rsid w:val="2B7B8F5C"/>
    <w:rsid w:val="2B7DFFD2"/>
    <w:rsid w:val="2B7E5540"/>
    <w:rsid w:val="2B7FAEA3"/>
    <w:rsid w:val="2B810115"/>
    <w:rsid w:val="2B810D4C"/>
    <w:rsid w:val="2B81B7B0"/>
    <w:rsid w:val="2B81F777"/>
    <w:rsid w:val="2B83D54E"/>
    <w:rsid w:val="2B8523AF"/>
    <w:rsid w:val="2B856457"/>
    <w:rsid w:val="2B85C255"/>
    <w:rsid w:val="2B87E3C1"/>
    <w:rsid w:val="2B890363"/>
    <w:rsid w:val="2B8908B1"/>
    <w:rsid w:val="2B89F1A2"/>
    <w:rsid w:val="2B8ED587"/>
    <w:rsid w:val="2B9235BC"/>
    <w:rsid w:val="2B929208"/>
    <w:rsid w:val="2B95D2CD"/>
    <w:rsid w:val="2B95D314"/>
    <w:rsid w:val="2B96362C"/>
    <w:rsid w:val="2B96EAE9"/>
    <w:rsid w:val="2B9946CD"/>
    <w:rsid w:val="2B99775A"/>
    <w:rsid w:val="2B9ADD02"/>
    <w:rsid w:val="2B9C4C01"/>
    <w:rsid w:val="2B9F733A"/>
    <w:rsid w:val="2B9FEAEE"/>
    <w:rsid w:val="2BA56FFB"/>
    <w:rsid w:val="2BA66E96"/>
    <w:rsid w:val="2BA6E899"/>
    <w:rsid w:val="2BA74814"/>
    <w:rsid w:val="2BA7CCFE"/>
    <w:rsid w:val="2BAB970F"/>
    <w:rsid w:val="2BAE17D1"/>
    <w:rsid w:val="2BB0C84F"/>
    <w:rsid w:val="2BB0ED26"/>
    <w:rsid w:val="2BB29001"/>
    <w:rsid w:val="2BB5E804"/>
    <w:rsid w:val="2BB75448"/>
    <w:rsid w:val="2BB89563"/>
    <w:rsid w:val="2BB8BC5F"/>
    <w:rsid w:val="2BC0BD32"/>
    <w:rsid w:val="2BC14F4C"/>
    <w:rsid w:val="2BC6C5EE"/>
    <w:rsid w:val="2BC8763A"/>
    <w:rsid w:val="2BCAB73D"/>
    <w:rsid w:val="2BD1ADB9"/>
    <w:rsid w:val="2BD29E09"/>
    <w:rsid w:val="2BD36227"/>
    <w:rsid w:val="2BD549C9"/>
    <w:rsid w:val="2BD80B52"/>
    <w:rsid w:val="2BD969F6"/>
    <w:rsid w:val="2BDC1E40"/>
    <w:rsid w:val="2BDDA336"/>
    <w:rsid w:val="2BDEA65E"/>
    <w:rsid w:val="2BDF090B"/>
    <w:rsid w:val="2BE156E4"/>
    <w:rsid w:val="2BE17731"/>
    <w:rsid w:val="2BE461F1"/>
    <w:rsid w:val="2BEEF4F5"/>
    <w:rsid w:val="2BEFA3C5"/>
    <w:rsid w:val="2BF11916"/>
    <w:rsid w:val="2BF16026"/>
    <w:rsid w:val="2BF3234A"/>
    <w:rsid w:val="2BF3F853"/>
    <w:rsid w:val="2BF4A7A4"/>
    <w:rsid w:val="2BF54513"/>
    <w:rsid w:val="2BF5D5EF"/>
    <w:rsid w:val="2BFBAB79"/>
    <w:rsid w:val="2BFCB745"/>
    <w:rsid w:val="2C0587D4"/>
    <w:rsid w:val="2C06F13D"/>
    <w:rsid w:val="2C070A58"/>
    <w:rsid w:val="2C0BC024"/>
    <w:rsid w:val="2C107B83"/>
    <w:rsid w:val="2C10FD36"/>
    <w:rsid w:val="2C11C7C5"/>
    <w:rsid w:val="2C123664"/>
    <w:rsid w:val="2C150D75"/>
    <w:rsid w:val="2C182A42"/>
    <w:rsid w:val="2C19FC7A"/>
    <w:rsid w:val="2C1EB348"/>
    <w:rsid w:val="2C23369B"/>
    <w:rsid w:val="2C23AC94"/>
    <w:rsid w:val="2C24DD6A"/>
    <w:rsid w:val="2C2892D2"/>
    <w:rsid w:val="2C29BC69"/>
    <w:rsid w:val="2C2DB77D"/>
    <w:rsid w:val="2C2FDB48"/>
    <w:rsid w:val="2C2FF22F"/>
    <w:rsid w:val="2C3521AC"/>
    <w:rsid w:val="2C389CE3"/>
    <w:rsid w:val="2C392E47"/>
    <w:rsid w:val="2C3C3EDB"/>
    <w:rsid w:val="2C400001"/>
    <w:rsid w:val="2C4149B9"/>
    <w:rsid w:val="2C42D91A"/>
    <w:rsid w:val="2C42F588"/>
    <w:rsid w:val="2C4DF59F"/>
    <w:rsid w:val="2C4F96B9"/>
    <w:rsid w:val="2C50B674"/>
    <w:rsid w:val="2C530FF2"/>
    <w:rsid w:val="2C568D4B"/>
    <w:rsid w:val="2C5A3123"/>
    <w:rsid w:val="2C5C3926"/>
    <w:rsid w:val="2C5D9021"/>
    <w:rsid w:val="2C5EBA81"/>
    <w:rsid w:val="2C60ADBF"/>
    <w:rsid w:val="2C6BC13E"/>
    <w:rsid w:val="2C6C94EE"/>
    <w:rsid w:val="2C6FFE5B"/>
    <w:rsid w:val="2C7008B2"/>
    <w:rsid w:val="2C72A76C"/>
    <w:rsid w:val="2C730943"/>
    <w:rsid w:val="2C7CF2F0"/>
    <w:rsid w:val="2C832070"/>
    <w:rsid w:val="2C83899E"/>
    <w:rsid w:val="2C85F35A"/>
    <w:rsid w:val="2C866825"/>
    <w:rsid w:val="2C87D08B"/>
    <w:rsid w:val="2C87F0E5"/>
    <w:rsid w:val="2C8A1A8F"/>
    <w:rsid w:val="2C8B0960"/>
    <w:rsid w:val="2C8B47FC"/>
    <w:rsid w:val="2C916A86"/>
    <w:rsid w:val="2C93FA2C"/>
    <w:rsid w:val="2C944CB8"/>
    <w:rsid w:val="2C946B26"/>
    <w:rsid w:val="2C947E73"/>
    <w:rsid w:val="2C959E1F"/>
    <w:rsid w:val="2C96DFA8"/>
    <w:rsid w:val="2C9744F7"/>
    <w:rsid w:val="2C9E0632"/>
    <w:rsid w:val="2C9F9B8C"/>
    <w:rsid w:val="2CA628D5"/>
    <w:rsid w:val="2CA905F9"/>
    <w:rsid w:val="2CB15C5F"/>
    <w:rsid w:val="2CB19391"/>
    <w:rsid w:val="2CB6AAC3"/>
    <w:rsid w:val="2CB95256"/>
    <w:rsid w:val="2CB967F0"/>
    <w:rsid w:val="2CBB3B2C"/>
    <w:rsid w:val="2CBB4C70"/>
    <w:rsid w:val="2CBFF7A3"/>
    <w:rsid w:val="2CC47112"/>
    <w:rsid w:val="2CC98800"/>
    <w:rsid w:val="2CCB64A5"/>
    <w:rsid w:val="2CCE7993"/>
    <w:rsid w:val="2CCF6BF7"/>
    <w:rsid w:val="2CCF7549"/>
    <w:rsid w:val="2CD475F0"/>
    <w:rsid w:val="2CD57E67"/>
    <w:rsid w:val="2CD674A9"/>
    <w:rsid w:val="2CDD006E"/>
    <w:rsid w:val="2CDFE763"/>
    <w:rsid w:val="2CE1D97C"/>
    <w:rsid w:val="2CE2A6E8"/>
    <w:rsid w:val="2CE31A50"/>
    <w:rsid w:val="2CE48299"/>
    <w:rsid w:val="2CE73BC9"/>
    <w:rsid w:val="2CEA0DCD"/>
    <w:rsid w:val="2CEFF739"/>
    <w:rsid w:val="2CF2BE65"/>
    <w:rsid w:val="2CF2ED74"/>
    <w:rsid w:val="2CF49353"/>
    <w:rsid w:val="2CF6B9EE"/>
    <w:rsid w:val="2CF988A4"/>
    <w:rsid w:val="2CFF6A3D"/>
    <w:rsid w:val="2CFF7641"/>
    <w:rsid w:val="2D08EA4F"/>
    <w:rsid w:val="2D0F871B"/>
    <w:rsid w:val="2D116644"/>
    <w:rsid w:val="2D17A94C"/>
    <w:rsid w:val="2D17E030"/>
    <w:rsid w:val="2D18CA0F"/>
    <w:rsid w:val="2D1A2964"/>
    <w:rsid w:val="2D1D6EEB"/>
    <w:rsid w:val="2D1D9EB7"/>
    <w:rsid w:val="2D1E0539"/>
    <w:rsid w:val="2D289C62"/>
    <w:rsid w:val="2D2B04B4"/>
    <w:rsid w:val="2D2BB3DD"/>
    <w:rsid w:val="2D3191F7"/>
    <w:rsid w:val="2D32CC2F"/>
    <w:rsid w:val="2D399CCD"/>
    <w:rsid w:val="2D3B202E"/>
    <w:rsid w:val="2D3B6F8A"/>
    <w:rsid w:val="2D3D76A3"/>
    <w:rsid w:val="2D41A7C3"/>
    <w:rsid w:val="2D469E20"/>
    <w:rsid w:val="2D47D2BC"/>
    <w:rsid w:val="2D486C4B"/>
    <w:rsid w:val="2D48B14A"/>
    <w:rsid w:val="2D490415"/>
    <w:rsid w:val="2D4BF189"/>
    <w:rsid w:val="2D504694"/>
    <w:rsid w:val="2D54B8B0"/>
    <w:rsid w:val="2D57265C"/>
    <w:rsid w:val="2D5942C1"/>
    <w:rsid w:val="2D5B0D22"/>
    <w:rsid w:val="2D61C9D1"/>
    <w:rsid w:val="2D648B6C"/>
    <w:rsid w:val="2D657F02"/>
    <w:rsid w:val="2D67F49E"/>
    <w:rsid w:val="2D6893D1"/>
    <w:rsid w:val="2D68D1F9"/>
    <w:rsid w:val="2D6A52DE"/>
    <w:rsid w:val="2D6AE0DD"/>
    <w:rsid w:val="2D6C036A"/>
    <w:rsid w:val="2D6CD266"/>
    <w:rsid w:val="2D6E63FB"/>
    <w:rsid w:val="2D6F97C3"/>
    <w:rsid w:val="2D72060B"/>
    <w:rsid w:val="2D730202"/>
    <w:rsid w:val="2D7B8706"/>
    <w:rsid w:val="2D807CD2"/>
    <w:rsid w:val="2D8196AC"/>
    <w:rsid w:val="2D8395F9"/>
    <w:rsid w:val="2D83DF5D"/>
    <w:rsid w:val="2D8456EF"/>
    <w:rsid w:val="2D855CCE"/>
    <w:rsid w:val="2D8CBCCE"/>
    <w:rsid w:val="2D904663"/>
    <w:rsid w:val="2D929021"/>
    <w:rsid w:val="2D954475"/>
    <w:rsid w:val="2D957BDA"/>
    <w:rsid w:val="2D9A3436"/>
    <w:rsid w:val="2D9B87C2"/>
    <w:rsid w:val="2DA1E394"/>
    <w:rsid w:val="2DA5A73B"/>
    <w:rsid w:val="2DA71BFD"/>
    <w:rsid w:val="2DAAB1FA"/>
    <w:rsid w:val="2DABB567"/>
    <w:rsid w:val="2DAD7888"/>
    <w:rsid w:val="2DAFBB99"/>
    <w:rsid w:val="2DB7493D"/>
    <w:rsid w:val="2DBC0540"/>
    <w:rsid w:val="2DBC0F30"/>
    <w:rsid w:val="2DCE274D"/>
    <w:rsid w:val="2DCEFB99"/>
    <w:rsid w:val="2DCFA990"/>
    <w:rsid w:val="2DD4DE18"/>
    <w:rsid w:val="2DD70CBE"/>
    <w:rsid w:val="2DDB88C8"/>
    <w:rsid w:val="2DDB9770"/>
    <w:rsid w:val="2DE03CE8"/>
    <w:rsid w:val="2DE2E713"/>
    <w:rsid w:val="2DE347B3"/>
    <w:rsid w:val="2DE4920B"/>
    <w:rsid w:val="2DE4D22E"/>
    <w:rsid w:val="2DE74F51"/>
    <w:rsid w:val="2DE7AE97"/>
    <w:rsid w:val="2DEA0544"/>
    <w:rsid w:val="2DEB1FDA"/>
    <w:rsid w:val="2DF7268E"/>
    <w:rsid w:val="2DF8355A"/>
    <w:rsid w:val="2DFACC1C"/>
    <w:rsid w:val="2DFDA307"/>
    <w:rsid w:val="2E010A10"/>
    <w:rsid w:val="2E0750A5"/>
    <w:rsid w:val="2E084F00"/>
    <w:rsid w:val="2E0F4C87"/>
    <w:rsid w:val="2E143FFA"/>
    <w:rsid w:val="2E15DC71"/>
    <w:rsid w:val="2E1602F1"/>
    <w:rsid w:val="2E1A5F54"/>
    <w:rsid w:val="2E1AC581"/>
    <w:rsid w:val="2E1C1316"/>
    <w:rsid w:val="2E21849B"/>
    <w:rsid w:val="2E255F20"/>
    <w:rsid w:val="2E25E58C"/>
    <w:rsid w:val="2E292800"/>
    <w:rsid w:val="2E295461"/>
    <w:rsid w:val="2E2971FC"/>
    <w:rsid w:val="2E32670E"/>
    <w:rsid w:val="2E32ED49"/>
    <w:rsid w:val="2E375898"/>
    <w:rsid w:val="2E38F0D2"/>
    <w:rsid w:val="2E391E93"/>
    <w:rsid w:val="2E3C110C"/>
    <w:rsid w:val="2E3C5F91"/>
    <w:rsid w:val="2E41A4B2"/>
    <w:rsid w:val="2E49B941"/>
    <w:rsid w:val="2E4E005E"/>
    <w:rsid w:val="2E4ED30B"/>
    <w:rsid w:val="2E4F1F34"/>
    <w:rsid w:val="2E505786"/>
    <w:rsid w:val="2E59F1B5"/>
    <w:rsid w:val="2E5C4BD7"/>
    <w:rsid w:val="2E5E613E"/>
    <w:rsid w:val="2E5E9AB6"/>
    <w:rsid w:val="2E659A4A"/>
    <w:rsid w:val="2E693D61"/>
    <w:rsid w:val="2E71E3AE"/>
    <w:rsid w:val="2E740FB9"/>
    <w:rsid w:val="2E74E072"/>
    <w:rsid w:val="2E75CFBA"/>
    <w:rsid w:val="2E76A6AB"/>
    <w:rsid w:val="2E772F48"/>
    <w:rsid w:val="2E797A46"/>
    <w:rsid w:val="2E79ADC3"/>
    <w:rsid w:val="2E7A3EB8"/>
    <w:rsid w:val="2E7B5A83"/>
    <w:rsid w:val="2E7CFE3B"/>
    <w:rsid w:val="2E7F3619"/>
    <w:rsid w:val="2E7F4D83"/>
    <w:rsid w:val="2E81BCFC"/>
    <w:rsid w:val="2E844D55"/>
    <w:rsid w:val="2E884F44"/>
    <w:rsid w:val="2E8A5AEF"/>
    <w:rsid w:val="2E905521"/>
    <w:rsid w:val="2E9174E2"/>
    <w:rsid w:val="2E93E153"/>
    <w:rsid w:val="2E95B9EB"/>
    <w:rsid w:val="2E9742BD"/>
    <w:rsid w:val="2E9DE28F"/>
    <w:rsid w:val="2EA09109"/>
    <w:rsid w:val="2EA5EC8E"/>
    <w:rsid w:val="2EAF5E0E"/>
    <w:rsid w:val="2EB199B1"/>
    <w:rsid w:val="2EB4DF14"/>
    <w:rsid w:val="2EB50FCA"/>
    <w:rsid w:val="2EB590EE"/>
    <w:rsid w:val="2EBFCEE2"/>
    <w:rsid w:val="2EC02667"/>
    <w:rsid w:val="2EC0692E"/>
    <w:rsid w:val="2EC18E83"/>
    <w:rsid w:val="2EC4DC8E"/>
    <w:rsid w:val="2EC55E55"/>
    <w:rsid w:val="2EC56EA4"/>
    <w:rsid w:val="2EC57ED1"/>
    <w:rsid w:val="2ED0F2E9"/>
    <w:rsid w:val="2ED14A8F"/>
    <w:rsid w:val="2ED19A8E"/>
    <w:rsid w:val="2ED505FE"/>
    <w:rsid w:val="2ED55688"/>
    <w:rsid w:val="2ED8DBD5"/>
    <w:rsid w:val="2EDC1B2B"/>
    <w:rsid w:val="2EDC9E07"/>
    <w:rsid w:val="2EDE6005"/>
    <w:rsid w:val="2EDE63D6"/>
    <w:rsid w:val="2EE02D17"/>
    <w:rsid w:val="2EE3E89B"/>
    <w:rsid w:val="2EE5E3C1"/>
    <w:rsid w:val="2EEA8945"/>
    <w:rsid w:val="2EECA03E"/>
    <w:rsid w:val="2EED5F32"/>
    <w:rsid w:val="2EED8BE4"/>
    <w:rsid w:val="2EF17CBC"/>
    <w:rsid w:val="2EFE2828"/>
    <w:rsid w:val="2EFF64AE"/>
    <w:rsid w:val="2EFF890E"/>
    <w:rsid w:val="2EFF8E6F"/>
    <w:rsid w:val="2F002F64"/>
    <w:rsid w:val="2F02B779"/>
    <w:rsid w:val="2F03D026"/>
    <w:rsid w:val="2F05E0AA"/>
    <w:rsid w:val="2F08002F"/>
    <w:rsid w:val="2F083B0F"/>
    <w:rsid w:val="2F0847DA"/>
    <w:rsid w:val="2F0A8604"/>
    <w:rsid w:val="2F0D0E5A"/>
    <w:rsid w:val="2F0E6EC9"/>
    <w:rsid w:val="2F0E9DF2"/>
    <w:rsid w:val="2F0F449A"/>
    <w:rsid w:val="2F113F62"/>
    <w:rsid w:val="2F115172"/>
    <w:rsid w:val="2F146D2A"/>
    <w:rsid w:val="2F167D09"/>
    <w:rsid w:val="2F177EDB"/>
    <w:rsid w:val="2F23403A"/>
    <w:rsid w:val="2F26F6D7"/>
    <w:rsid w:val="2F2AC9B5"/>
    <w:rsid w:val="2F2F3664"/>
    <w:rsid w:val="2F3592A0"/>
    <w:rsid w:val="2F36F4D0"/>
    <w:rsid w:val="2F3F6759"/>
    <w:rsid w:val="2F40D160"/>
    <w:rsid w:val="2F442131"/>
    <w:rsid w:val="2F47CE0F"/>
    <w:rsid w:val="2F485C72"/>
    <w:rsid w:val="2F4AE822"/>
    <w:rsid w:val="2F4DFB4C"/>
    <w:rsid w:val="2F4F4E78"/>
    <w:rsid w:val="2F50108F"/>
    <w:rsid w:val="2F54CF28"/>
    <w:rsid w:val="2F559FEC"/>
    <w:rsid w:val="2F560C7F"/>
    <w:rsid w:val="2F56878F"/>
    <w:rsid w:val="2F5DEA22"/>
    <w:rsid w:val="2F5E6718"/>
    <w:rsid w:val="2F62A104"/>
    <w:rsid w:val="2F63874F"/>
    <w:rsid w:val="2F65E220"/>
    <w:rsid w:val="2F68CC86"/>
    <w:rsid w:val="2F691F95"/>
    <w:rsid w:val="2F695EAF"/>
    <w:rsid w:val="2F6C132E"/>
    <w:rsid w:val="2F6C7CAD"/>
    <w:rsid w:val="2F6CCC59"/>
    <w:rsid w:val="2F6CF8AC"/>
    <w:rsid w:val="2F6DF226"/>
    <w:rsid w:val="2F6E9BBA"/>
    <w:rsid w:val="2F73F1C7"/>
    <w:rsid w:val="2F7702E6"/>
    <w:rsid w:val="2F775683"/>
    <w:rsid w:val="2F7C744A"/>
    <w:rsid w:val="2F7CC84F"/>
    <w:rsid w:val="2F7FD51F"/>
    <w:rsid w:val="2F8104C2"/>
    <w:rsid w:val="2F81AEB3"/>
    <w:rsid w:val="2F85899E"/>
    <w:rsid w:val="2F86FB92"/>
    <w:rsid w:val="2F8B964A"/>
    <w:rsid w:val="2F8E975E"/>
    <w:rsid w:val="2F8F399B"/>
    <w:rsid w:val="2F914759"/>
    <w:rsid w:val="2F915901"/>
    <w:rsid w:val="2F91DDDE"/>
    <w:rsid w:val="2F926D0C"/>
    <w:rsid w:val="2F9538EA"/>
    <w:rsid w:val="2F9AC61A"/>
    <w:rsid w:val="2F9C8924"/>
    <w:rsid w:val="2F9D5FCC"/>
    <w:rsid w:val="2F9E1E50"/>
    <w:rsid w:val="2FA0CA7C"/>
    <w:rsid w:val="2FA13825"/>
    <w:rsid w:val="2FA225A4"/>
    <w:rsid w:val="2FA2ACBF"/>
    <w:rsid w:val="2FA895BC"/>
    <w:rsid w:val="2FA9A786"/>
    <w:rsid w:val="2FB0683E"/>
    <w:rsid w:val="2FB0ED8D"/>
    <w:rsid w:val="2FB389E4"/>
    <w:rsid w:val="2FBB17DD"/>
    <w:rsid w:val="2FBB9AAB"/>
    <w:rsid w:val="2FBCC45E"/>
    <w:rsid w:val="2FC0EA5D"/>
    <w:rsid w:val="2FC36AFE"/>
    <w:rsid w:val="2FC4F861"/>
    <w:rsid w:val="2FC63E72"/>
    <w:rsid w:val="2FC69BC1"/>
    <w:rsid w:val="2FC80146"/>
    <w:rsid w:val="2FCB5F1E"/>
    <w:rsid w:val="2FCBCFFD"/>
    <w:rsid w:val="2FCC3CBD"/>
    <w:rsid w:val="2FCCB192"/>
    <w:rsid w:val="2FCD3436"/>
    <w:rsid w:val="2FD3F4CA"/>
    <w:rsid w:val="2FDFE857"/>
    <w:rsid w:val="2FE3A3AC"/>
    <w:rsid w:val="2FE48AC4"/>
    <w:rsid w:val="2FE4C92B"/>
    <w:rsid w:val="2FE4E828"/>
    <w:rsid w:val="2FE666A6"/>
    <w:rsid w:val="2FED7312"/>
    <w:rsid w:val="2FFB2921"/>
    <w:rsid w:val="300644F7"/>
    <w:rsid w:val="30096EB6"/>
    <w:rsid w:val="300AC46E"/>
    <w:rsid w:val="300E236A"/>
    <w:rsid w:val="30173627"/>
    <w:rsid w:val="301A6470"/>
    <w:rsid w:val="301D3364"/>
    <w:rsid w:val="30223B2C"/>
    <w:rsid w:val="30229C15"/>
    <w:rsid w:val="3022F1D1"/>
    <w:rsid w:val="30238639"/>
    <w:rsid w:val="3023CBF3"/>
    <w:rsid w:val="3027B34E"/>
    <w:rsid w:val="302821F9"/>
    <w:rsid w:val="302B68A3"/>
    <w:rsid w:val="302C029A"/>
    <w:rsid w:val="302C58F1"/>
    <w:rsid w:val="302DC8A5"/>
    <w:rsid w:val="302E83FE"/>
    <w:rsid w:val="302EEF6D"/>
    <w:rsid w:val="30348950"/>
    <w:rsid w:val="3034D5B3"/>
    <w:rsid w:val="3035AE35"/>
    <w:rsid w:val="3036D69A"/>
    <w:rsid w:val="30380B62"/>
    <w:rsid w:val="30383286"/>
    <w:rsid w:val="3038F98F"/>
    <w:rsid w:val="30392DFE"/>
    <w:rsid w:val="3039CA2C"/>
    <w:rsid w:val="303CC2E8"/>
    <w:rsid w:val="304753C2"/>
    <w:rsid w:val="304999DF"/>
    <w:rsid w:val="304A0BE3"/>
    <w:rsid w:val="304B65B5"/>
    <w:rsid w:val="304C55A0"/>
    <w:rsid w:val="304D573E"/>
    <w:rsid w:val="30511D7C"/>
    <w:rsid w:val="305781A6"/>
    <w:rsid w:val="305809AF"/>
    <w:rsid w:val="305A7EAA"/>
    <w:rsid w:val="305B1E9E"/>
    <w:rsid w:val="305E623C"/>
    <w:rsid w:val="30650C0C"/>
    <w:rsid w:val="306577DA"/>
    <w:rsid w:val="30659700"/>
    <w:rsid w:val="3068EEC8"/>
    <w:rsid w:val="30698F8D"/>
    <w:rsid w:val="30704155"/>
    <w:rsid w:val="3075DAF8"/>
    <w:rsid w:val="3077302A"/>
    <w:rsid w:val="3077A4AB"/>
    <w:rsid w:val="3079542B"/>
    <w:rsid w:val="307B847F"/>
    <w:rsid w:val="308566B1"/>
    <w:rsid w:val="30876B5D"/>
    <w:rsid w:val="30890EB6"/>
    <w:rsid w:val="308F10AE"/>
    <w:rsid w:val="309008D8"/>
    <w:rsid w:val="30926075"/>
    <w:rsid w:val="3092DA1D"/>
    <w:rsid w:val="3093A6B0"/>
    <w:rsid w:val="3098A9DA"/>
    <w:rsid w:val="30990345"/>
    <w:rsid w:val="30A27B6C"/>
    <w:rsid w:val="30A96060"/>
    <w:rsid w:val="30AB1F50"/>
    <w:rsid w:val="30AC4A11"/>
    <w:rsid w:val="30AF9737"/>
    <w:rsid w:val="30AFBCFC"/>
    <w:rsid w:val="30B11B9A"/>
    <w:rsid w:val="30B28CD9"/>
    <w:rsid w:val="30B41FC1"/>
    <w:rsid w:val="30B50B50"/>
    <w:rsid w:val="30B70792"/>
    <w:rsid w:val="30BC0774"/>
    <w:rsid w:val="30BC7740"/>
    <w:rsid w:val="30BD4F8E"/>
    <w:rsid w:val="30BEFB63"/>
    <w:rsid w:val="30BF23AB"/>
    <w:rsid w:val="30C07A47"/>
    <w:rsid w:val="30C1C659"/>
    <w:rsid w:val="30C217E6"/>
    <w:rsid w:val="30C30EEE"/>
    <w:rsid w:val="30C34EBA"/>
    <w:rsid w:val="30C49A52"/>
    <w:rsid w:val="30CD678E"/>
    <w:rsid w:val="30D2E82A"/>
    <w:rsid w:val="30D38D99"/>
    <w:rsid w:val="30D8D3E1"/>
    <w:rsid w:val="30D942FB"/>
    <w:rsid w:val="30DC10A0"/>
    <w:rsid w:val="30DDBBB7"/>
    <w:rsid w:val="30E2DCDE"/>
    <w:rsid w:val="30EAAD57"/>
    <w:rsid w:val="30EDB821"/>
    <w:rsid w:val="30F0ED7C"/>
    <w:rsid w:val="30F23FCC"/>
    <w:rsid w:val="30F26CDD"/>
    <w:rsid w:val="30F2A859"/>
    <w:rsid w:val="30F47315"/>
    <w:rsid w:val="30F580AF"/>
    <w:rsid w:val="30F5BCEC"/>
    <w:rsid w:val="30FDB399"/>
    <w:rsid w:val="30FFF29C"/>
    <w:rsid w:val="31016C2D"/>
    <w:rsid w:val="3106A51A"/>
    <w:rsid w:val="31071608"/>
    <w:rsid w:val="3108245C"/>
    <w:rsid w:val="310A99A5"/>
    <w:rsid w:val="310C0F85"/>
    <w:rsid w:val="3116FC6C"/>
    <w:rsid w:val="311835B2"/>
    <w:rsid w:val="311C083B"/>
    <w:rsid w:val="311F416A"/>
    <w:rsid w:val="312083A5"/>
    <w:rsid w:val="3120BFA1"/>
    <w:rsid w:val="3121C3FF"/>
    <w:rsid w:val="31225836"/>
    <w:rsid w:val="312592AC"/>
    <w:rsid w:val="3125D204"/>
    <w:rsid w:val="3126AE75"/>
    <w:rsid w:val="31273F6E"/>
    <w:rsid w:val="312902A5"/>
    <w:rsid w:val="31291CB7"/>
    <w:rsid w:val="3129FCD1"/>
    <w:rsid w:val="312ABC35"/>
    <w:rsid w:val="312D03F2"/>
    <w:rsid w:val="312E52FE"/>
    <w:rsid w:val="3131C782"/>
    <w:rsid w:val="3132F4FA"/>
    <w:rsid w:val="313317CF"/>
    <w:rsid w:val="31355F4F"/>
    <w:rsid w:val="313762E3"/>
    <w:rsid w:val="3137F7A8"/>
    <w:rsid w:val="3138758F"/>
    <w:rsid w:val="31395AE9"/>
    <w:rsid w:val="3139B4CA"/>
    <w:rsid w:val="313E595D"/>
    <w:rsid w:val="31437BC0"/>
    <w:rsid w:val="3145427E"/>
    <w:rsid w:val="314C496A"/>
    <w:rsid w:val="314F8A91"/>
    <w:rsid w:val="315144EC"/>
    <w:rsid w:val="3156FEC1"/>
    <w:rsid w:val="3157B7FF"/>
    <w:rsid w:val="3159C61E"/>
    <w:rsid w:val="315A0FDA"/>
    <w:rsid w:val="315F0B85"/>
    <w:rsid w:val="315FB3A3"/>
    <w:rsid w:val="31610138"/>
    <w:rsid w:val="31611480"/>
    <w:rsid w:val="3164B79D"/>
    <w:rsid w:val="3165D137"/>
    <w:rsid w:val="316ACFE6"/>
    <w:rsid w:val="316B8CFA"/>
    <w:rsid w:val="316C2120"/>
    <w:rsid w:val="316DB2C5"/>
    <w:rsid w:val="317355F3"/>
    <w:rsid w:val="31737058"/>
    <w:rsid w:val="3174567D"/>
    <w:rsid w:val="3178AFD4"/>
    <w:rsid w:val="317CBF7D"/>
    <w:rsid w:val="317D19D4"/>
    <w:rsid w:val="318112FC"/>
    <w:rsid w:val="31816003"/>
    <w:rsid w:val="318A217A"/>
    <w:rsid w:val="318A57DE"/>
    <w:rsid w:val="318A6FFD"/>
    <w:rsid w:val="31917F38"/>
    <w:rsid w:val="31947E36"/>
    <w:rsid w:val="3196CC0F"/>
    <w:rsid w:val="319E0C37"/>
    <w:rsid w:val="319E1D0B"/>
    <w:rsid w:val="31A105E2"/>
    <w:rsid w:val="31A7441B"/>
    <w:rsid w:val="31A79139"/>
    <w:rsid w:val="31AB33EA"/>
    <w:rsid w:val="31ABB335"/>
    <w:rsid w:val="31B275DF"/>
    <w:rsid w:val="31B2F776"/>
    <w:rsid w:val="31BD872A"/>
    <w:rsid w:val="31BDE614"/>
    <w:rsid w:val="31BE0B77"/>
    <w:rsid w:val="31BE168F"/>
    <w:rsid w:val="31C08763"/>
    <w:rsid w:val="31C19090"/>
    <w:rsid w:val="31C3A52A"/>
    <w:rsid w:val="31C464F9"/>
    <w:rsid w:val="31CC322E"/>
    <w:rsid w:val="31D189E0"/>
    <w:rsid w:val="31D18A96"/>
    <w:rsid w:val="31D32251"/>
    <w:rsid w:val="31D84BAF"/>
    <w:rsid w:val="31DAE2E0"/>
    <w:rsid w:val="31DE460E"/>
    <w:rsid w:val="31DF5A63"/>
    <w:rsid w:val="31E0040E"/>
    <w:rsid w:val="31E15CA1"/>
    <w:rsid w:val="31E4ACBC"/>
    <w:rsid w:val="31E8F9CC"/>
    <w:rsid w:val="31EA3137"/>
    <w:rsid w:val="31EC0105"/>
    <w:rsid w:val="31F4B2CD"/>
    <w:rsid w:val="31F6EC4A"/>
    <w:rsid w:val="31FBB818"/>
    <w:rsid w:val="3201602A"/>
    <w:rsid w:val="32024982"/>
    <w:rsid w:val="32068699"/>
    <w:rsid w:val="3209D62C"/>
    <w:rsid w:val="320BAAF4"/>
    <w:rsid w:val="320E92AC"/>
    <w:rsid w:val="320EA1FE"/>
    <w:rsid w:val="320F1108"/>
    <w:rsid w:val="320FEB9B"/>
    <w:rsid w:val="32101C41"/>
    <w:rsid w:val="3213E21C"/>
    <w:rsid w:val="321A6E74"/>
    <w:rsid w:val="321A873B"/>
    <w:rsid w:val="321DBF37"/>
    <w:rsid w:val="321FC417"/>
    <w:rsid w:val="3222AED4"/>
    <w:rsid w:val="32251096"/>
    <w:rsid w:val="3226B9D8"/>
    <w:rsid w:val="3229F585"/>
    <w:rsid w:val="322B0BEA"/>
    <w:rsid w:val="322B817D"/>
    <w:rsid w:val="322BA10A"/>
    <w:rsid w:val="322BA36E"/>
    <w:rsid w:val="322BECC7"/>
    <w:rsid w:val="322E0682"/>
    <w:rsid w:val="322F9A9C"/>
    <w:rsid w:val="323CBB51"/>
    <w:rsid w:val="323D8A02"/>
    <w:rsid w:val="32410886"/>
    <w:rsid w:val="32442F2F"/>
    <w:rsid w:val="32463A79"/>
    <w:rsid w:val="32464C9B"/>
    <w:rsid w:val="32466C74"/>
    <w:rsid w:val="324BDB65"/>
    <w:rsid w:val="324D069F"/>
    <w:rsid w:val="3257CDF2"/>
    <w:rsid w:val="325A8BA6"/>
    <w:rsid w:val="325AAA21"/>
    <w:rsid w:val="325BEE71"/>
    <w:rsid w:val="3263C51A"/>
    <w:rsid w:val="3264227F"/>
    <w:rsid w:val="32690222"/>
    <w:rsid w:val="326F2833"/>
    <w:rsid w:val="3273AEAE"/>
    <w:rsid w:val="32782E48"/>
    <w:rsid w:val="327B1BE0"/>
    <w:rsid w:val="327C1948"/>
    <w:rsid w:val="327C2F12"/>
    <w:rsid w:val="327D0D1A"/>
    <w:rsid w:val="327DFEC9"/>
    <w:rsid w:val="327F7F96"/>
    <w:rsid w:val="328B5C3E"/>
    <w:rsid w:val="328B927C"/>
    <w:rsid w:val="328BD39A"/>
    <w:rsid w:val="328BED56"/>
    <w:rsid w:val="328C9FBE"/>
    <w:rsid w:val="328D3CF9"/>
    <w:rsid w:val="328E136F"/>
    <w:rsid w:val="329174CB"/>
    <w:rsid w:val="3294E0A5"/>
    <w:rsid w:val="3295A532"/>
    <w:rsid w:val="3295BADD"/>
    <w:rsid w:val="32985FFA"/>
    <w:rsid w:val="329D821E"/>
    <w:rsid w:val="329DA2AF"/>
    <w:rsid w:val="329F7B50"/>
    <w:rsid w:val="32A46E20"/>
    <w:rsid w:val="32A62218"/>
    <w:rsid w:val="32A741B8"/>
    <w:rsid w:val="32ADFB87"/>
    <w:rsid w:val="32B653E2"/>
    <w:rsid w:val="32BBFFFE"/>
    <w:rsid w:val="32BEE27A"/>
    <w:rsid w:val="32C1844B"/>
    <w:rsid w:val="32C361F8"/>
    <w:rsid w:val="32C75DE1"/>
    <w:rsid w:val="32D0302F"/>
    <w:rsid w:val="32D2A6D2"/>
    <w:rsid w:val="32D301AE"/>
    <w:rsid w:val="32D44E12"/>
    <w:rsid w:val="32D4C4B1"/>
    <w:rsid w:val="32D8363B"/>
    <w:rsid w:val="32D92550"/>
    <w:rsid w:val="32D9496A"/>
    <w:rsid w:val="32DBC257"/>
    <w:rsid w:val="32DCAF7E"/>
    <w:rsid w:val="32DCC9A5"/>
    <w:rsid w:val="32E54094"/>
    <w:rsid w:val="32EC5ED1"/>
    <w:rsid w:val="32EC7586"/>
    <w:rsid w:val="32ED02DA"/>
    <w:rsid w:val="32F2BB33"/>
    <w:rsid w:val="32F2E0D3"/>
    <w:rsid w:val="32F4A283"/>
    <w:rsid w:val="32F5B748"/>
    <w:rsid w:val="32F6D5D7"/>
    <w:rsid w:val="32F8AD18"/>
    <w:rsid w:val="32F9FE9E"/>
    <w:rsid w:val="32FA3076"/>
    <w:rsid w:val="32FB7BB6"/>
    <w:rsid w:val="32FEDDC3"/>
    <w:rsid w:val="3300D6D1"/>
    <w:rsid w:val="330682A5"/>
    <w:rsid w:val="33080486"/>
    <w:rsid w:val="330A108C"/>
    <w:rsid w:val="330AEB73"/>
    <w:rsid w:val="330D6D99"/>
    <w:rsid w:val="330EEC03"/>
    <w:rsid w:val="3312148D"/>
    <w:rsid w:val="3312696F"/>
    <w:rsid w:val="3316B3ED"/>
    <w:rsid w:val="33177AAA"/>
    <w:rsid w:val="3318F41D"/>
    <w:rsid w:val="331AD5B8"/>
    <w:rsid w:val="331CCD63"/>
    <w:rsid w:val="331DBB85"/>
    <w:rsid w:val="331FF6F9"/>
    <w:rsid w:val="33233242"/>
    <w:rsid w:val="3323ED4D"/>
    <w:rsid w:val="33250B04"/>
    <w:rsid w:val="3326C8FE"/>
    <w:rsid w:val="3329857F"/>
    <w:rsid w:val="3332D110"/>
    <w:rsid w:val="3335B2B1"/>
    <w:rsid w:val="333AB2CA"/>
    <w:rsid w:val="333DCFE4"/>
    <w:rsid w:val="333E7E2D"/>
    <w:rsid w:val="333FA477"/>
    <w:rsid w:val="334BDB72"/>
    <w:rsid w:val="334D93A7"/>
    <w:rsid w:val="334F28F5"/>
    <w:rsid w:val="3352298C"/>
    <w:rsid w:val="335491EA"/>
    <w:rsid w:val="3355384F"/>
    <w:rsid w:val="3356590A"/>
    <w:rsid w:val="3356A5CA"/>
    <w:rsid w:val="335A7BE8"/>
    <w:rsid w:val="335B3A65"/>
    <w:rsid w:val="335D5F03"/>
    <w:rsid w:val="335ED360"/>
    <w:rsid w:val="336760E5"/>
    <w:rsid w:val="3368CD29"/>
    <w:rsid w:val="33701C03"/>
    <w:rsid w:val="3375CA9C"/>
    <w:rsid w:val="337994F3"/>
    <w:rsid w:val="337C2188"/>
    <w:rsid w:val="337D7769"/>
    <w:rsid w:val="337DFDF9"/>
    <w:rsid w:val="33806E9A"/>
    <w:rsid w:val="3380E473"/>
    <w:rsid w:val="33813703"/>
    <w:rsid w:val="3381F498"/>
    <w:rsid w:val="33834FE8"/>
    <w:rsid w:val="33864810"/>
    <w:rsid w:val="3386768B"/>
    <w:rsid w:val="33869398"/>
    <w:rsid w:val="33885DAB"/>
    <w:rsid w:val="338A7257"/>
    <w:rsid w:val="338B49ED"/>
    <w:rsid w:val="338BDC57"/>
    <w:rsid w:val="338C2B88"/>
    <w:rsid w:val="33909192"/>
    <w:rsid w:val="33920C81"/>
    <w:rsid w:val="339399DC"/>
    <w:rsid w:val="339631A2"/>
    <w:rsid w:val="33978879"/>
    <w:rsid w:val="3398796F"/>
    <w:rsid w:val="339A5F9A"/>
    <w:rsid w:val="339FA87C"/>
    <w:rsid w:val="33A3A814"/>
    <w:rsid w:val="33A74134"/>
    <w:rsid w:val="33AE17BF"/>
    <w:rsid w:val="33AE21C6"/>
    <w:rsid w:val="33AEE122"/>
    <w:rsid w:val="33AF246D"/>
    <w:rsid w:val="33AFE142"/>
    <w:rsid w:val="33B20067"/>
    <w:rsid w:val="33B4C8DA"/>
    <w:rsid w:val="33B5146D"/>
    <w:rsid w:val="33B649D8"/>
    <w:rsid w:val="33B94358"/>
    <w:rsid w:val="33BC9C0C"/>
    <w:rsid w:val="33BDB71E"/>
    <w:rsid w:val="33BF2D6B"/>
    <w:rsid w:val="33C35694"/>
    <w:rsid w:val="33C7A968"/>
    <w:rsid w:val="33C7B26E"/>
    <w:rsid w:val="33CD46AA"/>
    <w:rsid w:val="33CF30D2"/>
    <w:rsid w:val="33D40069"/>
    <w:rsid w:val="33D81BFF"/>
    <w:rsid w:val="33DF6E6C"/>
    <w:rsid w:val="33DF70A9"/>
    <w:rsid w:val="33E3EB0A"/>
    <w:rsid w:val="33E6B46E"/>
    <w:rsid w:val="33E6C0EE"/>
    <w:rsid w:val="33E8603B"/>
    <w:rsid w:val="33E8FCF9"/>
    <w:rsid w:val="33E9FF62"/>
    <w:rsid w:val="33EAE78A"/>
    <w:rsid w:val="33ECC679"/>
    <w:rsid w:val="33EE8DE4"/>
    <w:rsid w:val="33EFB801"/>
    <w:rsid w:val="33F3DD23"/>
    <w:rsid w:val="33F65764"/>
    <w:rsid w:val="33FADCFB"/>
    <w:rsid w:val="33FB0544"/>
    <w:rsid w:val="34009E09"/>
    <w:rsid w:val="34010243"/>
    <w:rsid w:val="34018CE3"/>
    <w:rsid w:val="340731DE"/>
    <w:rsid w:val="340BA67F"/>
    <w:rsid w:val="340BE52F"/>
    <w:rsid w:val="340BFFCB"/>
    <w:rsid w:val="340C4C01"/>
    <w:rsid w:val="340FE2BF"/>
    <w:rsid w:val="34105737"/>
    <w:rsid w:val="3410E183"/>
    <w:rsid w:val="341395AA"/>
    <w:rsid w:val="3413FAE8"/>
    <w:rsid w:val="3416AB20"/>
    <w:rsid w:val="341A46ED"/>
    <w:rsid w:val="341F9656"/>
    <w:rsid w:val="3421892B"/>
    <w:rsid w:val="34232979"/>
    <w:rsid w:val="3424606D"/>
    <w:rsid w:val="34263D75"/>
    <w:rsid w:val="34269AA8"/>
    <w:rsid w:val="3427A773"/>
    <w:rsid w:val="34280AB0"/>
    <w:rsid w:val="34280B78"/>
    <w:rsid w:val="3428AA8F"/>
    <w:rsid w:val="342CAEF2"/>
    <w:rsid w:val="3433D1D3"/>
    <w:rsid w:val="3434143B"/>
    <w:rsid w:val="3435D112"/>
    <w:rsid w:val="34361FEA"/>
    <w:rsid w:val="343832E5"/>
    <w:rsid w:val="34388095"/>
    <w:rsid w:val="343B8600"/>
    <w:rsid w:val="343BC2D7"/>
    <w:rsid w:val="343D7F7E"/>
    <w:rsid w:val="343DE149"/>
    <w:rsid w:val="343EA621"/>
    <w:rsid w:val="3443CB10"/>
    <w:rsid w:val="34465B74"/>
    <w:rsid w:val="34474B45"/>
    <w:rsid w:val="3448648C"/>
    <w:rsid w:val="344F8DEA"/>
    <w:rsid w:val="34516AF0"/>
    <w:rsid w:val="34559792"/>
    <w:rsid w:val="34568125"/>
    <w:rsid w:val="34573BA3"/>
    <w:rsid w:val="3459EEF3"/>
    <w:rsid w:val="345B62EF"/>
    <w:rsid w:val="345C0D19"/>
    <w:rsid w:val="345C2692"/>
    <w:rsid w:val="345E2014"/>
    <w:rsid w:val="345FDD2E"/>
    <w:rsid w:val="34611233"/>
    <w:rsid w:val="3461AD2C"/>
    <w:rsid w:val="346770DB"/>
    <w:rsid w:val="3469544D"/>
    <w:rsid w:val="346B5D2E"/>
    <w:rsid w:val="3470049E"/>
    <w:rsid w:val="34744545"/>
    <w:rsid w:val="34775AC2"/>
    <w:rsid w:val="347B621C"/>
    <w:rsid w:val="34828241"/>
    <w:rsid w:val="3485C137"/>
    <w:rsid w:val="34875782"/>
    <w:rsid w:val="34891448"/>
    <w:rsid w:val="3499173A"/>
    <w:rsid w:val="349A1A79"/>
    <w:rsid w:val="349C74E9"/>
    <w:rsid w:val="349F68FA"/>
    <w:rsid w:val="34A04D6B"/>
    <w:rsid w:val="34A22426"/>
    <w:rsid w:val="34A2991D"/>
    <w:rsid w:val="34A610BC"/>
    <w:rsid w:val="34A8F5B1"/>
    <w:rsid w:val="34ACE1FE"/>
    <w:rsid w:val="34AD6679"/>
    <w:rsid w:val="34AF3B50"/>
    <w:rsid w:val="34B2CDDE"/>
    <w:rsid w:val="34B309EC"/>
    <w:rsid w:val="34BE3584"/>
    <w:rsid w:val="34BED6BF"/>
    <w:rsid w:val="34BF591A"/>
    <w:rsid w:val="34C0631B"/>
    <w:rsid w:val="34C1B8D5"/>
    <w:rsid w:val="34C20A55"/>
    <w:rsid w:val="34C329E8"/>
    <w:rsid w:val="34C4BD74"/>
    <w:rsid w:val="34C8160F"/>
    <w:rsid w:val="34C82E5D"/>
    <w:rsid w:val="34CD8775"/>
    <w:rsid w:val="34CE7803"/>
    <w:rsid w:val="34D6DDF2"/>
    <w:rsid w:val="34D7D698"/>
    <w:rsid w:val="34D910DD"/>
    <w:rsid w:val="34D98D1C"/>
    <w:rsid w:val="34DB4EB8"/>
    <w:rsid w:val="34DCADC1"/>
    <w:rsid w:val="34DD15BA"/>
    <w:rsid w:val="34E43C62"/>
    <w:rsid w:val="34E93177"/>
    <w:rsid w:val="34EFF10C"/>
    <w:rsid w:val="34F09B8A"/>
    <w:rsid w:val="34F5D139"/>
    <w:rsid w:val="34FB08FC"/>
    <w:rsid w:val="34FE1795"/>
    <w:rsid w:val="3501D228"/>
    <w:rsid w:val="3502F98F"/>
    <w:rsid w:val="35041A7A"/>
    <w:rsid w:val="35073632"/>
    <w:rsid w:val="35132628"/>
    <w:rsid w:val="35158CA5"/>
    <w:rsid w:val="3516BADB"/>
    <w:rsid w:val="3517A202"/>
    <w:rsid w:val="351D6858"/>
    <w:rsid w:val="351DBA1B"/>
    <w:rsid w:val="35230345"/>
    <w:rsid w:val="35265EBC"/>
    <w:rsid w:val="35282E49"/>
    <w:rsid w:val="352D238B"/>
    <w:rsid w:val="3530C1F8"/>
    <w:rsid w:val="3530D944"/>
    <w:rsid w:val="3532B7C2"/>
    <w:rsid w:val="3533AAE2"/>
    <w:rsid w:val="353614F4"/>
    <w:rsid w:val="35398309"/>
    <w:rsid w:val="3541811E"/>
    <w:rsid w:val="3547FA62"/>
    <w:rsid w:val="35487B56"/>
    <w:rsid w:val="35491E79"/>
    <w:rsid w:val="354B9F2E"/>
    <w:rsid w:val="354C0DCC"/>
    <w:rsid w:val="354DB1E6"/>
    <w:rsid w:val="354DEB7F"/>
    <w:rsid w:val="354E7037"/>
    <w:rsid w:val="354EDFEE"/>
    <w:rsid w:val="3558C089"/>
    <w:rsid w:val="355BA15C"/>
    <w:rsid w:val="355C7380"/>
    <w:rsid w:val="355E2693"/>
    <w:rsid w:val="35646EFD"/>
    <w:rsid w:val="356609E9"/>
    <w:rsid w:val="356AB457"/>
    <w:rsid w:val="356BB487"/>
    <w:rsid w:val="356CCA96"/>
    <w:rsid w:val="356DBCA0"/>
    <w:rsid w:val="357207F8"/>
    <w:rsid w:val="35738B25"/>
    <w:rsid w:val="357E7732"/>
    <w:rsid w:val="357FCDC5"/>
    <w:rsid w:val="358153EB"/>
    <w:rsid w:val="3583AF79"/>
    <w:rsid w:val="358488A0"/>
    <w:rsid w:val="3585D7CD"/>
    <w:rsid w:val="3585EA3E"/>
    <w:rsid w:val="35863BC7"/>
    <w:rsid w:val="35893656"/>
    <w:rsid w:val="35894E6B"/>
    <w:rsid w:val="358B1838"/>
    <w:rsid w:val="3590C3AA"/>
    <w:rsid w:val="35929BC7"/>
    <w:rsid w:val="35938D7A"/>
    <w:rsid w:val="3596EE38"/>
    <w:rsid w:val="3597B76A"/>
    <w:rsid w:val="359B057F"/>
    <w:rsid w:val="359E2455"/>
    <w:rsid w:val="35A13371"/>
    <w:rsid w:val="35A19881"/>
    <w:rsid w:val="35A25015"/>
    <w:rsid w:val="35A5031D"/>
    <w:rsid w:val="35A78F7C"/>
    <w:rsid w:val="35A98CD5"/>
    <w:rsid w:val="35ACC0EC"/>
    <w:rsid w:val="35AE2305"/>
    <w:rsid w:val="35AE31F8"/>
    <w:rsid w:val="35AE86B8"/>
    <w:rsid w:val="35B0E376"/>
    <w:rsid w:val="35B6B80B"/>
    <w:rsid w:val="35BA5296"/>
    <w:rsid w:val="35BDA44F"/>
    <w:rsid w:val="35BE166D"/>
    <w:rsid w:val="35C01072"/>
    <w:rsid w:val="35C34E47"/>
    <w:rsid w:val="35C3E0CA"/>
    <w:rsid w:val="35C57306"/>
    <w:rsid w:val="35C8783F"/>
    <w:rsid w:val="35CB3FA1"/>
    <w:rsid w:val="35CDA8C0"/>
    <w:rsid w:val="35CED847"/>
    <w:rsid w:val="35D0B65F"/>
    <w:rsid w:val="35D3A6D9"/>
    <w:rsid w:val="35D79BC7"/>
    <w:rsid w:val="35D9DFD7"/>
    <w:rsid w:val="35DE1343"/>
    <w:rsid w:val="35DFB31A"/>
    <w:rsid w:val="35E1360E"/>
    <w:rsid w:val="35E246A3"/>
    <w:rsid w:val="35E2E77B"/>
    <w:rsid w:val="35E41248"/>
    <w:rsid w:val="35E48245"/>
    <w:rsid w:val="35E5E119"/>
    <w:rsid w:val="35E86BF0"/>
    <w:rsid w:val="35EA9D7A"/>
    <w:rsid w:val="35F1D1E3"/>
    <w:rsid w:val="35F2618A"/>
    <w:rsid w:val="35F4CEEF"/>
    <w:rsid w:val="35F7ACA4"/>
    <w:rsid w:val="35F7FF13"/>
    <w:rsid w:val="35FA3C3D"/>
    <w:rsid w:val="35FC7317"/>
    <w:rsid w:val="35FE5990"/>
    <w:rsid w:val="35FECFC4"/>
    <w:rsid w:val="35FFB278"/>
    <w:rsid w:val="360209B3"/>
    <w:rsid w:val="36042E91"/>
    <w:rsid w:val="360864C5"/>
    <w:rsid w:val="360D6B7C"/>
    <w:rsid w:val="3617A236"/>
    <w:rsid w:val="3618E318"/>
    <w:rsid w:val="361B1188"/>
    <w:rsid w:val="361BDB6A"/>
    <w:rsid w:val="361C7A6D"/>
    <w:rsid w:val="361F098A"/>
    <w:rsid w:val="36202AAD"/>
    <w:rsid w:val="36209A2D"/>
    <w:rsid w:val="36218BDF"/>
    <w:rsid w:val="3622B1D2"/>
    <w:rsid w:val="362302F4"/>
    <w:rsid w:val="3623F8C1"/>
    <w:rsid w:val="36283D4D"/>
    <w:rsid w:val="36287347"/>
    <w:rsid w:val="362AF96B"/>
    <w:rsid w:val="362B003D"/>
    <w:rsid w:val="3631B13D"/>
    <w:rsid w:val="3636AE92"/>
    <w:rsid w:val="3638C35B"/>
    <w:rsid w:val="363C0B62"/>
    <w:rsid w:val="363FE8AA"/>
    <w:rsid w:val="364545AF"/>
    <w:rsid w:val="364C2554"/>
    <w:rsid w:val="364E66DA"/>
    <w:rsid w:val="364FA84C"/>
    <w:rsid w:val="36501775"/>
    <w:rsid w:val="3654E420"/>
    <w:rsid w:val="36554BC7"/>
    <w:rsid w:val="3655EABA"/>
    <w:rsid w:val="3657F5E7"/>
    <w:rsid w:val="3658C625"/>
    <w:rsid w:val="365E8541"/>
    <w:rsid w:val="365F2156"/>
    <w:rsid w:val="366139B1"/>
    <w:rsid w:val="3663C7D6"/>
    <w:rsid w:val="366C165C"/>
    <w:rsid w:val="366C5488"/>
    <w:rsid w:val="367570D2"/>
    <w:rsid w:val="367E28B6"/>
    <w:rsid w:val="36820A03"/>
    <w:rsid w:val="36840371"/>
    <w:rsid w:val="36857DE4"/>
    <w:rsid w:val="3686A4F3"/>
    <w:rsid w:val="3686CE3D"/>
    <w:rsid w:val="36877AE5"/>
    <w:rsid w:val="368BC02E"/>
    <w:rsid w:val="3691A3E9"/>
    <w:rsid w:val="36928A3E"/>
    <w:rsid w:val="36976346"/>
    <w:rsid w:val="36979FA7"/>
    <w:rsid w:val="3697E845"/>
    <w:rsid w:val="369AB2C9"/>
    <w:rsid w:val="369C44E5"/>
    <w:rsid w:val="369C60A8"/>
    <w:rsid w:val="369D6D06"/>
    <w:rsid w:val="369EBC6E"/>
    <w:rsid w:val="36A4B0D7"/>
    <w:rsid w:val="36A56C72"/>
    <w:rsid w:val="36A6ED5C"/>
    <w:rsid w:val="36A943EB"/>
    <w:rsid w:val="36AA3448"/>
    <w:rsid w:val="36AFB46E"/>
    <w:rsid w:val="36BA06ED"/>
    <w:rsid w:val="36BF6D91"/>
    <w:rsid w:val="36C04D4A"/>
    <w:rsid w:val="36C1A792"/>
    <w:rsid w:val="36C2DEE9"/>
    <w:rsid w:val="36C35AFC"/>
    <w:rsid w:val="36C54A29"/>
    <w:rsid w:val="36C630B4"/>
    <w:rsid w:val="36C6CC03"/>
    <w:rsid w:val="36C7C198"/>
    <w:rsid w:val="36C8FAE6"/>
    <w:rsid w:val="36C9153F"/>
    <w:rsid w:val="36CC8A14"/>
    <w:rsid w:val="36CE6D83"/>
    <w:rsid w:val="36CE7325"/>
    <w:rsid w:val="36CF293B"/>
    <w:rsid w:val="36D02A89"/>
    <w:rsid w:val="36D214AB"/>
    <w:rsid w:val="36D48F3C"/>
    <w:rsid w:val="36D54A5B"/>
    <w:rsid w:val="36D7CBF4"/>
    <w:rsid w:val="36DA2CFA"/>
    <w:rsid w:val="36DA910D"/>
    <w:rsid w:val="36DB9C56"/>
    <w:rsid w:val="36DD0B7B"/>
    <w:rsid w:val="36DD5D5A"/>
    <w:rsid w:val="36DFA6FE"/>
    <w:rsid w:val="36DFD4C9"/>
    <w:rsid w:val="36E681E4"/>
    <w:rsid w:val="36EBE4AE"/>
    <w:rsid w:val="36EED833"/>
    <w:rsid w:val="36F078A1"/>
    <w:rsid w:val="36F26526"/>
    <w:rsid w:val="36F5ABC8"/>
    <w:rsid w:val="36F70EF5"/>
    <w:rsid w:val="36F75F10"/>
    <w:rsid w:val="36F77F52"/>
    <w:rsid w:val="36FB286F"/>
    <w:rsid w:val="37018F53"/>
    <w:rsid w:val="3701EFCA"/>
    <w:rsid w:val="3707F6D0"/>
    <w:rsid w:val="370C4E55"/>
    <w:rsid w:val="370C82E1"/>
    <w:rsid w:val="370DE4A2"/>
    <w:rsid w:val="370EBBA6"/>
    <w:rsid w:val="3710B1AB"/>
    <w:rsid w:val="37144C80"/>
    <w:rsid w:val="3717D870"/>
    <w:rsid w:val="371A9C81"/>
    <w:rsid w:val="371B5D79"/>
    <w:rsid w:val="371D6EB5"/>
    <w:rsid w:val="371E23F6"/>
    <w:rsid w:val="371E4399"/>
    <w:rsid w:val="371F9607"/>
    <w:rsid w:val="37210CCF"/>
    <w:rsid w:val="37215C7F"/>
    <w:rsid w:val="3721D888"/>
    <w:rsid w:val="37245B5D"/>
    <w:rsid w:val="37259276"/>
    <w:rsid w:val="3727CFBF"/>
    <w:rsid w:val="37287068"/>
    <w:rsid w:val="372FB8BA"/>
    <w:rsid w:val="37352971"/>
    <w:rsid w:val="37356505"/>
    <w:rsid w:val="3735FD34"/>
    <w:rsid w:val="37368D41"/>
    <w:rsid w:val="3736C724"/>
    <w:rsid w:val="373794BF"/>
    <w:rsid w:val="373B114B"/>
    <w:rsid w:val="3743511B"/>
    <w:rsid w:val="374548AF"/>
    <w:rsid w:val="374B46F4"/>
    <w:rsid w:val="374D00D4"/>
    <w:rsid w:val="374D652C"/>
    <w:rsid w:val="374D9183"/>
    <w:rsid w:val="37507D47"/>
    <w:rsid w:val="3753048F"/>
    <w:rsid w:val="3755D9EC"/>
    <w:rsid w:val="375DBFB3"/>
    <w:rsid w:val="37665259"/>
    <w:rsid w:val="37666FFB"/>
    <w:rsid w:val="3768771E"/>
    <w:rsid w:val="376877A4"/>
    <w:rsid w:val="376892BB"/>
    <w:rsid w:val="376A8CE8"/>
    <w:rsid w:val="3770A89A"/>
    <w:rsid w:val="377641BF"/>
    <w:rsid w:val="37766A04"/>
    <w:rsid w:val="3779F0CB"/>
    <w:rsid w:val="377B7BA2"/>
    <w:rsid w:val="377BAADF"/>
    <w:rsid w:val="377C4525"/>
    <w:rsid w:val="377E9175"/>
    <w:rsid w:val="37822700"/>
    <w:rsid w:val="3783BA97"/>
    <w:rsid w:val="37850C4C"/>
    <w:rsid w:val="37851012"/>
    <w:rsid w:val="37859A25"/>
    <w:rsid w:val="378D8589"/>
    <w:rsid w:val="378DCECA"/>
    <w:rsid w:val="3794C988"/>
    <w:rsid w:val="379E3C87"/>
    <w:rsid w:val="379F6F94"/>
    <w:rsid w:val="37A2C4E8"/>
    <w:rsid w:val="37A2C9CB"/>
    <w:rsid w:val="37A46837"/>
    <w:rsid w:val="37A479D0"/>
    <w:rsid w:val="37A4CFBC"/>
    <w:rsid w:val="37A546ED"/>
    <w:rsid w:val="37A769CD"/>
    <w:rsid w:val="37A82B80"/>
    <w:rsid w:val="37A8E058"/>
    <w:rsid w:val="37A9CF90"/>
    <w:rsid w:val="37AB0BFF"/>
    <w:rsid w:val="37AD929D"/>
    <w:rsid w:val="37AEFCBF"/>
    <w:rsid w:val="37AF4777"/>
    <w:rsid w:val="37B53B52"/>
    <w:rsid w:val="37B6A912"/>
    <w:rsid w:val="37B6E1E9"/>
    <w:rsid w:val="37B78F20"/>
    <w:rsid w:val="37B96224"/>
    <w:rsid w:val="37BA291F"/>
    <w:rsid w:val="37BAF8FF"/>
    <w:rsid w:val="37BC27E3"/>
    <w:rsid w:val="37BC35EA"/>
    <w:rsid w:val="37BCC5B7"/>
    <w:rsid w:val="37BCF072"/>
    <w:rsid w:val="37BD29A0"/>
    <w:rsid w:val="37C13EEE"/>
    <w:rsid w:val="37C203DC"/>
    <w:rsid w:val="37C4EB14"/>
    <w:rsid w:val="37CFB959"/>
    <w:rsid w:val="37D0B61B"/>
    <w:rsid w:val="37D14773"/>
    <w:rsid w:val="37D1DEA6"/>
    <w:rsid w:val="37D2A06F"/>
    <w:rsid w:val="37D465B3"/>
    <w:rsid w:val="37D58C3F"/>
    <w:rsid w:val="37D8B366"/>
    <w:rsid w:val="37D99949"/>
    <w:rsid w:val="37DB970E"/>
    <w:rsid w:val="37DCCB26"/>
    <w:rsid w:val="37DF0CDF"/>
    <w:rsid w:val="37E3ACCC"/>
    <w:rsid w:val="37E68CC3"/>
    <w:rsid w:val="37EA91BE"/>
    <w:rsid w:val="37EB209D"/>
    <w:rsid w:val="37EC03B2"/>
    <w:rsid w:val="37EC09AB"/>
    <w:rsid w:val="37F0FD04"/>
    <w:rsid w:val="37F2A210"/>
    <w:rsid w:val="37F53896"/>
    <w:rsid w:val="37F5F991"/>
    <w:rsid w:val="37FFE1B3"/>
    <w:rsid w:val="3801EF61"/>
    <w:rsid w:val="380542BB"/>
    <w:rsid w:val="3808FCA8"/>
    <w:rsid w:val="38151BCE"/>
    <w:rsid w:val="3816E9A8"/>
    <w:rsid w:val="3819A69D"/>
    <w:rsid w:val="381B3D9C"/>
    <w:rsid w:val="381B4EC8"/>
    <w:rsid w:val="3821AF96"/>
    <w:rsid w:val="38239936"/>
    <w:rsid w:val="3823BC29"/>
    <w:rsid w:val="3823DC9F"/>
    <w:rsid w:val="3827D1C2"/>
    <w:rsid w:val="3827D332"/>
    <w:rsid w:val="3829C17F"/>
    <w:rsid w:val="382BC9C3"/>
    <w:rsid w:val="382EB025"/>
    <w:rsid w:val="38332095"/>
    <w:rsid w:val="3837EADF"/>
    <w:rsid w:val="383D353A"/>
    <w:rsid w:val="383DCBB8"/>
    <w:rsid w:val="3840116D"/>
    <w:rsid w:val="38407201"/>
    <w:rsid w:val="38411830"/>
    <w:rsid w:val="384156D3"/>
    <w:rsid w:val="384357E6"/>
    <w:rsid w:val="3843657D"/>
    <w:rsid w:val="38486DEF"/>
    <w:rsid w:val="384FF0E5"/>
    <w:rsid w:val="38510FF7"/>
    <w:rsid w:val="38576A6C"/>
    <w:rsid w:val="38603AD3"/>
    <w:rsid w:val="38621328"/>
    <w:rsid w:val="38635FD6"/>
    <w:rsid w:val="3863BABF"/>
    <w:rsid w:val="3864FDCF"/>
    <w:rsid w:val="38692A34"/>
    <w:rsid w:val="3869DA2D"/>
    <w:rsid w:val="38705461"/>
    <w:rsid w:val="38724B86"/>
    <w:rsid w:val="38743283"/>
    <w:rsid w:val="3878FB63"/>
    <w:rsid w:val="38794336"/>
    <w:rsid w:val="387CB807"/>
    <w:rsid w:val="387D7623"/>
    <w:rsid w:val="387E51C4"/>
    <w:rsid w:val="387E676D"/>
    <w:rsid w:val="387F1B2B"/>
    <w:rsid w:val="38801C18"/>
    <w:rsid w:val="38808419"/>
    <w:rsid w:val="38817716"/>
    <w:rsid w:val="3883AD86"/>
    <w:rsid w:val="38870C84"/>
    <w:rsid w:val="3888B7B2"/>
    <w:rsid w:val="38899CC0"/>
    <w:rsid w:val="3889C5BD"/>
    <w:rsid w:val="388FE01F"/>
    <w:rsid w:val="3893D497"/>
    <w:rsid w:val="3894C45F"/>
    <w:rsid w:val="3895DF4C"/>
    <w:rsid w:val="389EE614"/>
    <w:rsid w:val="38A2C51D"/>
    <w:rsid w:val="38A3A238"/>
    <w:rsid w:val="38A4B165"/>
    <w:rsid w:val="38A6BCB6"/>
    <w:rsid w:val="38A9548D"/>
    <w:rsid w:val="38AB12E6"/>
    <w:rsid w:val="38AFB1E2"/>
    <w:rsid w:val="38B01CE1"/>
    <w:rsid w:val="38B36A7E"/>
    <w:rsid w:val="38B628B8"/>
    <w:rsid w:val="38B6E66E"/>
    <w:rsid w:val="38BA9CDD"/>
    <w:rsid w:val="38BDF824"/>
    <w:rsid w:val="38C18FDD"/>
    <w:rsid w:val="38C85D13"/>
    <w:rsid w:val="38D027B1"/>
    <w:rsid w:val="38D07FBE"/>
    <w:rsid w:val="38D372F0"/>
    <w:rsid w:val="38D5483A"/>
    <w:rsid w:val="38D84A73"/>
    <w:rsid w:val="38D9EA4A"/>
    <w:rsid w:val="38DA11B6"/>
    <w:rsid w:val="38DFCE22"/>
    <w:rsid w:val="38E1F785"/>
    <w:rsid w:val="38E792F7"/>
    <w:rsid w:val="38EC092A"/>
    <w:rsid w:val="38EDC1E3"/>
    <w:rsid w:val="38F42B39"/>
    <w:rsid w:val="38F5065A"/>
    <w:rsid w:val="38F71541"/>
    <w:rsid w:val="38F9C010"/>
    <w:rsid w:val="38FB763D"/>
    <w:rsid w:val="38FFA35F"/>
    <w:rsid w:val="39006A45"/>
    <w:rsid w:val="3902F189"/>
    <w:rsid w:val="39072637"/>
    <w:rsid w:val="390BA18B"/>
    <w:rsid w:val="390CDDBB"/>
    <w:rsid w:val="390E4B8D"/>
    <w:rsid w:val="390F2136"/>
    <w:rsid w:val="391110A0"/>
    <w:rsid w:val="39141208"/>
    <w:rsid w:val="3919B4C8"/>
    <w:rsid w:val="3919C6D7"/>
    <w:rsid w:val="391B1FF1"/>
    <w:rsid w:val="391C2CEE"/>
    <w:rsid w:val="391F785C"/>
    <w:rsid w:val="392502DE"/>
    <w:rsid w:val="39254E5B"/>
    <w:rsid w:val="392611CE"/>
    <w:rsid w:val="39264F1C"/>
    <w:rsid w:val="39279AF0"/>
    <w:rsid w:val="3927E2A5"/>
    <w:rsid w:val="39284914"/>
    <w:rsid w:val="392B761A"/>
    <w:rsid w:val="392B8BA6"/>
    <w:rsid w:val="392BA84C"/>
    <w:rsid w:val="392F9B9B"/>
    <w:rsid w:val="39344EE5"/>
    <w:rsid w:val="3935E9B7"/>
    <w:rsid w:val="39374FFF"/>
    <w:rsid w:val="39376C85"/>
    <w:rsid w:val="393CF068"/>
    <w:rsid w:val="393F2D3C"/>
    <w:rsid w:val="394AB156"/>
    <w:rsid w:val="394B556D"/>
    <w:rsid w:val="394BCE24"/>
    <w:rsid w:val="394F5869"/>
    <w:rsid w:val="395245D9"/>
    <w:rsid w:val="3954C6DC"/>
    <w:rsid w:val="3959C7E1"/>
    <w:rsid w:val="395B51E0"/>
    <w:rsid w:val="39612772"/>
    <w:rsid w:val="39657B13"/>
    <w:rsid w:val="396B2B8E"/>
    <w:rsid w:val="396DAFBC"/>
    <w:rsid w:val="396E2D64"/>
    <w:rsid w:val="396E6B38"/>
    <w:rsid w:val="39712937"/>
    <w:rsid w:val="3971816A"/>
    <w:rsid w:val="397517D1"/>
    <w:rsid w:val="39761470"/>
    <w:rsid w:val="3980B30D"/>
    <w:rsid w:val="39825437"/>
    <w:rsid w:val="39835B60"/>
    <w:rsid w:val="398B1AE2"/>
    <w:rsid w:val="398C1771"/>
    <w:rsid w:val="398CC4A4"/>
    <w:rsid w:val="398DEF45"/>
    <w:rsid w:val="398E91CA"/>
    <w:rsid w:val="399093CB"/>
    <w:rsid w:val="39930508"/>
    <w:rsid w:val="3995D39A"/>
    <w:rsid w:val="399A6769"/>
    <w:rsid w:val="399A6B97"/>
    <w:rsid w:val="399B513F"/>
    <w:rsid w:val="399F8A7C"/>
    <w:rsid w:val="399FB085"/>
    <w:rsid w:val="39A03AA3"/>
    <w:rsid w:val="39A1A377"/>
    <w:rsid w:val="39A50904"/>
    <w:rsid w:val="39A5191C"/>
    <w:rsid w:val="39A60D0C"/>
    <w:rsid w:val="39A6A25A"/>
    <w:rsid w:val="39A94260"/>
    <w:rsid w:val="39A98E1E"/>
    <w:rsid w:val="39A9F35B"/>
    <w:rsid w:val="39AA09C1"/>
    <w:rsid w:val="39B22BA6"/>
    <w:rsid w:val="39B3CBD3"/>
    <w:rsid w:val="39C40FB5"/>
    <w:rsid w:val="39C8B6FC"/>
    <w:rsid w:val="39C8FC10"/>
    <w:rsid w:val="39C90CE2"/>
    <w:rsid w:val="39D298F1"/>
    <w:rsid w:val="39D5B2EE"/>
    <w:rsid w:val="39DA168D"/>
    <w:rsid w:val="39DBFCF3"/>
    <w:rsid w:val="39DCBFB7"/>
    <w:rsid w:val="39DD6394"/>
    <w:rsid w:val="39E3E095"/>
    <w:rsid w:val="39EAA50D"/>
    <w:rsid w:val="39EC3FD8"/>
    <w:rsid w:val="39EE1FAA"/>
    <w:rsid w:val="39F6BDD4"/>
    <w:rsid w:val="39F86C6A"/>
    <w:rsid w:val="39F8F34A"/>
    <w:rsid w:val="3A0060CD"/>
    <w:rsid w:val="3A0172B5"/>
    <w:rsid w:val="3A0320C7"/>
    <w:rsid w:val="3A038611"/>
    <w:rsid w:val="3A047D08"/>
    <w:rsid w:val="3A04A8A3"/>
    <w:rsid w:val="3A05FF2F"/>
    <w:rsid w:val="3A06C9FD"/>
    <w:rsid w:val="3A085633"/>
    <w:rsid w:val="3A0A59DE"/>
    <w:rsid w:val="3A0D85AA"/>
    <w:rsid w:val="3A0DD7C5"/>
    <w:rsid w:val="3A0EB783"/>
    <w:rsid w:val="3A0F5A57"/>
    <w:rsid w:val="3A107D30"/>
    <w:rsid w:val="3A206E5A"/>
    <w:rsid w:val="3A25CA8C"/>
    <w:rsid w:val="3A28FE0B"/>
    <w:rsid w:val="3A29C268"/>
    <w:rsid w:val="3A2CEE63"/>
    <w:rsid w:val="3A2D3DB6"/>
    <w:rsid w:val="3A2E0D1A"/>
    <w:rsid w:val="3A3227D5"/>
    <w:rsid w:val="3A32642C"/>
    <w:rsid w:val="3A3550FA"/>
    <w:rsid w:val="3A3562F1"/>
    <w:rsid w:val="3A3BA5F7"/>
    <w:rsid w:val="3A3CFE71"/>
    <w:rsid w:val="3A3DFE06"/>
    <w:rsid w:val="3A421452"/>
    <w:rsid w:val="3A4814CD"/>
    <w:rsid w:val="3A49998D"/>
    <w:rsid w:val="3A4A713C"/>
    <w:rsid w:val="3A4A9CC0"/>
    <w:rsid w:val="3A4E5667"/>
    <w:rsid w:val="3A524832"/>
    <w:rsid w:val="3A532AB4"/>
    <w:rsid w:val="3A57AFEA"/>
    <w:rsid w:val="3A59FA17"/>
    <w:rsid w:val="3A5B78F7"/>
    <w:rsid w:val="3A5C8332"/>
    <w:rsid w:val="3A5E23DD"/>
    <w:rsid w:val="3A5F49B5"/>
    <w:rsid w:val="3A6208DD"/>
    <w:rsid w:val="3A64558F"/>
    <w:rsid w:val="3A6580B0"/>
    <w:rsid w:val="3A684408"/>
    <w:rsid w:val="3A6AA609"/>
    <w:rsid w:val="3A6BA1ED"/>
    <w:rsid w:val="3A72C4B2"/>
    <w:rsid w:val="3A72E170"/>
    <w:rsid w:val="3A730276"/>
    <w:rsid w:val="3A754F9E"/>
    <w:rsid w:val="3A798B98"/>
    <w:rsid w:val="3A7A159D"/>
    <w:rsid w:val="3A7B5C32"/>
    <w:rsid w:val="3A7C58B7"/>
    <w:rsid w:val="3A7C7342"/>
    <w:rsid w:val="3A7CA4B5"/>
    <w:rsid w:val="3A7D3749"/>
    <w:rsid w:val="3A7FBC46"/>
    <w:rsid w:val="3A80B2FF"/>
    <w:rsid w:val="3A846600"/>
    <w:rsid w:val="3A866A97"/>
    <w:rsid w:val="3A8780AF"/>
    <w:rsid w:val="3A892DDF"/>
    <w:rsid w:val="3A8A86D5"/>
    <w:rsid w:val="3A8AFA00"/>
    <w:rsid w:val="3A8C744A"/>
    <w:rsid w:val="3A9125DE"/>
    <w:rsid w:val="3A92ECA3"/>
    <w:rsid w:val="3A935605"/>
    <w:rsid w:val="3A96A9E4"/>
    <w:rsid w:val="3A9A13C4"/>
    <w:rsid w:val="3A9AFFA7"/>
    <w:rsid w:val="3A9B5807"/>
    <w:rsid w:val="3A9F8B6A"/>
    <w:rsid w:val="3A9F9208"/>
    <w:rsid w:val="3A9FD7A2"/>
    <w:rsid w:val="3AA5E370"/>
    <w:rsid w:val="3AA9805B"/>
    <w:rsid w:val="3AAC5AB5"/>
    <w:rsid w:val="3AAD1B5A"/>
    <w:rsid w:val="3AADD7CB"/>
    <w:rsid w:val="3AB6F059"/>
    <w:rsid w:val="3AB7AC9B"/>
    <w:rsid w:val="3AB94EF2"/>
    <w:rsid w:val="3ABD384E"/>
    <w:rsid w:val="3ACB9F48"/>
    <w:rsid w:val="3ACE6157"/>
    <w:rsid w:val="3ACF1599"/>
    <w:rsid w:val="3ACF1ABD"/>
    <w:rsid w:val="3ACF8D2C"/>
    <w:rsid w:val="3AD4F836"/>
    <w:rsid w:val="3AD60BE7"/>
    <w:rsid w:val="3AD6C74F"/>
    <w:rsid w:val="3AD79F25"/>
    <w:rsid w:val="3AE0BEAA"/>
    <w:rsid w:val="3AE0DB46"/>
    <w:rsid w:val="3AE3A300"/>
    <w:rsid w:val="3AE4290E"/>
    <w:rsid w:val="3AE702BC"/>
    <w:rsid w:val="3AE9C662"/>
    <w:rsid w:val="3AEB069C"/>
    <w:rsid w:val="3AEF2F48"/>
    <w:rsid w:val="3AF0F644"/>
    <w:rsid w:val="3AFA1E90"/>
    <w:rsid w:val="3AFFAF16"/>
    <w:rsid w:val="3B0132D9"/>
    <w:rsid w:val="3B031083"/>
    <w:rsid w:val="3B03A146"/>
    <w:rsid w:val="3B04AC72"/>
    <w:rsid w:val="3B0C0209"/>
    <w:rsid w:val="3B0C8B2E"/>
    <w:rsid w:val="3B103D82"/>
    <w:rsid w:val="3B10B6E9"/>
    <w:rsid w:val="3B13D171"/>
    <w:rsid w:val="3B14AFB2"/>
    <w:rsid w:val="3B1658F7"/>
    <w:rsid w:val="3B1883D8"/>
    <w:rsid w:val="3B18ED60"/>
    <w:rsid w:val="3B1F458E"/>
    <w:rsid w:val="3B24B1EC"/>
    <w:rsid w:val="3B2A70C8"/>
    <w:rsid w:val="3B2B159C"/>
    <w:rsid w:val="3B2C2F89"/>
    <w:rsid w:val="3B2DC493"/>
    <w:rsid w:val="3B32AE4A"/>
    <w:rsid w:val="3B32D0D4"/>
    <w:rsid w:val="3B336A2E"/>
    <w:rsid w:val="3B3798D4"/>
    <w:rsid w:val="3B37B378"/>
    <w:rsid w:val="3B3DD104"/>
    <w:rsid w:val="3B4018A0"/>
    <w:rsid w:val="3B42E2C7"/>
    <w:rsid w:val="3B45636B"/>
    <w:rsid w:val="3B459E6D"/>
    <w:rsid w:val="3B48C691"/>
    <w:rsid w:val="3B4D6A57"/>
    <w:rsid w:val="3B4D779A"/>
    <w:rsid w:val="3B4F02B1"/>
    <w:rsid w:val="3B508299"/>
    <w:rsid w:val="3B50B9FA"/>
    <w:rsid w:val="3B51B77E"/>
    <w:rsid w:val="3B5A4D8C"/>
    <w:rsid w:val="3B5A7BBE"/>
    <w:rsid w:val="3B5BB263"/>
    <w:rsid w:val="3B5CC74E"/>
    <w:rsid w:val="3B60A640"/>
    <w:rsid w:val="3B61DFDC"/>
    <w:rsid w:val="3B6A303B"/>
    <w:rsid w:val="3B6A6228"/>
    <w:rsid w:val="3B6CAB7A"/>
    <w:rsid w:val="3B6ED5B9"/>
    <w:rsid w:val="3B6FA264"/>
    <w:rsid w:val="3B711CC4"/>
    <w:rsid w:val="3B7183A6"/>
    <w:rsid w:val="3B721CA4"/>
    <w:rsid w:val="3B7433EB"/>
    <w:rsid w:val="3B791B78"/>
    <w:rsid w:val="3B79D30D"/>
    <w:rsid w:val="3B7B08EB"/>
    <w:rsid w:val="3B7B35DE"/>
    <w:rsid w:val="3B7DF806"/>
    <w:rsid w:val="3B7E458B"/>
    <w:rsid w:val="3B7EA9DB"/>
    <w:rsid w:val="3B7F4769"/>
    <w:rsid w:val="3B875212"/>
    <w:rsid w:val="3B8A4F1E"/>
    <w:rsid w:val="3B8B7A0A"/>
    <w:rsid w:val="3B8E9DD6"/>
    <w:rsid w:val="3B90F11C"/>
    <w:rsid w:val="3B93E7D2"/>
    <w:rsid w:val="3B98CC34"/>
    <w:rsid w:val="3B9A58D7"/>
    <w:rsid w:val="3B9C0FFB"/>
    <w:rsid w:val="3B9F06D2"/>
    <w:rsid w:val="3BA4C894"/>
    <w:rsid w:val="3BA71C24"/>
    <w:rsid w:val="3BA870CC"/>
    <w:rsid w:val="3BAA27EA"/>
    <w:rsid w:val="3BAA87E4"/>
    <w:rsid w:val="3BB8D551"/>
    <w:rsid w:val="3BB911F0"/>
    <w:rsid w:val="3BBA39EF"/>
    <w:rsid w:val="3BBAE316"/>
    <w:rsid w:val="3BBBF8E1"/>
    <w:rsid w:val="3BBC4F78"/>
    <w:rsid w:val="3BBE6845"/>
    <w:rsid w:val="3BBE9E9B"/>
    <w:rsid w:val="3BC05312"/>
    <w:rsid w:val="3BC10627"/>
    <w:rsid w:val="3BC4E67B"/>
    <w:rsid w:val="3BC6977F"/>
    <w:rsid w:val="3BC6B676"/>
    <w:rsid w:val="3BC9260F"/>
    <w:rsid w:val="3BC961F8"/>
    <w:rsid w:val="3BCB7A37"/>
    <w:rsid w:val="3BCBBFC2"/>
    <w:rsid w:val="3BCED123"/>
    <w:rsid w:val="3BD2F0F0"/>
    <w:rsid w:val="3BD43BCE"/>
    <w:rsid w:val="3BD4BA06"/>
    <w:rsid w:val="3BD61236"/>
    <w:rsid w:val="3BD93627"/>
    <w:rsid w:val="3BD944B3"/>
    <w:rsid w:val="3BDBA4DD"/>
    <w:rsid w:val="3BDC4960"/>
    <w:rsid w:val="3BDF5A7B"/>
    <w:rsid w:val="3BE69501"/>
    <w:rsid w:val="3BECC5A8"/>
    <w:rsid w:val="3BF1EFD7"/>
    <w:rsid w:val="3BF55DBB"/>
    <w:rsid w:val="3BF69BDE"/>
    <w:rsid w:val="3C0884BC"/>
    <w:rsid w:val="3C0B5E26"/>
    <w:rsid w:val="3C1075B8"/>
    <w:rsid w:val="3C155BF9"/>
    <w:rsid w:val="3C168752"/>
    <w:rsid w:val="3C16D74A"/>
    <w:rsid w:val="3C21A0A5"/>
    <w:rsid w:val="3C25E289"/>
    <w:rsid w:val="3C272AAC"/>
    <w:rsid w:val="3C29990B"/>
    <w:rsid w:val="3C2CC5CE"/>
    <w:rsid w:val="3C331EED"/>
    <w:rsid w:val="3C33797B"/>
    <w:rsid w:val="3C3E4E4B"/>
    <w:rsid w:val="3C41488F"/>
    <w:rsid w:val="3C43F3C6"/>
    <w:rsid w:val="3C47FCC3"/>
    <w:rsid w:val="3C481C2B"/>
    <w:rsid w:val="3C4C3A6A"/>
    <w:rsid w:val="3C4FCFCD"/>
    <w:rsid w:val="3C50FC48"/>
    <w:rsid w:val="3C5A0857"/>
    <w:rsid w:val="3C5AC42C"/>
    <w:rsid w:val="3C5CEAD3"/>
    <w:rsid w:val="3C5CF0C3"/>
    <w:rsid w:val="3C61128E"/>
    <w:rsid w:val="3C64FB85"/>
    <w:rsid w:val="3C658053"/>
    <w:rsid w:val="3C686691"/>
    <w:rsid w:val="3C747C1D"/>
    <w:rsid w:val="3C77BB55"/>
    <w:rsid w:val="3C78051E"/>
    <w:rsid w:val="3C7A89E9"/>
    <w:rsid w:val="3C7B62AD"/>
    <w:rsid w:val="3C7CFEDB"/>
    <w:rsid w:val="3C80D482"/>
    <w:rsid w:val="3C811990"/>
    <w:rsid w:val="3C8194F3"/>
    <w:rsid w:val="3C84811A"/>
    <w:rsid w:val="3C84AF49"/>
    <w:rsid w:val="3C866F60"/>
    <w:rsid w:val="3C8715FC"/>
    <w:rsid w:val="3C8DD7CD"/>
    <w:rsid w:val="3C8E1998"/>
    <w:rsid w:val="3C8E7598"/>
    <w:rsid w:val="3C8EFDA1"/>
    <w:rsid w:val="3C930916"/>
    <w:rsid w:val="3C93317F"/>
    <w:rsid w:val="3C964CC4"/>
    <w:rsid w:val="3C97C126"/>
    <w:rsid w:val="3C97F079"/>
    <w:rsid w:val="3C9A76CC"/>
    <w:rsid w:val="3C9C62CC"/>
    <w:rsid w:val="3C9F1A41"/>
    <w:rsid w:val="3C9F607F"/>
    <w:rsid w:val="3CA1EB69"/>
    <w:rsid w:val="3CA2CF74"/>
    <w:rsid w:val="3CAFFAB2"/>
    <w:rsid w:val="3CB04C50"/>
    <w:rsid w:val="3CB429A0"/>
    <w:rsid w:val="3CB5E467"/>
    <w:rsid w:val="3CB6D311"/>
    <w:rsid w:val="3CB6F0A3"/>
    <w:rsid w:val="3CBF12BA"/>
    <w:rsid w:val="3CBF97D1"/>
    <w:rsid w:val="3CBFE23E"/>
    <w:rsid w:val="3CC29B4E"/>
    <w:rsid w:val="3CC51C7F"/>
    <w:rsid w:val="3CC567DD"/>
    <w:rsid w:val="3CC8E1A0"/>
    <w:rsid w:val="3CCA3275"/>
    <w:rsid w:val="3CCC1B46"/>
    <w:rsid w:val="3CCDD353"/>
    <w:rsid w:val="3CCEF7DF"/>
    <w:rsid w:val="3CCF7382"/>
    <w:rsid w:val="3CD1F18A"/>
    <w:rsid w:val="3CD6663C"/>
    <w:rsid w:val="3CDAD7B8"/>
    <w:rsid w:val="3CE0CCB1"/>
    <w:rsid w:val="3CE190AE"/>
    <w:rsid w:val="3CE1DF4F"/>
    <w:rsid w:val="3CE277E7"/>
    <w:rsid w:val="3CE3D28E"/>
    <w:rsid w:val="3CE44400"/>
    <w:rsid w:val="3CE4BA1D"/>
    <w:rsid w:val="3CE5C292"/>
    <w:rsid w:val="3CE65E27"/>
    <w:rsid w:val="3CEB97D9"/>
    <w:rsid w:val="3CECAEC8"/>
    <w:rsid w:val="3CF1B13D"/>
    <w:rsid w:val="3CF2152A"/>
    <w:rsid w:val="3CF21706"/>
    <w:rsid w:val="3CF27CB1"/>
    <w:rsid w:val="3CF34266"/>
    <w:rsid w:val="3CF651BE"/>
    <w:rsid w:val="3CF935F3"/>
    <w:rsid w:val="3CFEE01E"/>
    <w:rsid w:val="3CFF8D41"/>
    <w:rsid w:val="3D010969"/>
    <w:rsid w:val="3D0331E3"/>
    <w:rsid w:val="3D0495FD"/>
    <w:rsid w:val="3D06693C"/>
    <w:rsid w:val="3D089F72"/>
    <w:rsid w:val="3D0B5159"/>
    <w:rsid w:val="3D0B8C77"/>
    <w:rsid w:val="3D0FCE3F"/>
    <w:rsid w:val="3D115955"/>
    <w:rsid w:val="3D153507"/>
    <w:rsid w:val="3D188079"/>
    <w:rsid w:val="3D188D23"/>
    <w:rsid w:val="3D19AE15"/>
    <w:rsid w:val="3D1DC4D5"/>
    <w:rsid w:val="3D1F57B2"/>
    <w:rsid w:val="3D1F7D74"/>
    <w:rsid w:val="3D22E75A"/>
    <w:rsid w:val="3D2DE387"/>
    <w:rsid w:val="3D32E870"/>
    <w:rsid w:val="3D331527"/>
    <w:rsid w:val="3D3392A4"/>
    <w:rsid w:val="3D37367F"/>
    <w:rsid w:val="3D3B0B15"/>
    <w:rsid w:val="3D3D866E"/>
    <w:rsid w:val="3D3FF948"/>
    <w:rsid w:val="3D407AFC"/>
    <w:rsid w:val="3D40EE55"/>
    <w:rsid w:val="3D451874"/>
    <w:rsid w:val="3D465845"/>
    <w:rsid w:val="3D4B2736"/>
    <w:rsid w:val="3D503C8A"/>
    <w:rsid w:val="3D519D8C"/>
    <w:rsid w:val="3D51D8F7"/>
    <w:rsid w:val="3D5808A4"/>
    <w:rsid w:val="3D5907DC"/>
    <w:rsid w:val="3D5ADF6A"/>
    <w:rsid w:val="3D5E8C00"/>
    <w:rsid w:val="3D5EA5E1"/>
    <w:rsid w:val="3D64EA00"/>
    <w:rsid w:val="3D659A05"/>
    <w:rsid w:val="3D66956E"/>
    <w:rsid w:val="3D6836D5"/>
    <w:rsid w:val="3D683FE3"/>
    <w:rsid w:val="3D694021"/>
    <w:rsid w:val="3D694852"/>
    <w:rsid w:val="3D69D185"/>
    <w:rsid w:val="3D6AFF70"/>
    <w:rsid w:val="3D6BF732"/>
    <w:rsid w:val="3D6C9010"/>
    <w:rsid w:val="3D70AFCD"/>
    <w:rsid w:val="3D72753F"/>
    <w:rsid w:val="3D74EFD8"/>
    <w:rsid w:val="3D758E49"/>
    <w:rsid w:val="3D76B1AC"/>
    <w:rsid w:val="3D76FF08"/>
    <w:rsid w:val="3D7B76E0"/>
    <w:rsid w:val="3D7E22FB"/>
    <w:rsid w:val="3D82915E"/>
    <w:rsid w:val="3D82CB3E"/>
    <w:rsid w:val="3D85891C"/>
    <w:rsid w:val="3D889976"/>
    <w:rsid w:val="3D894377"/>
    <w:rsid w:val="3D89EC1A"/>
    <w:rsid w:val="3D914B12"/>
    <w:rsid w:val="3D933EA0"/>
    <w:rsid w:val="3D950FA0"/>
    <w:rsid w:val="3D954B53"/>
    <w:rsid w:val="3D96BDC2"/>
    <w:rsid w:val="3D98AF01"/>
    <w:rsid w:val="3D9A179A"/>
    <w:rsid w:val="3D9AA556"/>
    <w:rsid w:val="3D9ACDC8"/>
    <w:rsid w:val="3D9ADACC"/>
    <w:rsid w:val="3D9B4576"/>
    <w:rsid w:val="3DA0986E"/>
    <w:rsid w:val="3DA126EE"/>
    <w:rsid w:val="3DA5E0E7"/>
    <w:rsid w:val="3DA89235"/>
    <w:rsid w:val="3DAA0654"/>
    <w:rsid w:val="3DAA887C"/>
    <w:rsid w:val="3DACE06E"/>
    <w:rsid w:val="3DB56183"/>
    <w:rsid w:val="3DB73332"/>
    <w:rsid w:val="3DB7F16B"/>
    <w:rsid w:val="3DB81353"/>
    <w:rsid w:val="3DBB5F34"/>
    <w:rsid w:val="3DBB8007"/>
    <w:rsid w:val="3DBC0F60"/>
    <w:rsid w:val="3DBE1D2E"/>
    <w:rsid w:val="3DBEF02E"/>
    <w:rsid w:val="3DC29F4E"/>
    <w:rsid w:val="3DC3D9F2"/>
    <w:rsid w:val="3DC4FE8B"/>
    <w:rsid w:val="3DCABD33"/>
    <w:rsid w:val="3DD13358"/>
    <w:rsid w:val="3DD1AB2A"/>
    <w:rsid w:val="3DD5DF92"/>
    <w:rsid w:val="3DD94ABA"/>
    <w:rsid w:val="3DD9EE49"/>
    <w:rsid w:val="3DDD53F0"/>
    <w:rsid w:val="3DE0A2CE"/>
    <w:rsid w:val="3DE3A55F"/>
    <w:rsid w:val="3DE46631"/>
    <w:rsid w:val="3DE54D97"/>
    <w:rsid w:val="3DE656E2"/>
    <w:rsid w:val="3DE79B8A"/>
    <w:rsid w:val="3DEA7B2E"/>
    <w:rsid w:val="3DED41CF"/>
    <w:rsid w:val="3DEF52D6"/>
    <w:rsid w:val="3DF355B5"/>
    <w:rsid w:val="3DF56326"/>
    <w:rsid w:val="3DF67F51"/>
    <w:rsid w:val="3DFF31FB"/>
    <w:rsid w:val="3E01F7B3"/>
    <w:rsid w:val="3E06C1EB"/>
    <w:rsid w:val="3E073DC4"/>
    <w:rsid w:val="3E07BE8E"/>
    <w:rsid w:val="3E09AF33"/>
    <w:rsid w:val="3E0BC9D7"/>
    <w:rsid w:val="3E0E683C"/>
    <w:rsid w:val="3E0FE9A5"/>
    <w:rsid w:val="3E141E7F"/>
    <w:rsid w:val="3E1C4BF5"/>
    <w:rsid w:val="3E1D322E"/>
    <w:rsid w:val="3E1E6007"/>
    <w:rsid w:val="3E20038C"/>
    <w:rsid w:val="3E21789E"/>
    <w:rsid w:val="3E24DA0B"/>
    <w:rsid w:val="3E25EDEA"/>
    <w:rsid w:val="3E26236D"/>
    <w:rsid w:val="3E26ACA0"/>
    <w:rsid w:val="3E280AD0"/>
    <w:rsid w:val="3E2A1AAF"/>
    <w:rsid w:val="3E2CBF53"/>
    <w:rsid w:val="3E32E31C"/>
    <w:rsid w:val="3E330012"/>
    <w:rsid w:val="3E3817C7"/>
    <w:rsid w:val="3E384926"/>
    <w:rsid w:val="3E3B27B9"/>
    <w:rsid w:val="3E3BAA13"/>
    <w:rsid w:val="3E3DB60B"/>
    <w:rsid w:val="3E400B31"/>
    <w:rsid w:val="3E410F97"/>
    <w:rsid w:val="3E420FEF"/>
    <w:rsid w:val="3E421557"/>
    <w:rsid w:val="3E45D557"/>
    <w:rsid w:val="3E4705EE"/>
    <w:rsid w:val="3E4737BE"/>
    <w:rsid w:val="3E473E81"/>
    <w:rsid w:val="3E48C7B0"/>
    <w:rsid w:val="3E4A95B0"/>
    <w:rsid w:val="3E4D5CC4"/>
    <w:rsid w:val="3E4EF8E2"/>
    <w:rsid w:val="3E4FA160"/>
    <w:rsid w:val="3E4FF4D8"/>
    <w:rsid w:val="3E535547"/>
    <w:rsid w:val="3E53F1F2"/>
    <w:rsid w:val="3E59A0D3"/>
    <w:rsid w:val="3E59D4A5"/>
    <w:rsid w:val="3E634481"/>
    <w:rsid w:val="3E63CE25"/>
    <w:rsid w:val="3E640037"/>
    <w:rsid w:val="3E6A9191"/>
    <w:rsid w:val="3E6A9D08"/>
    <w:rsid w:val="3E6BAC61"/>
    <w:rsid w:val="3E6D1D06"/>
    <w:rsid w:val="3E6E0717"/>
    <w:rsid w:val="3E703BEE"/>
    <w:rsid w:val="3E7565BB"/>
    <w:rsid w:val="3E769982"/>
    <w:rsid w:val="3E78F2F0"/>
    <w:rsid w:val="3E797899"/>
    <w:rsid w:val="3E79954A"/>
    <w:rsid w:val="3E7DB71F"/>
    <w:rsid w:val="3E7E832E"/>
    <w:rsid w:val="3E7ECB75"/>
    <w:rsid w:val="3E7F6169"/>
    <w:rsid w:val="3E8047DD"/>
    <w:rsid w:val="3E8183C9"/>
    <w:rsid w:val="3E81DFE4"/>
    <w:rsid w:val="3E820FE0"/>
    <w:rsid w:val="3E85C28F"/>
    <w:rsid w:val="3E88D97B"/>
    <w:rsid w:val="3E8A39CB"/>
    <w:rsid w:val="3E8A9505"/>
    <w:rsid w:val="3E8E4D83"/>
    <w:rsid w:val="3E8FF596"/>
    <w:rsid w:val="3E909C40"/>
    <w:rsid w:val="3E90BC68"/>
    <w:rsid w:val="3E971812"/>
    <w:rsid w:val="3E98303D"/>
    <w:rsid w:val="3E99B005"/>
    <w:rsid w:val="3E9C21D5"/>
    <w:rsid w:val="3E9CF797"/>
    <w:rsid w:val="3E9F1CE7"/>
    <w:rsid w:val="3EA5F2B0"/>
    <w:rsid w:val="3EA63742"/>
    <w:rsid w:val="3EA6BF98"/>
    <w:rsid w:val="3EA89182"/>
    <w:rsid w:val="3EA91950"/>
    <w:rsid w:val="3EA9A211"/>
    <w:rsid w:val="3EABCF2D"/>
    <w:rsid w:val="3EB039B5"/>
    <w:rsid w:val="3EB0F65E"/>
    <w:rsid w:val="3EB42E36"/>
    <w:rsid w:val="3EB67730"/>
    <w:rsid w:val="3EB780A4"/>
    <w:rsid w:val="3EB7A164"/>
    <w:rsid w:val="3EBF6AC2"/>
    <w:rsid w:val="3EC3BDFE"/>
    <w:rsid w:val="3EC3EA87"/>
    <w:rsid w:val="3ECCC446"/>
    <w:rsid w:val="3ECD553B"/>
    <w:rsid w:val="3ECE4F2F"/>
    <w:rsid w:val="3ECE6574"/>
    <w:rsid w:val="3ECEFB82"/>
    <w:rsid w:val="3ED01C62"/>
    <w:rsid w:val="3ED32FA0"/>
    <w:rsid w:val="3ED3CA41"/>
    <w:rsid w:val="3ED4D074"/>
    <w:rsid w:val="3ED8E90C"/>
    <w:rsid w:val="3EDB3E13"/>
    <w:rsid w:val="3EDCC5F6"/>
    <w:rsid w:val="3EDDD8CA"/>
    <w:rsid w:val="3EDDEBA1"/>
    <w:rsid w:val="3EE1CD5B"/>
    <w:rsid w:val="3EE7A16E"/>
    <w:rsid w:val="3EE7E720"/>
    <w:rsid w:val="3EF1AD89"/>
    <w:rsid w:val="3EF21AA1"/>
    <w:rsid w:val="3EF546FB"/>
    <w:rsid w:val="3EF65CAF"/>
    <w:rsid w:val="3EF90113"/>
    <w:rsid w:val="3F004F62"/>
    <w:rsid w:val="3F037339"/>
    <w:rsid w:val="3F03D8DA"/>
    <w:rsid w:val="3F04835E"/>
    <w:rsid w:val="3F08D983"/>
    <w:rsid w:val="3F0D0475"/>
    <w:rsid w:val="3F0DBE5D"/>
    <w:rsid w:val="3F1143E5"/>
    <w:rsid w:val="3F135D69"/>
    <w:rsid w:val="3F14B603"/>
    <w:rsid w:val="3F181695"/>
    <w:rsid w:val="3F189ECD"/>
    <w:rsid w:val="3F1A61A5"/>
    <w:rsid w:val="3F1E9997"/>
    <w:rsid w:val="3F1FF957"/>
    <w:rsid w:val="3F212101"/>
    <w:rsid w:val="3F22E3BF"/>
    <w:rsid w:val="3F22F7FA"/>
    <w:rsid w:val="3F281B42"/>
    <w:rsid w:val="3F2B0575"/>
    <w:rsid w:val="3F2B0D7F"/>
    <w:rsid w:val="3F2C7D72"/>
    <w:rsid w:val="3F2E839A"/>
    <w:rsid w:val="3F310B69"/>
    <w:rsid w:val="3F3542A7"/>
    <w:rsid w:val="3F37B723"/>
    <w:rsid w:val="3F3A34C8"/>
    <w:rsid w:val="3F3AB88B"/>
    <w:rsid w:val="3F3EEA55"/>
    <w:rsid w:val="3F3FB44E"/>
    <w:rsid w:val="3F42E81E"/>
    <w:rsid w:val="3F43BBEB"/>
    <w:rsid w:val="3F443A2D"/>
    <w:rsid w:val="3F4842FF"/>
    <w:rsid w:val="3F48D8DB"/>
    <w:rsid w:val="3F492A88"/>
    <w:rsid w:val="3F4B55CF"/>
    <w:rsid w:val="3F4FAAC1"/>
    <w:rsid w:val="3F536CDE"/>
    <w:rsid w:val="3F5E9564"/>
    <w:rsid w:val="3F612A70"/>
    <w:rsid w:val="3F630A11"/>
    <w:rsid w:val="3F6337A3"/>
    <w:rsid w:val="3F658078"/>
    <w:rsid w:val="3F662972"/>
    <w:rsid w:val="3F6B003D"/>
    <w:rsid w:val="3F755189"/>
    <w:rsid w:val="3F7688F3"/>
    <w:rsid w:val="3F7733CF"/>
    <w:rsid w:val="3F7A3452"/>
    <w:rsid w:val="3F7AFF1B"/>
    <w:rsid w:val="3F7F48F6"/>
    <w:rsid w:val="3F7FDE7E"/>
    <w:rsid w:val="3F826FD6"/>
    <w:rsid w:val="3F874B13"/>
    <w:rsid w:val="3F89399A"/>
    <w:rsid w:val="3F8CD691"/>
    <w:rsid w:val="3F95F6FD"/>
    <w:rsid w:val="3F9853C6"/>
    <w:rsid w:val="3F9D9093"/>
    <w:rsid w:val="3F9E2E3A"/>
    <w:rsid w:val="3F9EB3DA"/>
    <w:rsid w:val="3F9F5ADF"/>
    <w:rsid w:val="3FA21787"/>
    <w:rsid w:val="3FA36ECE"/>
    <w:rsid w:val="3FA5EBE2"/>
    <w:rsid w:val="3FAA38C5"/>
    <w:rsid w:val="3FAF61E1"/>
    <w:rsid w:val="3FB140CF"/>
    <w:rsid w:val="3FB1684E"/>
    <w:rsid w:val="3FB65F80"/>
    <w:rsid w:val="3FB898CF"/>
    <w:rsid w:val="3FB93F02"/>
    <w:rsid w:val="3FB98C4C"/>
    <w:rsid w:val="3FBA8F9E"/>
    <w:rsid w:val="3FBB1B25"/>
    <w:rsid w:val="3FBD20F2"/>
    <w:rsid w:val="3FBD343C"/>
    <w:rsid w:val="3FBDA36D"/>
    <w:rsid w:val="3FC533B2"/>
    <w:rsid w:val="3FC6124C"/>
    <w:rsid w:val="3FC66FE8"/>
    <w:rsid w:val="3FC672CF"/>
    <w:rsid w:val="3FC881E0"/>
    <w:rsid w:val="3FCD3E21"/>
    <w:rsid w:val="3FCE0BBD"/>
    <w:rsid w:val="3FD070D1"/>
    <w:rsid w:val="3FD4F9DD"/>
    <w:rsid w:val="3FD5594A"/>
    <w:rsid w:val="3FDF1727"/>
    <w:rsid w:val="3FDF8A8A"/>
    <w:rsid w:val="3FE2508E"/>
    <w:rsid w:val="3FE4F80A"/>
    <w:rsid w:val="3FE672A1"/>
    <w:rsid w:val="3FE704AD"/>
    <w:rsid w:val="3FE93112"/>
    <w:rsid w:val="3FED707A"/>
    <w:rsid w:val="3FEFFBB6"/>
    <w:rsid w:val="3FF1902D"/>
    <w:rsid w:val="3FF3C474"/>
    <w:rsid w:val="3FF8CD94"/>
    <w:rsid w:val="3FF8CEA2"/>
    <w:rsid w:val="3FFAD32D"/>
    <w:rsid w:val="3FFC9DA0"/>
    <w:rsid w:val="4000C197"/>
    <w:rsid w:val="40013587"/>
    <w:rsid w:val="4007A1B6"/>
    <w:rsid w:val="400E3654"/>
    <w:rsid w:val="40104B1A"/>
    <w:rsid w:val="40119A61"/>
    <w:rsid w:val="40124051"/>
    <w:rsid w:val="4012E81D"/>
    <w:rsid w:val="40137C45"/>
    <w:rsid w:val="40148D7C"/>
    <w:rsid w:val="4015C55A"/>
    <w:rsid w:val="4016354A"/>
    <w:rsid w:val="401A9F06"/>
    <w:rsid w:val="401AF69E"/>
    <w:rsid w:val="401E9103"/>
    <w:rsid w:val="401F2A54"/>
    <w:rsid w:val="401FE78C"/>
    <w:rsid w:val="402212F8"/>
    <w:rsid w:val="4022CA0B"/>
    <w:rsid w:val="40247307"/>
    <w:rsid w:val="4026DBE0"/>
    <w:rsid w:val="4029A685"/>
    <w:rsid w:val="4029EBBE"/>
    <w:rsid w:val="402CB52F"/>
    <w:rsid w:val="40336D20"/>
    <w:rsid w:val="40347750"/>
    <w:rsid w:val="40365B0E"/>
    <w:rsid w:val="4039331A"/>
    <w:rsid w:val="40394527"/>
    <w:rsid w:val="403A2BD9"/>
    <w:rsid w:val="403FFCA0"/>
    <w:rsid w:val="404084BC"/>
    <w:rsid w:val="4040CE79"/>
    <w:rsid w:val="40423CED"/>
    <w:rsid w:val="404CF75A"/>
    <w:rsid w:val="404E18D1"/>
    <w:rsid w:val="4051905C"/>
    <w:rsid w:val="40566A72"/>
    <w:rsid w:val="40566AA2"/>
    <w:rsid w:val="4056846D"/>
    <w:rsid w:val="405A4436"/>
    <w:rsid w:val="405B147E"/>
    <w:rsid w:val="405B66D5"/>
    <w:rsid w:val="405CBC16"/>
    <w:rsid w:val="405D3FFE"/>
    <w:rsid w:val="40613AF4"/>
    <w:rsid w:val="4061C843"/>
    <w:rsid w:val="4062544B"/>
    <w:rsid w:val="40638204"/>
    <w:rsid w:val="4063EE70"/>
    <w:rsid w:val="4065D28D"/>
    <w:rsid w:val="4066E6DA"/>
    <w:rsid w:val="4066EB08"/>
    <w:rsid w:val="4069119C"/>
    <w:rsid w:val="406B8CE5"/>
    <w:rsid w:val="406F0636"/>
    <w:rsid w:val="406F6253"/>
    <w:rsid w:val="40747581"/>
    <w:rsid w:val="4075999B"/>
    <w:rsid w:val="407886CD"/>
    <w:rsid w:val="407B35B3"/>
    <w:rsid w:val="407B958E"/>
    <w:rsid w:val="407C0E6F"/>
    <w:rsid w:val="407D3D5C"/>
    <w:rsid w:val="407D6A80"/>
    <w:rsid w:val="407DF907"/>
    <w:rsid w:val="407E02EB"/>
    <w:rsid w:val="407FB528"/>
    <w:rsid w:val="4081AAFC"/>
    <w:rsid w:val="4084313A"/>
    <w:rsid w:val="4084844C"/>
    <w:rsid w:val="4086B530"/>
    <w:rsid w:val="4087A96C"/>
    <w:rsid w:val="4089E7C4"/>
    <w:rsid w:val="408B83F5"/>
    <w:rsid w:val="408FFB84"/>
    <w:rsid w:val="40960757"/>
    <w:rsid w:val="40965AB2"/>
    <w:rsid w:val="409E88A3"/>
    <w:rsid w:val="40A30AD1"/>
    <w:rsid w:val="40A5540A"/>
    <w:rsid w:val="40A978EF"/>
    <w:rsid w:val="40AAA9A3"/>
    <w:rsid w:val="40AC020C"/>
    <w:rsid w:val="40AC4A15"/>
    <w:rsid w:val="40AF0DB6"/>
    <w:rsid w:val="40AF6A13"/>
    <w:rsid w:val="40B17220"/>
    <w:rsid w:val="40B26794"/>
    <w:rsid w:val="40B6CFBA"/>
    <w:rsid w:val="40B6DE94"/>
    <w:rsid w:val="40B916FD"/>
    <w:rsid w:val="40BDF8B8"/>
    <w:rsid w:val="40BF87CC"/>
    <w:rsid w:val="40C167B1"/>
    <w:rsid w:val="40C1FD33"/>
    <w:rsid w:val="40C574B9"/>
    <w:rsid w:val="40C575C4"/>
    <w:rsid w:val="40C5FD4E"/>
    <w:rsid w:val="40CAD6CC"/>
    <w:rsid w:val="40CB3451"/>
    <w:rsid w:val="40CEC7C9"/>
    <w:rsid w:val="40D06BD6"/>
    <w:rsid w:val="40DA7300"/>
    <w:rsid w:val="40DB1B38"/>
    <w:rsid w:val="40DB4C16"/>
    <w:rsid w:val="40DF1355"/>
    <w:rsid w:val="40E4C07F"/>
    <w:rsid w:val="40E5973C"/>
    <w:rsid w:val="40E6CF21"/>
    <w:rsid w:val="40E7EA32"/>
    <w:rsid w:val="40E88386"/>
    <w:rsid w:val="40E8B085"/>
    <w:rsid w:val="40EE3489"/>
    <w:rsid w:val="40EE774D"/>
    <w:rsid w:val="40EF67D9"/>
    <w:rsid w:val="40EFEC74"/>
    <w:rsid w:val="40F1F489"/>
    <w:rsid w:val="40F2CE7A"/>
    <w:rsid w:val="40F36DC6"/>
    <w:rsid w:val="40F67064"/>
    <w:rsid w:val="40F7256B"/>
    <w:rsid w:val="40FA7FCD"/>
    <w:rsid w:val="40FEAF3F"/>
    <w:rsid w:val="40FEB5E1"/>
    <w:rsid w:val="4102B7FC"/>
    <w:rsid w:val="4104F50A"/>
    <w:rsid w:val="410B812E"/>
    <w:rsid w:val="41105715"/>
    <w:rsid w:val="41124663"/>
    <w:rsid w:val="4112FC0F"/>
    <w:rsid w:val="41138821"/>
    <w:rsid w:val="4114C30B"/>
    <w:rsid w:val="411635C0"/>
    <w:rsid w:val="411795AF"/>
    <w:rsid w:val="41197881"/>
    <w:rsid w:val="4120CB7D"/>
    <w:rsid w:val="4121C535"/>
    <w:rsid w:val="41229C29"/>
    <w:rsid w:val="41233986"/>
    <w:rsid w:val="4123821D"/>
    <w:rsid w:val="4129F9DB"/>
    <w:rsid w:val="41313A7D"/>
    <w:rsid w:val="41321C2E"/>
    <w:rsid w:val="4132E6AA"/>
    <w:rsid w:val="41334FBD"/>
    <w:rsid w:val="41345C4E"/>
    <w:rsid w:val="41369E4F"/>
    <w:rsid w:val="41371CEF"/>
    <w:rsid w:val="4137ECB8"/>
    <w:rsid w:val="4139E187"/>
    <w:rsid w:val="413AEF16"/>
    <w:rsid w:val="413BE396"/>
    <w:rsid w:val="413DE495"/>
    <w:rsid w:val="413F672A"/>
    <w:rsid w:val="41404E76"/>
    <w:rsid w:val="41438E12"/>
    <w:rsid w:val="41441BA0"/>
    <w:rsid w:val="41449D77"/>
    <w:rsid w:val="4147D438"/>
    <w:rsid w:val="41484B13"/>
    <w:rsid w:val="4149E7AD"/>
    <w:rsid w:val="414D43BD"/>
    <w:rsid w:val="414FEF9D"/>
    <w:rsid w:val="41537C3B"/>
    <w:rsid w:val="4153EC1F"/>
    <w:rsid w:val="4156F221"/>
    <w:rsid w:val="41571A4E"/>
    <w:rsid w:val="41591132"/>
    <w:rsid w:val="415D7D91"/>
    <w:rsid w:val="415E3F1A"/>
    <w:rsid w:val="415E4C19"/>
    <w:rsid w:val="41603D14"/>
    <w:rsid w:val="41622BE8"/>
    <w:rsid w:val="41628645"/>
    <w:rsid w:val="4162F1E1"/>
    <w:rsid w:val="416690A1"/>
    <w:rsid w:val="4167C117"/>
    <w:rsid w:val="4170BF13"/>
    <w:rsid w:val="4171A141"/>
    <w:rsid w:val="41720E51"/>
    <w:rsid w:val="41726BCE"/>
    <w:rsid w:val="41733606"/>
    <w:rsid w:val="41751295"/>
    <w:rsid w:val="4177474E"/>
    <w:rsid w:val="4178DF02"/>
    <w:rsid w:val="4178ECB0"/>
    <w:rsid w:val="417A1688"/>
    <w:rsid w:val="417B8569"/>
    <w:rsid w:val="417C6650"/>
    <w:rsid w:val="417D1EE5"/>
    <w:rsid w:val="417F3253"/>
    <w:rsid w:val="4181B09B"/>
    <w:rsid w:val="4186AAAA"/>
    <w:rsid w:val="418F224F"/>
    <w:rsid w:val="41935EB7"/>
    <w:rsid w:val="41942C1A"/>
    <w:rsid w:val="41968506"/>
    <w:rsid w:val="41977973"/>
    <w:rsid w:val="41985102"/>
    <w:rsid w:val="419A6BF8"/>
    <w:rsid w:val="41A0C8FC"/>
    <w:rsid w:val="41A18073"/>
    <w:rsid w:val="41A28E6C"/>
    <w:rsid w:val="41A898F8"/>
    <w:rsid w:val="41ABDC64"/>
    <w:rsid w:val="41ABE71F"/>
    <w:rsid w:val="41ABF805"/>
    <w:rsid w:val="41AD0D1A"/>
    <w:rsid w:val="41B19563"/>
    <w:rsid w:val="41B1AE63"/>
    <w:rsid w:val="41B241A8"/>
    <w:rsid w:val="41B3E789"/>
    <w:rsid w:val="41B45BEB"/>
    <w:rsid w:val="41B590FF"/>
    <w:rsid w:val="41BA51FE"/>
    <w:rsid w:val="41BAE3EA"/>
    <w:rsid w:val="41BD29CF"/>
    <w:rsid w:val="41BE0ADD"/>
    <w:rsid w:val="41C792C7"/>
    <w:rsid w:val="41C8A847"/>
    <w:rsid w:val="41C9018E"/>
    <w:rsid w:val="41C9F7C6"/>
    <w:rsid w:val="41CB1CAD"/>
    <w:rsid w:val="41CD4891"/>
    <w:rsid w:val="41CF5B30"/>
    <w:rsid w:val="41D4341F"/>
    <w:rsid w:val="41D8F175"/>
    <w:rsid w:val="41DF44E8"/>
    <w:rsid w:val="41E1415F"/>
    <w:rsid w:val="41E16545"/>
    <w:rsid w:val="41E2447D"/>
    <w:rsid w:val="41E38C3C"/>
    <w:rsid w:val="41E5711C"/>
    <w:rsid w:val="41E95CCA"/>
    <w:rsid w:val="41EB918F"/>
    <w:rsid w:val="41EDD161"/>
    <w:rsid w:val="41EEEA15"/>
    <w:rsid w:val="41F0611C"/>
    <w:rsid w:val="41F51496"/>
    <w:rsid w:val="41F565AA"/>
    <w:rsid w:val="41F67F9F"/>
    <w:rsid w:val="41F72D79"/>
    <w:rsid w:val="41F76209"/>
    <w:rsid w:val="41F78A5D"/>
    <w:rsid w:val="41F9B794"/>
    <w:rsid w:val="41F9E0D0"/>
    <w:rsid w:val="41FD489E"/>
    <w:rsid w:val="4200046B"/>
    <w:rsid w:val="420197FF"/>
    <w:rsid w:val="42037562"/>
    <w:rsid w:val="42068CAC"/>
    <w:rsid w:val="42075D71"/>
    <w:rsid w:val="420CA797"/>
    <w:rsid w:val="420D3B65"/>
    <w:rsid w:val="420E628F"/>
    <w:rsid w:val="4215A398"/>
    <w:rsid w:val="421842FF"/>
    <w:rsid w:val="421ABB9F"/>
    <w:rsid w:val="421C965D"/>
    <w:rsid w:val="421E655D"/>
    <w:rsid w:val="421E9437"/>
    <w:rsid w:val="4222562A"/>
    <w:rsid w:val="4223CE0D"/>
    <w:rsid w:val="42245B05"/>
    <w:rsid w:val="4226C419"/>
    <w:rsid w:val="4229E6D6"/>
    <w:rsid w:val="422C3C8B"/>
    <w:rsid w:val="422F1FB6"/>
    <w:rsid w:val="4230B008"/>
    <w:rsid w:val="42314514"/>
    <w:rsid w:val="4233E809"/>
    <w:rsid w:val="42378F15"/>
    <w:rsid w:val="4239DCCE"/>
    <w:rsid w:val="423BB833"/>
    <w:rsid w:val="423F40C5"/>
    <w:rsid w:val="4240E129"/>
    <w:rsid w:val="4240E156"/>
    <w:rsid w:val="4244E783"/>
    <w:rsid w:val="4245E27F"/>
    <w:rsid w:val="424CC8B0"/>
    <w:rsid w:val="424EA111"/>
    <w:rsid w:val="424FEA95"/>
    <w:rsid w:val="42507C4D"/>
    <w:rsid w:val="4251BDA7"/>
    <w:rsid w:val="42529F7A"/>
    <w:rsid w:val="4253584E"/>
    <w:rsid w:val="42562775"/>
    <w:rsid w:val="4257230E"/>
    <w:rsid w:val="4259CB74"/>
    <w:rsid w:val="426227CF"/>
    <w:rsid w:val="4263AC34"/>
    <w:rsid w:val="4264750D"/>
    <w:rsid w:val="42667E74"/>
    <w:rsid w:val="4266ECCB"/>
    <w:rsid w:val="426779C1"/>
    <w:rsid w:val="426B3946"/>
    <w:rsid w:val="426C7DF7"/>
    <w:rsid w:val="426E0154"/>
    <w:rsid w:val="426E1DEC"/>
    <w:rsid w:val="426F3D96"/>
    <w:rsid w:val="427123E6"/>
    <w:rsid w:val="4271A8FF"/>
    <w:rsid w:val="42793961"/>
    <w:rsid w:val="427AEFE7"/>
    <w:rsid w:val="427CF9EB"/>
    <w:rsid w:val="427ED944"/>
    <w:rsid w:val="42849D7D"/>
    <w:rsid w:val="42886317"/>
    <w:rsid w:val="428A3F3D"/>
    <w:rsid w:val="428B9464"/>
    <w:rsid w:val="428D4286"/>
    <w:rsid w:val="428FC078"/>
    <w:rsid w:val="429021A8"/>
    <w:rsid w:val="4291A4B8"/>
    <w:rsid w:val="4291D726"/>
    <w:rsid w:val="429561E2"/>
    <w:rsid w:val="42966854"/>
    <w:rsid w:val="4299270C"/>
    <w:rsid w:val="429A47A7"/>
    <w:rsid w:val="429C3F75"/>
    <w:rsid w:val="429E5280"/>
    <w:rsid w:val="429F0B0E"/>
    <w:rsid w:val="42A0875F"/>
    <w:rsid w:val="42A0EDB2"/>
    <w:rsid w:val="42A11B2E"/>
    <w:rsid w:val="42A400F7"/>
    <w:rsid w:val="42A4755C"/>
    <w:rsid w:val="42A53BCF"/>
    <w:rsid w:val="42A6D086"/>
    <w:rsid w:val="42AD2FBD"/>
    <w:rsid w:val="42AD303C"/>
    <w:rsid w:val="42B20876"/>
    <w:rsid w:val="42B2C616"/>
    <w:rsid w:val="42B4E835"/>
    <w:rsid w:val="42BCDA17"/>
    <w:rsid w:val="42BE8633"/>
    <w:rsid w:val="42BEACF1"/>
    <w:rsid w:val="42C01664"/>
    <w:rsid w:val="42C03A66"/>
    <w:rsid w:val="42C2FAF9"/>
    <w:rsid w:val="42C40B41"/>
    <w:rsid w:val="42C661C5"/>
    <w:rsid w:val="42C87D9A"/>
    <w:rsid w:val="42C88FB7"/>
    <w:rsid w:val="42CB33D8"/>
    <w:rsid w:val="42CB79AE"/>
    <w:rsid w:val="42CB8CEB"/>
    <w:rsid w:val="42CF1277"/>
    <w:rsid w:val="42D413A7"/>
    <w:rsid w:val="42D8AB41"/>
    <w:rsid w:val="42D9880D"/>
    <w:rsid w:val="42D9F3DD"/>
    <w:rsid w:val="42DA6D92"/>
    <w:rsid w:val="42DA7A73"/>
    <w:rsid w:val="42DE9356"/>
    <w:rsid w:val="42DEC8E7"/>
    <w:rsid w:val="42E59890"/>
    <w:rsid w:val="42E72C84"/>
    <w:rsid w:val="42E79021"/>
    <w:rsid w:val="42ED459E"/>
    <w:rsid w:val="42EE7B64"/>
    <w:rsid w:val="42EFF09D"/>
    <w:rsid w:val="42F19279"/>
    <w:rsid w:val="42F49309"/>
    <w:rsid w:val="42F55F55"/>
    <w:rsid w:val="42F75F24"/>
    <w:rsid w:val="42F7A60F"/>
    <w:rsid w:val="42FF7460"/>
    <w:rsid w:val="4301D83B"/>
    <w:rsid w:val="43059C0B"/>
    <w:rsid w:val="43071388"/>
    <w:rsid w:val="430830F2"/>
    <w:rsid w:val="4309A440"/>
    <w:rsid w:val="43142599"/>
    <w:rsid w:val="4316F6DD"/>
    <w:rsid w:val="431B7975"/>
    <w:rsid w:val="431D7567"/>
    <w:rsid w:val="431D956D"/>
    <w:rsid w:val="431DAD47"/>
    <w:rsid w:val="431F50B9"/>
    <w:rsid w:val="4321F96A"/>
    <w:rsid w:val="43245EAE"/>
    <w:rsid w:val="432517F2"/>
    <w:rsid w:val="43254447"/>
    <w:rsid w:val="43268B85"/>
    <w:rsid w:val="43285840"/>
    <w:rsid w:val="432B1F37"/>
    <w:rsid w:val="432E0498"/>
    <w:rsid w:val="4330086A"/>
    <w:rsid w:val="43315282"/>
    <w:rsid w:val="4333D192"/>
    <w:rsid w:val="4334913E"/>
    <w:rsid w:val="433935A0"/>
    <w:rsid w:val="433AB41C"/>
    <w:rsid w:val="433D0C43"/>
    <w:rsid w:val="4340A6B6"/>
    <w:rsid w:val="434278B7"/>
    <w:rsid w:val="4346CB49"/>
    <w:rsid w:val="4348B5F3"/>
    <w:rsid w:val="434AA826"/>
    <w:rsid w:val="434C98EE"/>
    <w:rsid w:val="434CA5C5"/>
    <w:rsid w:val="434DCF1A"/>
    <w:rsid w:val="434F59C5"/>
    <w:rsid w:val="43529172"/>
    <w:rsid w:val="4355292C"/>
    <w:rsid w:val="43558B9B"/>
    <w:rsid w:val="435880F3"/>
    <w:rsid w:val="4359CFF2"/>
    <w:rsid w:val="435A09CD"/>
    <w:rsid w:val="435AD0C6"/>
    <w:rsid w:val="4363A263"/>
    <w:rsid w:val="43681573"/>
    <w:rsid w:val="436C5FFF"/>
    <w:rsid w:val="436C97A4"/>
    <w:rsid w:val="437072EA"/>
    <w:rsid w:val="4372271C"/>
    <w:rsid w:val="43764B02"/>
    <w:rsid w:val="437792F9"/>
    <w:rsid w:val="437BB30A"/>
    <w:rsid w:val="437C98ED"/>
    <w:rsid w:val="437CF857"/>
    <w:rsid w:val="437DE74B"/>
    <w:rsid w:val="43810DB3"/>
    <w:rsid w:val="4381E86D"/>
    <w:rsid w:val="438375B9"/>
    <w:rsid w:val="4383C609"/>
    <w:rsid w:val="4383F80E"/>
    <w:rsid w:val="43859674"/>
    <w:rsid w:val="43883FED"/>
    <w:rsid w:val="43895E6B"/>
    <w:rsid w:val="438DE43D"/>
    <w:rsid w:val="438E2B1E"/>
    <w:rsid w:val="43909588"/>
    <w:rsid w:val="43937F36"/>
    <w:rsid w:val="43940011"/>
    <w:rsid w:val="43968FF3"/>
    <w:rsid w:val="4399A513"/>
    <w:rsid w:val="439AD61E"/>
    <w:rsid w:val="439C5E6D"/>
    <w:rsid w:val="439CC9D6"/>
    <w:rsid w:val="439D01BB"/>
    <w:rsid w:val="439D1BB8"/>
    <w:rsid w:val="439D712C"/>
    <w:rsid w:val="43A6BAB5"/>
    <w:rsid w:val="43A78C0A"/>
    <w:rsid w:val="43AF6879"/>
    <w:rsid w:val="43B47E87"/>
    <w:rsid w:val="43B599C9"/>
    <w:rsid w:val="43B5AA0B"/>
    <w:rsid w:val="43B72C91"/>
    <w:rsid w:val="43BD0AEA"/>
    <w:rsid w:val="43BE0001"/>
    <w:rsid w:val="43C01D26"/>
    <w:rsid w:val="43C5BDD9"/>
    <w:rsid w:val="43C87FAE"/>
    <w:rsid w:val="43CA00F1"/>
    <w:rsid w:val="43CA4DB1"/>
    <w:rsid w:val="43CD9F43"/>
    <w:rsid w:val="43CDB27E"/>
    <w:rsid w:val="43D008D5"/>
    <w:rsid w:val="43D1DB31"/>
    <w:rsid w:val="43D6CF34"/>
    <w:rsid w:val="43D8D391"/>
    <w:rsid w:val="43DB3366"/>
    <w:rsid w:val="43DBD6C7"/>
    <w:rsid w:val="43DEBC1B"/>
    <w:rsid w:val="43E63D03"/>
    <w:rsid w:val="43EA1656"/>
    <w:rsid w:val="43F1B33E"/>
    <w:rsid w:val="43F54FA9"/>
    <w:rsid w:val="43F56AA5"/>
    <w:rsid w:val="43F60AAA"/>
    <w:rsid w:val="43F61E53"/>
    <w:rsid w:val="43F786F6"/>
    <w:rsid w:val="43F8BFB1"/>
    <w:rsid w:val="43FB57FA"/>
    <w:rsid w:val="43FDB2EB"/>
    <w:rsid w:val="43FF5546"/>
    <w:rsid w:val="44011A5A"/>
    <w:rsid w:val="44020FF3"/>
    <w:rsid w:val="4404EB80"/>
    <w:rsid w:val="44057B3E"/>
    <w:rsid w:val="44084D33"/>
    <w:rsid w:val="44089649"/>
    <w:rsid w:val="44111491"/>
    <w:rsid w:val="4412F775"/>
    <w:rsid w:val="4414A269"/>
    <w:rsid w:val="4417CF66"/>
    <w:rsid w:val="441C94D1"/>
    <w:rsid w:val="441D6528"/>
    <w:rsid w:val="441E510A"/>
    <w:rsid w:val="441F6A5A"/>
    <w:rsid w:val="44222DF4"/>
    <w:rsid w:val="4423A921"/>
    <w:rsid w:val="442A14A7"/>
    <w:rsid w:val="4430CF84"/>
    <w:rsid w:val="44353D34"/>
    <w:rsid w:val="4438C718"/>
    <w:rsid w:val="4439BEB3"/>
    <w:rsid w:val="4439E3B8"/>
    <w:rsid w:val="443A164F"/>
    <w:rsid w:val="4442CCC8"/>
    <w:rsid w:val="44489A07"/>
    <w:rsid w:val="4452D66F"/>
    <w:rsid w:val="4452E08D"/>
    <w:rsid w:val="4453A533"/>
    <w:rsid w:val="445505EF"/>
    <w:rsid w:val="445590D4"/>
    <w:rsid w:val="445BEA77"/>
    <w:rsid w:val="4465BE72"/>
    <w:rsid w:val="4466F917"/>
    <w:rsid w:val="446A1660"/>
    <w:rsid w:val="446A315A"/>
    <w:rsid w:val="447667CA"/>
    <w:rsid w:val="4477C761"/>
    <w:rsid w:val="447A78DB"/>
    <w:rsid w:val="447A8779"/>
    <w:rsid w:val="447F2A0D"/>
    <w:rsid w:val="44802513"/>
    <w:rsid w:val="44806013"/>
    <w:rsid w:val="4482A3A5"/>
    <w:rsid w:val="44848D82"/>
    <w:rsid w:val="44854B5C"/>
    <w:rsid w:val="448AF595"/>
    <w:rsid w:val="448DE194"/>
    <w:rsid w:val="448DE756"/>
    <w:rsid w:val="448F0218"/>
    <w:rsid w:val="448F5834"/>
    <w:rsid w:val="44932177"/>
    <w:rsid w:val="4495141E"/>
    <w:rsid w:val="449590F8"/>
    <w:rsid w:val="449E123A"/>
    <w:rsid w:val="449EA458"/>
    <w:rsid w:val="44A11919"/>
    <w:rsid w:val="44A2BAAA"/>
    <w:rsid w:val="44A320BF"/>
    <w:rsid w:val="44A4CF07"/>
    <w:rsid w:val="44A5FA94"/>
    <w:rsid w:val="44A89236"/>
    <w:rsid w:val="44A8D2E7"/>
    <w:rsid w:val="44AE30C7"/>
    <w:rsid w:val="44AF862E"/>
    <w:rsid w:val="44B1BF89"/>
    <w:rsid w:val="44B1FB3E"/>
    <w:rsid w:val="44B2C7A5"/>
    <w:rsid w:val="44BD0C04"/>
    <w:rsid w:val="44BF9C96"/>
    <w:rsid w:val="44BFBE81"/>
    <w:rsid w:val="44C349AB"/>
    <w:rsid w:val="44C9502D"/>
    <w:rsid w:val="44C96AB8"/>
    <w:rsid w:val="44C9E616"/>
    <w:rsid w:val="44CBCBEF"/>
    <w:rsid w:val="44CDA013"/>
    <w:rsid w:val="44CEC886"/>
    <w:rsid w:val="44CEDFD3"/>
    <w:rsid w:val="44D30039"/>
    <w:rsid w:val="44D364E6"/>
    <w:rsid w:val="44D44108"/>
    <w:rsid w:val="44D6BCFF"/>
    <w:rsid w:val="44D88FF8"/>
    <w:rsid w:val="44D8E43B"/>
    <w:rsid w:val="44DB227C"/>
    <w:rsid w:val="44DC9335"/>
    <w:rsid w:val="44DCACFC"/>
    <w:rsid w:val="44DCEC71"/>
    <w:rsid w:val="44DE143E"/>
    <w:rsid w:val="44E00319"/>
    <w:rsid w:val="44E1F73C"/>
    <w:rsid w:val="44E40AEB"/>
    <w:rsid w:val="44E57C69"/>
    <w:rsid w:val="44E58EA6"/>
    <w:rsid w:val="44E8872E"/>
    <w:rsid w:val="44ED6992"/>
    <w:rsid w:val="44ED99DD"/>
    <w:rsid w:val="44EDE421"/>
    <w:rsid w:val="44F50C8A"/>
    <w:rsid w:val="44F6A522"/>
    <w:rsid w:val="45016E98"/>
    <w:rsid w:val="45031AD0"/>
    <w:rsid w:val="45046BC9"/>
    <w:rsid w:val="450795E4"/>
    <w:rsid w:val="450AE2E6"/>
    <w:rsid w:val="450BEE97"/>
    <w:rsid w:val="450D74B9"/>
    <w:rsid w:val="450E3D7D"/>
    <w:rsid w:val="451B1710"/>
    <w:rsid w:val="451C1CB9"/>
    <w:rsid w:val="451C5264"/>
    <w:rsid w:val="451C608C"/>
    <w:rsid w:val="451EADDB"/>
    <w:rsid w:val="4520B850"/>
    <w:rsid w:val="4521F8DC"/>
    <w:rsid w:val="4522F793"/>
    <w:rsid w:val="45276D17"/>
    <w:rsid w:val="452B8EE2"/>
    <w:rsid w:val="452C11F8"/>
    <w:rsid w:val="452F217F"/>
    <w:rsid w:val="45328CDE"/>
    <w:rsid w:val="4532B874"/>
    <w:rsid w:val="45368B8E"/>
    <w:rsid w:val="453690E0"/>
    <w:rsid w:val="45376015"/>
    <w:rsid w:val="4537830F"/>
    <w:rsid w:val="453A85BD"/>
    <w:rsid w:val="453CEF70"/>
    <w:rsid w:val="453CF2C0"/>
    <w:rsid w:val="4546C7C3"/>
    <w:rsid w:val="4548D6F0"/>
    <w:rsid w:val="454A43F0"/>
    <w:rsid w:val="454BC3B8"/>
    <w:rsid w:val="454E6C04"/>
    <w:rsid w:val="454EAE75"/>
    <w:rsid w:val="45504296"/>
    <w:rsid w:val="4550F937"/>
    <w:rsid w:val="45516A2A"/>
    <w:rsid w:val="455324D9"/>
    <w:rsid w:val="4557B3DD"/>
    <w:rsid w:val="45585EA5"/>
    <w:rsid w:val="4558A0DA"/>
    <w:rsid w:val="455B3E05"/>
    <w:rsid w:val="455F6368"/>
    <w:rsid w:val="4564F8F0"/>
    <w:rsid w:val="456CE8CB"/>
    <w:rsid w:val="456CF1BC"/>
    <w:rsid w:val="456D696F"/>
    <w:rsid w:val="456EEBCC"/>
    <w:rsid w:val="45717B3B"/>
    <w:rsid w:val="45719194"/>
    <w:rsid w:val="457A692E"/>
    <w:rsid w:val="457D7303"/>
    <w:rsid w:val="457E60AF"/>
    <w:rsid w:val="45817380"/>
    <w:rsid w:val="4582F36D"/>
    <w:rsid w:val="4583D091"/>
    <w:rsid w:val="458A379E"/>
    <w:rsid w:val="458C931F"/>
    <w:rsid w:val="45912687"/>
    <w:rsid w:val="4593AFF6"/>
    <w:rsid w:val="4594BE2F"/>
    <w:rsid w:val="4595259B"/>
    <w:rsid w:val="45976351"/>
    <w:rsid w:val="4597F702"/>
    <w:rsid w:val="459AB72A"/>
    <w:rsid w:val="459AC79C"/>
    <w:rsid w:val="459E5B1D"/>
    <w:rsid w:val="459E96A6"/>
    <w:rsid w:val="459ED4F6"/>
    <w:rsid w:val="459F8DAD"/>
    <w:rsid w:val="45A5C482"/>
    <w:rsid w:val="45A7FDF1"/>
    <w:rsid w:val="45A923E2"/>
    <w:rsid w:val="45B2C07C"/>
    <w:rsid w:val="45B2DF77"/>
    <w:rsid w:val="45B3D9B4"/>
    <w:rsid w:val="45B5060B"/>
    <w:rsid w:val="45B7C39D"/>
    <w:rsid w:val="45BBD3B3"/>
    <w:rsid w:val="45C0111B"/>
    <w:rsid w:val="45C1A5AC"/>
    <w:rsid w:val="45C1B9E0"/>
    <w:rsid w:val="45C1F2F2"/>
    <w:rsid w:val="45C2D270"/>
    <w:rsid w:val="45C4D73E"/>
    <w:rsid w:val="45C8ADE9"/>
    <w:rsid w:val="45CAB055"/>
    <w:rsid w:val="45CF62DD"/>
    <w:rsid w:val="45CFD5FB"/>
    <w:rsid w:val="45D07774"/>
    <w:rsid w:val="45D154D7"/>
    <w:rsid w:val="45D2F3C3"/>
    <w:rsid w:val="45DB200E"/>
    <w:rsid w:val="45DB207B"/>
    <w:rsid w:val="45DC0BC7"/>
    <w:rsid w:val="45DCAD1E"/>
    <w:rsid w:val="45E0C03B"/>
    <w:rsid w:val="45E1810C"/>
    <w:rsid w:val="45E90E8A"/>
    <w:rsid w:val="45EB7987"/>
    <w:rsid w:val="45EE814B"/>
    <w:rsid w:val="45EF1484"/>
    <w:rsid w:val="45F0B95C"/>
    <w:rsid w:val="45F11DF9"/>
    <w:rsid w:val="45F2A629"/>
    <w:rsid w:val="45F3973F"/>
    <w:rsid w:val="45F43A69"/>
    <w:rsid w:val="45F63B8B"/>
    <w:rsid w:val="46007219"/>
    <w:rsid w:val="460088E5"/>
    <w:rsid w:val="460187DE"/>
    <w:rsid w:val="4603B8B7"/>
    <w:rsid w:val="4606E5DD"/>
    <w:rsid w:val="460BBDC9"/>
    <w:rsid w:val="460D3534"/>
    <w:rsid w:val="46104A40"/>
    <w:rsid w:val="4611EFA4"/>
    <w:rsid w:val="46169121"/>
    <w:rsid w:val="4617F5DD"/>
    <w:rsid w:val="46182520"/>
    <w:rsid w:val="4619BE76"/>
    <w:rsid w:val="46214299"/>
    <w:rsid w:val="4623C8F4"/>
    <w:rsid w:val="46257CD6"/>
    <w:rsid w:val="462828BA"/>
    <w:rsid w:val="4628299C"/>
    <w:rsid w:val="4629BAA1"/>
    <w:rsid w:val="462F5FAE"/>
    <w:rsid w:val="46353FC0"/>
    <w:rsid w:val="4636002C"/>
    <w:rsid w:val="4637CD5D"/>
    <w:rsid w:val="463C31D5"/>
    <w:rsid w:val="463D3CF9"/>
    <w:rsid w:val="463D4635"/>
    <w:rsid w:val="463D5C05"/>
    <w:rsid w:val="46405871"/>
    <w:rsid w:val="46412309"/>
    <w:rsid w:val="46461EF5"/>
    <w:rsid w:val="464717B5"/>
    <w:rsid w:val="464886D0"/>
    <w:rsid w:val="464A05AC"/>
    <w:rsid w:val="464A17F3"/>
    <w:rsid w:val="464E82CA"/>
    <w:rsid w:val="46512CA8"/>
    <w:rsid w:val="4652B373"/>
    <w:rsid w:val="465413A1"/>
    <w:rsid w:val="4654D995"/>
    <w:rsid w:val="4654F428"/>
    <w:rsid w:val="465BA39F"/>
    <w:rsid w:val="465D94D0"/>
    <w:rsid w:val="465E370A"/>
    <w:rsid w:val="465E8EF7"/>
    <w:rsid w:val="466026CE"/>
    <w:rsid w:val="466199CA"/>
    <w:rsid w:val="466927CF"/>
    <w:rsid w:val="466B0C56"/>
    <w:rsid w:val="466B7982"/>
    <w:rsid w:val="466B8FD8"/>
    <w:rsid w:val="466E37B5"/>
    <w:rsid w:val="466EBC56"/>
    <w:rsid w:val="4670F680"/>
    <w:rsid w:val="4671CFA2"/>
    <w:rsid w:val="4674030F"/>
    <w:rsid w:val="467658C8"/>
    <w:rsid w:val="46808E10"/>
    <w:rsid w:val="46810DC0"/>
    <w:rsid w:val="46815F06"/>
    <w:rsid w:val="4681D7A4"/>
    <w:rsid w:val="4685157B"/>
    <w:rsid w:val="4685272F"/>
    <w:rsid w:val="468A3786"/>
    <w:rsid w:val="469245F1"/>
    <w:rsid w:val="46927D2C"/>
    <w:rsid w:val="46932173"/>
    <w:rsid w:val="4693DB2F"/>
    <w:rsid w:val="46940C1D"/>
    <w:rsid w:val="469630E0"/>
    <w:rsid w:val="469842EE"/>
    <w:rsid w:val="4698FFA9"/>
    <w:rsid w:val="469AE37A"/>
    <w:rsid w:val="469D9DE6"/>
    <w:rsid w:val="46A1C550"/>
    <w:rsid w:val="46A265A4"/>
    <w:rsid w:val="46A504E3"/>
    <w:rsid w:val="46A9FB1A"/>
    <w:rsid w:val="46AC8EB6"/>
    <w:rsid w:val="46B0263F"/>
    <w:rsid w:val="46B40901"/>
    <w:rsid w:val="46BACEEC"/>
    <w:rsid w:val="46BC7558"/>
    <w:rsid w:val="46BE734E"/>
    <w:rsid w:val="46C4FAEF"/>
    <w:rsid w:val="46C59B04"/>
    <w:rsid w:val="46C99748"/>
    <w:rsid w:val="46CA98BE"/>
    <w:rsid w:val="46CAB791"/>
    <w:rsid w:val="46CE563F"/>
    <w:rsid w:val="46D33E16"/>
    <w:rsid w:val="46D3627E"/>
    <w:rsid w:val="46DFAF8E"/>
    <w:rsid w:val="46E37D51"/>
    <w:rsid w:val="46E69B83"/>
    <w:rsid w:val="46E84059"/>
    <w:rsid w:val="46EAB45F"/>
    <w:rsid w:val="46ED2E67"/>
    <w:rsid w:val="46EFF856"/>
    <w:rsid w:val="46F0130B"/>
    <w:rsid w:val="46F24A86"/>
    <w:rsid w:val="46F29D7F"/>
    <w:rsid w:val="46F514AE"/>
    <w:rsid w:val="46FC2081"/>
    <w:rsid w:val="46FF86AA"/>
    <w:rsid w:val="4707781A"/>
    <w:rsid w:val="470DF481"/>
    <w:rsid w:val="4714C956"/>
    <w:rsid w:val="47187C28"/>
    <w:rsid w:val="4718E305"/>
    <w:rsid w:val="471D9583"/>
    <w:rsid w:val="472126AB"/>
    <w:rsid w:val="472200F2"/>
    <w:rsid w:val="47274BA4"/>
    <w:rsid w:val="472B5A66"/>
    <w:rsid w:val="472B94B5"/>
    <w:rsid w:val="472F5618"/>
    <w:rsid w:val="47306156"/>
    <w:rsid w:val="4730A941"/>
    <w:rsid w:val="4733A634"/>
    <w:rsid w:val="47361824"/>
    <w:rsid w:val="4736D191"/>
    <w:rsid w:val="473BEB0A"/>
    <w:rsid w:val="473F6FFB"/>
    <w:rsid w:val="4744583D"/>
    <w:rsid w:val="4745A38C"/>
    <w:rsid w:val="474A66FB"/>
    <w:rsid w:val="474AB511"/>
    <w:rsid w:val="474E02AE"/>
    <w:rsid w:val="47576461"/>
    <w:rsid w:val="47577DB2"/>
    <w:rsid w:val="475F0734"/>
    <w:rsid w:val="47610AD8"/>
    <w:rsid w:val="47635D0D"/>
    <w:rsid w:val="4765C9D4"/>
    <w:rsid w:val="4769FF75"/>
    <w:rsid w:val="476DD527"/>
    <w:rsid w:val="476E19A2"/>
    <w:rsid w:val="47712CA6"/>
    <w:rsid w:val="4774D103"/>
    <w:rsid w:val="4774DD5D"/>
    <w:rsid w:val="477685DA"/>
    <w:rsid w:val="47775057"/>
    <w:rsid w:val="477764EF"/>
    <w:rsid w:val="4779D2CC"/>
    <w:rsid w:val="477A6204"/>
    <w:rsid w:val="477E8CFE"/>
    <w:rsid w:val="4781BB28"/>
    <w:rsid w:val="478379BE"/>
    <w:rsid w:val="47889925"/>
    <w:rsid w:val="478A8563"/>
    <w:rsid w:val="478AEEE0"/>
    <w:rsid w:val="478B6C09"/>
    <w:rsid w:val="478B7FA1"/>
    <w:rsid w:val="478BFBB9"/>
    <w:rsid w:val="478E61C7"/>
    <w:rsid w:val="478EE51D"/>
    <w:rsid w:val="478EE9E9"/>
    <w:rsid w:val="47928C93"/>
    <w:rsid w:val="4795FB13"/>
    <w:rsid w:val="479ADFFB"/>
    <w:rsid w:val="479EA406"/>
    <w:rsid w:val="479EE0B7"/>
    <w:rsid w:val="479FFFCF"/>
    <w:rsid w:val="47A0488A"/>
    <w:rsid w:val="47A2C335"/>
    <w:rsid w:val="47A52780"/>
    <w:rsid w:val="47A60328"/>
    <w:rsid w:val="47AAA309"/>
    <w:rsid w:val="47AC3068"/>
    <w:rsid w:val="47AE4259"/>
    <w:rsid w:val="47B1B56E"/>
    <w:rsid w:val="47B43F41"/>
    <w:rsid w:val="47B5C470"/>
    <w:rsid w:val="47C0663F"/>
    <w:rsid w:val="47C195DD"/>
    <w:rsid w:val="47C1DA59"/>
    <w:rsid w:val="47C4BA55"/>
    <w:rsid w:val="47C59562"/>
    <w:rsid w:val="47C8D8D6"/>
    <w:rsid w:val="47CB7DC8"/>
    <w:rsid w:val="47CBA884"/>
    <w:rsid w:val="47CBAECF"/>
    <w:rsid w:val="47CFAF74"/>
    <w:rsid w:val="47D33134"/>
    <w:rsid w:val="47D75210"/>
    <w:rsid w:val="47D783F7"/>
    <w:rsid w:val="47D815DC"/>
    <w:rsid w:val="47DD0383"/>
    <w:rsid w:val="47DED9C6"/>
    <w:rsid w:val="47E0A15A"/>
    <w:rsid w:val="47E10B3F"/>
    <w:rsid w:val="47E221B7"/>
    <w:rsid w:val="47E475F2"/>
    <w:rsid w:val="47F21558"/>
    <w:rsid w:val="47F7A995"/>
    <w:rsid w:val="47F906D1"/>
    <w:rsid w:val="47F9D5E7"/>
    <w:rsid w:val="47FAFDC7"/>
    <w:rsid w:val="47FF1852"/>
    <w:rsid w:val="48007CFE"/>
    <w:rsid w:val="4802AB39"/>
    <w:rsid w:val="48042BEF"/>
    <w:rsid w:val="4804ED47"/>
    <w:rsid w:val="48070D3E"/>
    <w:rsid w:val="48088761"/>
    <w:rsid w:val="480D6C0B"/>
    <w:rsid w:val="480DD8B8"/>
    <w:rsid w:val="480E0B5D"/>
    <w:rsid w:val="480F7CB6"/>
    <w:rsid w:val="4810D20C"/>
    <w:rsid w:val="4813E619"/>
    <w:rsid w:val="4815C3C0"/>
    <w:rsid w:val="4819CCB8"/>
    <w:rsid w:val="481AE213"/>
    <w:rsid w:val="4820602B"/>
    <w:rsid w:val="48208107"/>
    <w:rsid w:val="482E73B4"/>
    <w:rsid w:val="482FD2A1"/>
    <w:rsid w:val="48328C84"/>
    <w:rsid w:val="48385F87"/>
    <w:rsid w:val="4839356A"/>
    <w:rsid w:val="4839B4B3"/>
    <w:rsid w:val="483C98FB"/>
    <w:rsid w:val="484078B0"/>
    <w:rsid w:val="4841B51D"/>
    <w:rsid w:val="4842066D"/>
    <w:rsid w:val="484399F1"/>
    <w:rsid w:val="48466684"/>
    <w:rsid w:val="4847E56C"/>
    <w:rsid w:val="484A182B"/>
    <w:rsid w:val="4850B549"/>
    <w:rsid w:val="4851557F"/>
    <w:rsid w:val="485443BA"/>
    <w:rsid w:val="48548EE2"/>
    <w:rsid w:val="48580522"/>
    <w:rsid w:val="485864DF"/>
    <w:rsid w:val="485AEE83"/>
    <w:rsid w:val="485FACF1"/>
    <w:rsid w:val="486266FC"/>
    <w:rsid w:val="48667446"/>
    <w:rsid w:val="4866EF4A"/>
    <w:rsid w:val="48683F40"/>
    <w:rsid w:val="48684546"/>
    <w:rsid w:val="48698B8C"/>
    <w:rsid w:val="486A7A6A"/>
    <w:rsid w:val="486E3A9E"/>
    <w:rsid w:val="486F7F63"/>
    <w:rsid w:val="4870ECB2"/>
    <w:rsid w:val="48731C16"/>
    <w:rsid w:val="4875699D"/>
    <w:rsid w:val="4876E8F6"/>
    <w:rsid w:val="48795F5A"/>
    <w:rsid w:val="487CD19F"/>
    <w:rsid w:val="487D4246"/>
    <w:rsid w:val="487ECEE3"/>
    <w:rsid w:val="48819360"/>
    <w:rsid w:val="48865A39"/>
    <w:rsid w:val="488ABA80"/>
    <w:rsid w:val="488C95D6"/>
    <w:rsid w:val="488D0BBE"/>
    <w:rsid w:val="48921D1B"/>
    <w:rsid w:val="4895FBFE"/>
    <w:rsid w:val="489B9E47"/>
    <w:rsid w:val="489C4395"/>
    <w:rsid w:val="48A09085"/>
    <w:rsid w:val="48A56185"/>
    <w:rsid w:val="48A58426"/>
    <w:rsid w:val="48A58FEA"/>
    <w:rsid w:val="48A7475C"/>
    <w:rsid w:val="48A7EBC6"/>
    <w:rsid w:val="48AA5357"/>
    <w:rsid w:val="48B34F43"/>
    <w:rsid w:val="48B3C8DF"/>
    <w:rsid w:val="48B42A38"/>
    <w:rsid w:val="48B61EBA"/>
    <w:rsid w:val="48B666CB"/>
    <w:rsid w:val="48B8D6C7"/>
    <w:rsid w:val="48BA17E4"/>
    <w:rsid w:val="48BB009C"/>
    <w:rsid w:val="48C16E73"/>
    <w:rsid w:val="48C2389A"/>
    <w:rsid w:val="48C42BB5"/>
    <w:rsid w:val="48C56D07"/>
    <w:rsid w:val="48C69F00"/>
    <w:rsid w:val="48C6BB08"/>
    <w:rsid w:val="48C89E98"/>
    <w:rsid w:val="48C9C9AF"/>
    <w:rsid w:val="48CA9E64"/>
    <w:rsid w:val="48CD51F0"/>
    <w:rsid w:val="48CDC041"/>
    <w:rsid w:val="48D11A2F"/>
    <w:rsid w:val="48D60AE4"/>
    <w:rsid w:val="48D90A08"/>
    <w:rsid w:val="48DBB7CB"/>
    <w:rsid w:val="48DD0DB2"/>
    <w:rsid w:val="48DE17A5"/>
    <w:rsid w:val="48E07E16"/>
    <w:rsid w:val="48E548BC"/>
    <w:rsid w:val="48E98CDA"/>
    <w:rsid w:val="48E9E47A"/>
    <w:rsid w:val="48EAFAFB"/>
    <w:rsid w:val="48EBE24E"/>
    <w:rsid w:val="48EC5E61"/>
    <w:rsid w:val="48F1CF03"/>
    <w:rsid w:val="48F612D3"/>
    <w:rsid w:val="48F6BEC8"/>
    <w:rsid w:val="48F88863"/>
    <w:rsid w:val="48FC43E0"/>
    <w:rsid w:val="49023090"/>
    <w:rsid w:val="49049A8A"/>
    <w:rsid w:val="49086150"/>
    <w:rsid w:val="490BB65B"/>
    <w:rsid w:val="4910EDAF"/>
    <w:rsid w:val="49138BF0"/>
    <w:rsid w:val="491633EC"/>
    <w:rsid w:val="491A0115"/>
    <w:rsid w:val="491A780B"/>
    <w:rsid w:val="491D5748"/>
    <w:rsid w:val="491DEEA1"/>
    <w:rsid w:val="491E00A8"/>
    <w:rsid w:val="49208DF6"/>
    <w:rsid w:val="49209868"/>
    <w:rsid w:val="49239916"/>
    <w:rsid w:val="4923EF6F"/>
    <w:rsid w:val="4926166D"/>
    <w:rsid w:val="49267BA3"/>
    <w:rsid w:val="492698DC"/>
    <w:rsid w:val="4926FF05"/>
    <w:rsid w:val="492B2A42"/>
    <w:rsid w:val="4930E232"/>
    <w:rsid w:val="493253DB"/>
    <w:rsid w:val="493476DC"/>
    <w:rsid w:val="4935B523"/>
    <w:rsid w:val="49451E58"/>
    <w:rsid w:val="49463A57"/>
    <w:rsid w:val="494DC7BD"/>
    <w:rsid w:val="49551336"/>
    <w:rsid w:val="49551ABA"/>
    <w:rsid w:val="495A91D0"/>
    <w:rsid w:val="495B0A8D"/>
    <w:rsid w:val="495B6CD4"/>
    <w:rsid w:val="495B6FAD"/>
    <w:rsid w:val="495F49EF"/>
    <w:rsid w:val="496BF5D9"/>
    <w:rsid w:val="496D41B6"/>
    <w:rsid w:val="496D9491"/>
    <w:rsid w:val="49786327"/>
    <w:rsid w:val="4978A19D"/>
    <w:rsid w:val="4980B2F4"/>
    <w:rsid w:val="49815A8F"/>
    <w:rsid w:val="49821E3E"/>
    <w:rsid w:val="49877AF6"/>
    <w:rsid w:val="498AB198"/>
    <w:rsid w:val="498C18B2"/>
    <w:rsid w:val="498C35E9"/>
    <w:rsid w:val="498CE633"/>
    <w:rsid w:val="498FED0B"/>
    <w:rsid w:val="49920646"/>
    <w:rsid w:val="4993D631"/>
    <w:rsid w:val="4999A79B"/>
    <w:rsid w:val="499BF7AA"/>
    <w:rsid w:val="499C898A"/>
    <w:rsid w:val="499ECBF7"/>
    <w:rsid w:val="49A1B97E"/>
    <w:rsid w:val="49A1D135"/>
    <w:rsid w:val="49A2889E"/>
    <w:rsid w:val="49A5F829"/>
    <w:rsid w:val="49A834D8"/>
    <w:rsid w:val="49A88E02"/>
    <w:rsid w:val="49A8DDE9"/>
    <w:rsid w:val="49A92EC7"/>
    <w:rsid w:val="49AA1726"/>
    <w:rsid w:val="49AD7899"/>
    <w:rsid w:val="49AF1357"/>
    <w:rsid w:val="49B03527"/>
    <w:rsid w:val="49B1D818"/>
    <w:rsid w:val="49B414FD"/>
    <w:rsid w:val="49B46779"/>
    <w:rsid w:val="49B48874"/>
    <w:rsid w:val="49B4F240"/>
    <w:rsid w:val="49BDF6D8"/>
    <w:rsid w:val="49C08EC8"/>
    <w:rsid w:val="49C236AA"/>
    <w:rsid w:val="49C82D59"/>
    <w:rsid w:val="49C91CC2"/>
    <w:rsid w:val="49CAF3B6"/>
    <w:rsid w:val="49CE7728"/>
    <w:rsid w:val="49D34CCA"/>
    <w:rsid w:val="49D5068B"/>
    <w:rsid w:val="49D8E112"/>
    <w:rsid w:val="49D94733"/>
    <w:rsid w:val="49DBABAC"/>
    <w:rsid w:val="49DC84B7"/>
    <w:rsid w:val="49DF5D37"/>
    <w:rsid w:val="49E28673"/>
    <w:rsid w:val="49E3991C"/>
    <w:rsid w:val="49E92C5C"/>
    <w:rsid w:val="49E981EC"/>
    <w:rsid w:val="49ECD947"/>
    <w:rsid w:val="49ED05A2"/>
    <w:rsid w:val="49EF29B2"/>
    <w:rsid w:val="49F1970F"/>
    <w:rsid w:val="49F26489"/>
    <w:rsid w:val="49F2EE5F"/>
    <w:rsid w:val="49F53513"/>
    <w:rsid w:val="49F65569"/>
    <w:rsid w:val="49F80926"/>
    <w:rsid w:val="49F966B9"/>
    <w:rsid w:val="49FB9F9E"/>
    <w:rsid w:val="49FBA435"/>
    <w:rsid w:val="49FF4967"/>
    <w:rsid w:val="4A00B93C"/>
    <w:rsid w:val="4A0130FA"/>
    <w:rsid w:val="4A01C485"/>
    <w:rsid w:val="4A01D468"/>
    <w:rsid w:val="4A032A26"/>
    <w:rsid w:val="4A048852"/>
    <w:rsid w:val="4A07D54B"/>
    <w:rsid w:val="4A0AE115"/>
    <w:rsid w:val="4A0AF1C3"/>
    <w:rsid w:val="4A13DBE6"/>
    <w:rsid w:val="4A17557F"/>
    <w:rsid w:val="4A1D0537"/>
    <w:rsid w:val="4A1FEFEC"/>
    <w:rsid w:val="4A2202D2"/>
    <w:rsid w:val="4A266D4D"/>
    <w:rsid w:val="4A268470"/>
    <w:rsid w:val="4A2A6260"/>
    <w:rsid w:val="4A2DD5E6"/>
    <w:rsid w:val="4A2F2EEB"/>
    <w:rsid w:val="4A32BCB0"/>
    <w:rsid w:val="4A363DA6"/>
    <w:rsid w:val="4A374428"/>
    <w:rsid w:val="4A383A71"/>
    <w:rsid w:val="4A3A014F"/>
    <w:rsid w:val="4A3AE978"/>
    <w:rsid w:val="4A3B8F00"/>
    <w:rsid w:val="4A3C7C48"/>
    <w:rsid w:val="4A3F11AC"/>
    <w:rsid w:val="4A40F0EE"/>
    <w:rsid w:val="4A45A9DC"/>
    <w:rsid w:val="4A46F1BE"/>
    <w:rsid w:val="4A51248D"/>
    <w:rsid w:val="4A5448EF"/>
    <w:rsid w:val="4A545D61"/>
    <w:rsid w:val="4A55B51E"/>
    <w:rsid w:val="4A560626"/>
    <w:rsid w:val="4A567578"/>
    <w:rsid w:val="4A5C9907"/>
    <w:rsid w:val="4A5F0CA4"/>
    <w:rsid w:val="4A623817"/>
    <w:rsid w:val="4A6313BF"/>
    <w:rsid w:val="4A6786D8"/>
    <w:rsid w:val="4A69307D"/>
    <w:rsid w:val="4A6A217E"/>
    <w:rsid w:val="4A6BDE63"/>
    <w:rsid w:val="4A6F08BE"/>
    <w:rsid w:val="4A6FCF8E"/>
    <w:rsid w:val="4A7399EC"/>
    <w:rsid w:val="4A7770D3"/>
    <w:rsid w:val="4A78EB1C"/>
    <w:rsid w:val="4A79B072"/>
    <w:rsid w:val="4A7ED565"/>
    <w:rsid w:val="4A7F44D8"/>
    <w:rsid w:val="4A86B057"/>
    <w:rsid w:val="4A86D1EF"/>
    <w:rsid w:val="4A88B10F"/>
    <w:rsid w:val="4A88BF2F"/>
    <w:rsid w:val="4A8953CE"/>
    <w:rsid w:val="4A8AFD8B"/>
    <w:rsid w:val="4A8CAAE8"/>
    <w:rsid w:val="4A8F1145"/>
    <w:rsid w:val="4A8F3AD5"/>
    <w:rsid w:val="4A941A6A"/>
    <w:rsid w:val="4A9AD955"/>
    <w:rsid w:val="4A9B0B98"/>
    <w:rsid w:val="4A9D5069"/>
    <w:rsid w:val="4AAC207B"/>
    <w:rsid w:val="4AAD3DEA"/>
    <w:rsid w:val="4AAFE146"/>
    <w:rsid w:val="4AB02806"/>
    <w:rsid w:val="4AB11A4F"/>
    <w:rsid w:val="4AB28763"/>
    <w:rsid w:val="4AB31273"/>
    <w:rsid w:val="4AB4055A"/>
    <w:rsid w:val="4AB5232A"/>
    <w:rsid w:val="4AB581F3"/>
    <w:rsid w:val="4AB8C3AC"/>
    <w:rsid w:val="4ABAB478"/>
    <w:rsid w:val="4ABC23A0"/>
    <w:rsid w:val="4ABDA521"/>
    <w:rsid w:val="4AC17996"/>
    <w:rsid w:val="4AC599B2"/>
    <w:rsid w:val="4AC79928"/>
    <w:rsid w:val="4ACC1C27"/>
    <w:rsid w:val="4ACD0349"/>
    <w:rsid w:val="4ADC409B"/>
    <w:rsid w:val="4ADC849B"/>
    <w:rsid w:val="4AE4F6AB"/>
    <w:rsid w:val="4AE6A4BD"/>
    <w:rsid w:val="4AE8706D"/>
    <w:rsid w:val="4AE8B8DF"/>
    <w:rsid w:val="4AEC1D2D"/>
    <w:rsid w:val="4AECCDBA"/>
    <w:rsid w:val="4AEDC77B"/>
    <w:rsid w:val="4AEDCD44"/>
    <w:rsid w:val="4AF12C04"/>
    <w:rsid w:val="4AFA30DC"/>
    <w:rsid w:val="4AFB5CB3"/>
    <w:rsid w:val="4AFE5118"/>
    <w:rsid w:val="4AFFA00B"/>
    <w:rsid w:val="4B004940"/>
    <w:rsid w:val="4B04D394"/>
    <w:rsid w:val="4B062956"/>
    <w:rsid w:val="4B09AF51"/>
    <w:rsid w:val="4B0C9506"/>
    <w:rsid w:val="4B0E3088"/>
    <w:rsid w:val="4B107053"/>
    <w:rsid w:val="4B111473"/>
    <w:rsid w:val="4B112AFC"/>
    <w:rsid w:val="4B149F20"/>
    <w:rsid w:val="4B1654D5"/>
    <w:rsid w:val="4B17DB5E"/>
    <w:rsid w:val="4B18CB6E"/>
    <w:rsid w:val="4B195438"/>
    <w:rsid w:val="4B1A00C5"/>
    <w:rsid w:val="4B1A5A61"/>
    <w:rsid w:val="4B1BC041"/>
    <w:rsid w:val="4B21D606"/>
    <w:rsid w:val="4B230B4D"/>
    <w:rsid w:val="4B2A8E6B"/>
    <w:rsid w:val="4B2B07A4"/>
    <w:rsid w:val="4B2C181A"/>
    <w:rsid w:val="4B2D658C"/>
    <w:rsid w:val="4B2F5358"/>
    <w:rsid w:val="4B3000F4"/>
    <w:rsid w:val="4B30B57A"/>
    <w:rsid w:val="4B3125E4"/>
    <w:rsid w:val="4B3134FA"/>
    <w:rsid w:val="4B378BC1"/>
    <w:rsid w:val="4B37A5C4"/>
    <w:rsid w:val="4B37B16B"/>
    <w:rsid w:val="4B385DE4"/>
    <w:rsid w:val="4B38EC92"/>
    <w:rsid w:val="4B3EDD6A"/>
    <w:rsid w:val="4B408E64"/>
    <w:rsid w:val="4B40CB0A"/>
    <w:rsid w:val="4B4180D8"/>
    <w:rsid w:val="4B42C9D5"/>
    <w:rsid w:val="4B4C3E8A"/>
    <w:rsid w:val="4B54AB4C"/>
    <w:rsid w:val="4B552305"/>
    <w:rsid w:val="4B55B806"/>
    <w:rsid w:val="4B5970BC"/>
    <w:rsid w:val="4B59A848"/>
    <w:rsid w:val="4B59BAB6"/>
    <w:rsid w:val="4B5C6811"/>
    <w:rsid w:val="4B5E33C0"/>
    <w:rsid w:val="4B641DC1"/>
    <w:rsid w:val="4B65DF1F"/>
    <w:rsid w:val="4B66972B"/>
    <w:rsid w:val="4B6BB234"/>
    <w:rsid w:val="4B6DDA6D"/>
    <w:rsid w:val="4B70785A"/>
    <w:rsid w:val="4B75793B"/>
    <w:rsid w:val="4B7AA5F6"/>
    <w:rsid w:val="4B84A722"/>
    <w:rsid w:val="4B87E5D7"/>
    <w:rsid w:val="4B8B8E3F"/>
    <w:rsid w:val="4B8F7419"/>
    <w:rsid w:val="4B8FEB20"/>
    <w:rsid w:val="4B909053"/>
    <w:rsid w:val="4B913B2C"/>
    <w:rsid w:val="4B949197"/>
    <w:rsid w:val="4B9572A0"/>
    <w:rsid w:val="4B96953C"/>
    <w:rsid w:val="4B97234E"/>
    <w:rsid w:val="4B9A41AE"/>
    <w:rsid w:val="4B9ACDBD"/>
    <w:rsid w:val="4B9C2ED8"/>
    <w:rsid w:val="4B9FA9E0"/>
    <w:rsid w:val="4BA1851C"/>
    <w:rsid w:val="4BA5BEB0"/>
    <w:rsid w:val="4BA6C35F"/>
    <w:rsid w:val="4BA6D8C1"/>
    <w:rsid w:val="4BA6F359"/>
    <w:rsid w:val="4BA97028"/>
    <w:rsid w:val="4BA9D990"/>
    <w:rsid w:val="4BAB38AB"/>
    <w:rsid w:val="4BAB8241"/>
    <w:rsid w:val="4BADEF19"/>
    <w:rsid w:val="4BB06F1B"/>
    <w:rsid w:val="4BB27C9C"/>
    <w:rsid w:val="4BB601F3"/>
    <w:rsid w:val="4BB6C906"/>
    <w:rsid w:val="4BB85676"/>
    <w:rsid w:val="4BBB76DD"/>
    <w:rsid w:val="4BC7E9F6"/>
    <w:rsid w:val="4BC80C4C"/>
    <w:rsid w:val="4BC8A896"/>
    <w:rsid w:val="4BC96E66"/>
    <w:rsid w:val="4BCA4F57"/>
    <w:rsid w:val="4BCB0A28"/>
    <w:rsid w:val="4BCD56FC"/>
    <w:rsid w:val="4BD06A65"/>
    <w:rsid w:val="4BD44BB5"/>
    <w:rsid w:val="4BDA18A0"/>
    <w:rsid w:val="4BDF0E6C"/>
    <w:rsid w:val="4BDFB379"/>
    <w:rsid w:val="4BE19F57"/>
    <w:rsid w:val="4BE1E8F2"/>
    <w:rsid w:val="4BE4C5A6"/>
    <w:rsid w:val="4BE5AC1F"/>
    <w:rsid w:val="4BE6F80F"/>
    <w:rsid w:val="4BE98F7E"/>
    <w:rsid w:val="4BEABED4"/>
    <w:rsid w:val="4BEE0E57"/>
    <w:rsid w:val="4BF58E98"/>
    <w:rsid w:val="4BF75F04"/>
    <w:rsid w:val="4BFC9ABE"/>
    <w:rsid w:val="4BFF381E"/>
    <w:rsid w:val="4BFF8CEA"/>
    <w:rsid w:val="4C00BFB8"/>
    <w:rsid w:val="4C017DBA"/>
    <w:rsid w:val="4C03F749"/>
    <w:rsid w:val="4C0A4182"/>
    <w:rsid w:val="4C0A7573"/>
    <w:rsid w:val="4C0D803E"/>
    <w:rsid w:val="4C0F624A"/>
    <w:rsid w:val="4C128DA2"/>
    <w:rsid w:val="4C12F9FC"/>
    <w:rsid w:val="4C13256C"/>
    <w:rsid w:val="4C14AE4F"/>
    <w:rsid w:val="4C162AA2"/>
    <w:rsid w:val="4C1828A7"/>
    <w:rsid w:val="4C1AA3A2"/>
    <w:rsid w:val="4C1B11DD"/>
    <w:rsid w:val="4C203B49"/>
    <w:rsid w:val="4C213C9C"/>
    <w:rsid w:val="4C242B4D"/>
    <w:rsid w:val="4C249CD3"/>
    <w:rsid w:val="4C2AB17D"/>
    <w:rsid w:val="4C2F45CF"/>
    <w:rsid w:val="4C2FFAB2"/>
    <w:rsid w:val="4C31E60C"/>
    <w:rsid w:val="4C3ADCE7"/>
    <w:rsid w:val="4C3B646C"/>
    <w:rsid w:val="4C3D0F1A"/>
    <w:rsid w:val="4C416140"/>
    <w:rsid w:val="4C433B84"/>
    <w:rsid w:val="4C45A3EA"/>
    <w:rsid w:val="4C463E31"/>
    <w:rsid w:val="4C47F3A1"/>
    <w:rsid w:val="4C4EEE42"/>
    <w:rsid w:val="4C50A24D"/>
    <w:rsid w:val="4C50C290"/>
    <w:rsid w:val="4C51EE92"/>
    <w:rsid w:val="4C5312A4"/>
    <w:rsid w:val="4C577EB1"/>
    <w:rsid w:val="4C5A4EC3"/>
    <w:rsid w:val="4C5A7672"/>
    <w:rsid w:val="4C5B15ED"/>
    <w:rsid w:val="4C5BFFB7"/>
    <w:rsid w:val="4C5DAB5D"/>
    <w:rsid w:val="4C5F60FE"/>
    <w:rsid w:val="4C6283C3"/>
    <w:rsid w:val="4C66F72C"/>
    <w:rsid w:val="4C6DB988"/>
    <w:rsid w:val="4C6F5A69"/>
    <w:rsid w:val="4C6F9155"/>
    <w:rsid w:val="4C73F737"/>
    <w:rsid w:val="4C760B40"/>
    <w:rsid w:val="4C7B6632"/>
    <w:rsid w:val="4C7D82BD"/>
    <w:rsid w:val="4C87D10A"/>
    <w:rsid w:val="4C884436"/>
    <w:rsid w:val="4C8D7A18"/>
    <w:rsid w:val="4C8E1314"/>
    <w:rsid w:val="4C907021"/>
    <w:rsid w:val="4C94C513"/>
    <w:rsid w:val="4C9617D0"/>
    <w:rsid w:val="4C96FBDC"/>
    <w:rsid w:val="4C976F15"/>
    <w:rsid w:val="4C9B9C8E"/>
    <w:rsid w:val="4C9C3E36"/>
    <w:rsid w:val="4CA1030C"/>
    <w:rsid w:val="4CA24479"/>
    <w:rsid w:val="4CA29ABD"/>
    <w:rsid w:val="4CA69BDF"/>
    <w:rsid w:val="4CA87816"/>
    <w:rsid w:val="4CABC32B"/>
    <w:rsid w:val="4CB149CD"/>
    <w:rsid w:val="4CB171A8"/>
    <w:rsid w:val="4CB4BC82"/>
    <w:rsid w:val="4CB57AED"/>
    <w:rsid w:val="4CB642BC"/>
    <w:rsid w:val="4CBA8B0C"/>
    <w:rsid w:val="4CBB3CC4"/>
    <w:rsid w:val="4CBD03E5"/>
    <w:rsid w:val="4CBE6E75"/>
    <w:rsid w:val="4CBECD00"/>
    <w:rsid w:val="4CC02E8F"/>
    <w:rsid w:val="4CC11401"/>
    <w:rsid w:val="4CC66F6F"/>
    <w:rsid w:val="4CC67CCD"/>
    <w:rsid w:val="4CC7A8F7"/>
    <w:rsid w:val="4CC7A97D"/>
    <w:rsid w:val="4CC7AA10"/>
    <w:rsid w:val="4CC7E382"/>
    <w:rsid w:val="4CCB36DC"/>
    <w:rsid w:val="4CCD41B9"/>
    <w:rsid w:val="4CD42F73"/>
    <w:rsid w:val="4CD54860"/>
    <w:rsid w:val="4CD65A50"/>
    <w:rsid w:val="4CDA481B"/>
    <w:rsid w:val="4CDB4BCC"/>
    <w:rsid w:val="4CE18442"/>
    <w:rsid w:val="4CE2A374"/>
    <w:rsid w:val="4CE804A4"/>
    <w:rsid w:val="4CEB2448"/>
    <w:rsid w:val="4CEEB891"/>
    <w:rsid w:val="4CF1719E"/>
    <w:rsid w:val="4CF48D8E"/>
    <w:rsid w:val="4CF6F3B7"/>
    <w:rsid w:val="4CF7310F"/>
    <w:rsid w:val="4CFCF269"/>
    <w:rsid w:val="4CFF119E"/>
    <w:rsid w:val="4D01C291"/>
    <w:rsid w:val="4D0365FA"/>
    <w:rsid w:val="4D054460"/>
    <w:rsid w:val="4D055C4D"/>
    <w:rsid w:val="4D05D334"/>
    <w:rsid w:val="4D09F5A1"/>
    <w:rsid w:val="4D0C35CF"/>
    <w:rsid w:val="4D0CD0A4"/>
    <w:rsid w:val="4D140636"/>
    <w:rsid w:val="4D14C6A2"/>
    <w:rsid w:val="4D20BC28"/>
    <w:rsid w:val="4D211CAF"/>
    <w:rsid w:val="4D23FF90"/>
    <w:rsid w:val="4D245177"/>
    <w:rsid w:val="4D24687B"/>
    <w:rsid w:val="4D273526"/>
    <w:rsid w:val="4D2A7517"/>
    <w:rsid w:val="4D2C1342"/>
    <w:rsid w:val="4D35022D"/>
    <w:rsid w:val="4D377D92"/>
    <w:rsid w:val="4D46D63B"/>
    <w:rsid w:val="4D471C8E"/>
    <w:rsid w:val="4D4AF2C2"/>
    <w:rsid w:val="4D4F6AE2"/>
    <w:rsid w:val="4D501CEA"/>
    <w:rsid w:val="4D50207A"/>
    <w:rsid w:val="4D5C7C0F"/>
    <w:rsid w:val="4D5D7EF1"/>
    <w:rsid w:val="4D5DD87F"/>
    <w:rsid w:val="4D5EE7A8"/>
    <w:rsid w:val="4D5F993A"/>
    <w:rsid w:val="4D635B26"/>
    <w:rsid w:val="4D6677CA"/>
    <w:rsid w:val="4D6C4C38"/>
    <w:rsid w:val="4D704FCB"/>
    <w:rsid w:val="4D715EDF"/>
    <w:rsid w:val="4D726D2F"/>
    <w:rsid w:val="4D73687C"/>
    <w:rsid w:val="4D73BC5F"/>
    <w:rsid w:val="4D77ACB0"/>
    <w:rsid w:val="4D78D9E9"/>
    <w:rsid w:val="4D7CEA3E"/>
    <w:rsid w:val="4D806DD8"/>
    <w:rsid w:val="4D819332"/>
    <w:rsid w:val="4D838825"/>
    <w:rsid w:val="4D84DAA1"/>
    <w:rsid w:val="4D88DFBA"/>
    <w:rsid w:val="4D920864"/>
    <w:rsid w:val="4D9419B0"/>
    <w:rsid w:val="4D989158"/>
    <w:rsid w:val="4D98EE2C"/>
    <w:rsid w:val="4D99F140"/>
    <w:rsid w:val="4D9B5959"/>
    <w:rsid w:val="4D9EB358"/>
    <w:rsid w:val="4D9FE44A"/>
    <w:rsid w:val="4DA03BC3"/>
    <w:rsid w:val="4DA0807E"/>
    <w:rsid w:val="4DA20C19"/>
    <w:rsid w:val="4DA27914"/>
    <w:rsid w:val="4DA4E0F1"/>
    <w:rsid w:val="4DAC9507"/>
    <w:rsid w:val="4DAD8207"/>
    <w:rsid w:val="4DAEB7A2"/>
    <w:rsid w:val="4DAF0741"/>
    <w:rsid w:val="4DB29479"/>
    <w:rsid w:val="4DB2A7D2"/>
    <w:rsid w:val="4DB7838F"/>
    <w:rsid w:val="4DB8C55B"/>
    <w:rsid w:val="4DBD0ADE"/>
    <w:rsid w:val="4DBFCEC5"/>
    <w:rsid w:val="4DC1808F"/>
    <w:rsid w:val="4DC1AEB5"/>
    <w:rsid w:val="4DC1BF8B"/>
    <w:rsid w:val="4DC21D5B"/>
    <w:rsid w:val="4DC2D3A2"/>
    <w:rsid w:val="4DC9188E"/>
    <w:rsid w:val="4DCE4B28"/>
    <w:rsid w:val="4DCE6639"/>
    <w:rsid w:val="4DD21049"/>
    <w:rsid w:val="4DD8A748"/>
    <w:rsid w:val="4DD8FB35"/>
    <w:rsid w:val="4DDA17A4"/>
    <w:rsid w:val="4DDC77B2"/>
    <w:rsid w:val="4DDD9E3A"/>
    <w:rsid w:val="4DDF6033"/>
    <w:rsid w:val="4DDFA8DD"/>
    <w:rsid w:val="4DE11794"/>
    <w:rsid w:val="4DE545C9"/>
    <w:rsid w:val="4DE6DC0D"/>
    <w:rsid w:val="4DE79C20"/>
    <w:rsid w:val="4DEA0A7F"/>
    <w:rsid w:val="4DEA8E3F"/>
    <w:rsid w:val="4DEC5CA9"/>
    <w:rsid w:val="4DED4335"/>
    <w:rsid w:val="4DF336C9"/>
    <w:rsid w:val="4DF42B87"/>
    <w:rsid w:val="4DF50AFD"/>
    <w:rsid w:val="4DF6E6D4"/>
    <w:rsid w:val="4DF83D02"/>
    <w:rsid w:val="4DF8F52A"/>
    <w:rsid w:val="4E008B33"/>
    <w:rsid w:val="4E013D18"/>
    <w:rsid w:val="4E02ED2B"/>
    <w:rsid w:val="4E053EE7"/>
    <w:rsid w:val="4E0792C9"/>
    <w:rsid w:val="4E08216E"/>
    <w:rsid w:val="4E085CE0"/>
    <w:rsid w:val="4E0B709D"/>
    <w:rsid w:val="4E0DC264"/>
    <w:rsid w:val="4E1071BF"/>
    <w:rsid w:val="4E125F19"/>
    <w:rsid w:val="4E1520D8"/>
    <w:rsid w:val="4E20B5C7"/>
    <w:rsid w:val="4E234CCE"/>
    <w:rsid w:val="4E239EB1"/>
    <w:rsid w:val="4E2555C8"/>
    <w:rsid w:val="4E29B8B6"/>
    <w:rsid w:val="4E2BC253"/>
    <w:rsid w:val="4E2C093D"/>
    <w:rsid w:val="4E2C9B7D"/>
    <w:rsid w:val="4E2E1049"/>
    <w:rsid w:val="4E2F4EA3"/>
    <w:rsid w:val="4E2FA5D7"/>
    <w:rsid w:val="4E2FBE91"/>
    <w:rsid w:val="4E3016D2"/>
    <w:rsid w:val="4E33B74C"/>
    <w:rsid w:val="4E38A724"/>
    <w:rsid w:val="4E3B954D"/>
    <w:rsid w:val="4E406AB0"/>
    <w:rsid w:val="4E430220"/>
    <w:rsid w:val="4E4641B8"/>
    <w:rsid w:val="4E48ECEB"/>
    <w:rsid w:val="4E4A0FD5"/>
    <w:rsid w:val="4E4BD23A"/>
    <w:rsid w:val="4E4DA3D1"/>
    <w:rsid w:val="4E4E570A"/>
    <w:rsid w:val="4E4EBF39"/>
    <w:rsid w:val="4E4FC565"/>
    <w:rsid w:val="4E509EED"/>
    <w:rsid w:val="4E524DDA"/>
    <w:rsid w:val="4E54C3D8"/>
    <w:rsid w:val="4E54FA66"/>
    <w:rsid w:val="4E5B13CE"/>
    <w:rsid w:val="4E5BDFA2"/>
    <w:rsid w:val="4E5C0816"/>
    <w:rsid w:val="4E5CAC37"/>
    <w:rsid w:val="4E5E44F4"/>
    <w:rsid w:val="4E5F407E"/>
    <w:rsid w:val="4E61051C"/>
    <w:rsid w:val="4E65927F"/>
    <w:rsid w:val="4E6A2578"/>
    <w:rsid w:val="4E6F26B4"/>
    <w:rsid w:val="4E6F54A4"/>
    <w:rsid w:val="4E7362CC"/>
    <w:rsid w:val="4E73B87D"/>
    <w:rsid w:val="4E769DF2"/>
    <w:rsid w:val="4E77DF75"/>
    <w:rsid w:val="4E7807B3"/>
    <w:rsid w:val="4E78E947"/>
    <w:rsid w:val="4E7F9B05"/>
    <w:rsid w:val="4E7FC5EB"/>
    <w:rsid w:val="4E8083E3"/>
    <w:rsid w:val="4E859BB4"/>
    <w:rsid w:val="4E86AA0D"/>
    <w:rsid w:val="4E87C05A"/>
    <w:rsid w:val="4E890B59"/>
    <w:rsid w:val="4E8A0BD8"/>
    <w:rsid w:val="4E8B9124"/>
    <w:rsid w:val="4E8C8E81"/>
    <w:rsid w:val="4E9027D4"/>
    <w:rsid w:val="4E9195A0"/>
    <w:rsid w:val="4E91A026"/>
    <w:rsid w:val="4E944AB4"/>
    <w:rsid w:val="4E961A53"/>
    <w:rsid w:val="4E97D0D6"/>
    <w:rsid w:val="4E991977"/>
    <w:rsid w:val="4E9A6026"/>
    <w:rsid w:val="4E9AD454"/>
    <w:rsid w:val="4E9E7048"/>
    <w:rsid w:val="4E9EF831"/>
    <w:rsid w:val="4EA53349"/>
    <w:rsid w:val="4EA7302E"/>
    <w:rsid w:val="4EA8311D"/>
    <w:rsid w:val="4EAB3FE2"/>
    <w:rsid w:val="4EAE53C4"/>
    <w:rsid w:val="4EB4147C"/>
    <w:rsid w:val="4EB7CCEA"/>
    <w:rsid w:val="4EB8CEE7"/>
    <w:rsid w:val="4EB939F3"/>
    <w:rsid w:val="4EB95747"/>
    <w:rsid w:val="4EB97BF1"/>
    <w:rsid w:val="4EBA618A"/>
    <w:rsid w:val="4EBB9C96"/>
    <w:rsid w:val="4EBBFE64"/>
    <w:rsid w:val="4EC12C71"/>
    <w:rsid w:val="4EC163A2"/>
    <w:rsid w:val="4EC201A6"/>
    <w:rsid w:val="4EC3B899"/>
    <w:rsid w:val="4EC86D8F"/>
    <w:rsid w:val="4EC9A557"/>
    <w:rsid w:val="4EC9C082"/>
    <w:rsid w:val="4ECC6B23"/>
    <w:rsid w:val="4ECDEBEA"/>
    <w:rsid w:val="4ECEF12F"/>
    <w:rsid w:val="4ED1EE14"/>
    <w:rsid w:val="4ED36EF1"/>
    <w:rsid w:val="4ED3D4D0"/>
    <w:rsid w:val="4ED514F3"/>
    <w:rsid w:val="4ED519A6"/>
    <w:rsid w:val="4ED6CCFD"/>
    <w:rsid w:val="4EDB9949"/>
    <w:rsid w:val="4EDED904"/>
    <w:rsid w:val="4EDFC32B"/>
    <w:rsid w:val="4EE14D58"/>
    <w:rsid w:val="4EE4697D"/>
    <w:rsid w:val="4EE5EF96"/>
    <w:rsid w:val="4EE682A9"/>
    <w:rsid w:val="4EE7B8FE"/>
    <w:rsid w:val="4EE963DE"/>
    <w:rsid w:val="4EEC357D"/>
    <w:rsid w:val="4EF05383"/>
    <w:rsid w:val="4EF1FE74"/>
    <w:rsid w:val="4EF78951"/>
    <w:rsid w:val="4EF7C891"/>
    <w:rsid w:val="4EFCBEC9"/>
    <w:rsid w:val="4EFCFBFE"/>
    <w:rsid w:val="4EFE04CC"/>
    <w:rsid w:val="4EFF9A8D"/>
    <w:rsid w:val="4F00CFCA"/>
    <w:rsid w:val="4F019216"/>
    <w:rsid w:val="4F051B99"/>
    <w:rsid w:val="4F06FDFE"/>
    <w:rsid w:val="4F09F995"/>
    <w:rsid w:val="4F104D90"/>
    <w:rsid w:val="4F109DD8"/>
    <w:rsid w:val="4F113C5A"/>
    <w:rsid w:val="4F15ACBA"/>
    <w:rsid w:val="4F17E403"/>
    <w:rsid w:val="4F19564B"/>
    <w:rsid w:val="4F1AABB1"/>
    <w:rsid w:val="4F1B8220"/>
    <w:rsid w:val="4F1D2984"/>
    <w:rsid w:val="4F1DEEF6"/>
    <w:rsid w:val="4F1F2620"/>
    <w:rsid w:val="4F212D00"/>
    <w:rsid w:val="4F26B823"/>
    <w:rsid w:val="4F2F1A0A"/>
    <w:rsid w:val="4F3145A2"/>
    <w:rsid w:val="4F3226D9"/>
    <w:rsid w:val="4F332E0F"/>
    <w:rsid w:val="4F368A1E"/>
    <w:rsid w:val="4F37BFDB"/>
    <w:rsid w:val="4F381926"/>
    <w:rsid w:val="4F38CB06"/>
    <w:rsid w:val="4F3DA4F4"/>
    <w:rsid w:val="4F3EE716"/>
    <w:rsid w:val="4F42BB74"/>
    <w:rsid w:val="4F44A2A8"/>
    <w:rsid w:val="4F4C4863"/>
    <w:rsid w:val="4F4CD5C0"/>
    <w:rsid w:val="4F4E6F83"/>
    <w:rsid w:val="4F4F4A6B"/>
    <w:rsid w:val="4F516B63"/>
    <w:rsid w:val="4F536785"/>
    <w:rsid w:val="4F572325"/>
    <w:rsid w:val="4F581347"/>
    <w:rsid w:val="4F588E3F"/>
    <w:rsid w:val="4F5EEBA9"/>
    <w:rsid w:val="4F629BA3"/>
    <w:rsid w:val="4F64DFF2"/>
    <w:rsid w:val="4F6519B4"/>
    <w:rsid w:val="4F65661F"/>
    <w:rsid w:val="4F69867D"/>
    <w:rsid w:val="4F6EB370"/>
    <w:rsid w:val="4F6F446D"/>
    <w:rsid w:val="4F709519"/>
    <w:rsid w:val="4F73DB09"/>
    <w:rsid w:val="4F794586"/>
    <w:rsid w:val="4F7AE27D"/>
    <w:rsid w:val="4F7D42D0"/>
    <w:rsid w:val="4F7DDDEA"/>
    <w:rsid w:val="4F7F7F9A"/>
    <w:rsid w:val="4F880BD1"/>
    <w:rsid w:val="4F8C04E7"/>
    <w:rsid w:val="4F8DDC67"/>
    <w:rsid w:val="4F8F0D25"/>
    <w:rsid w:val="4F8F6564"/>
    <w:rsid w:val="4F908E41"/>
    <w:rsid w:val="4F991368"/>
    <w:rsid w:val="4F9A7A90"/>
    <w:rsid w:val="4F9B33CE"/>
    <w:rsid w:val="4F9C2A22"/>
    <w:rsid w:val="4F9C6565"/>
    <w:rsid w:val="4FA20232"/>
    <w:rsid w:val="4FA46317"/>
    <w:rsid w:val="4FA90459"/>
    <w:rsid w:val="4FAECCDE"/>
    <w:rsid w:val="4FAFEFFA"/>
    <w:rsid w:val="4FB09408"/>
    <w:rsid w:val="4FB17CFB"/>
    <w:rsid w:val="4FB2BA50"/>
    <w:rsid w:val="4FB6F83B"/>
    <w:rsid w:val="4FBD01DA"/>
    <w:rsid w:val="4FBDCD8C"/>
    <w:rsid w:val="4FC33530"/>
    <w:rsid w:val="4FC46031"/>
    <w:rsid w:val="4FC46FBD"/>
    <w:rsid w:val="4FC716C5"/>
    <w:rsid w:val="4FC894F3"/>
    <w:rsid w:val="4FC9D6E9"/>
    <w:rsid w:val="4FD0281D"/>
    <w:rsid w:val="4FD3FF33"/>
    <w:rsid w:val="4FD61251"/>
    <w:rsid w:val="4FD646A6"/>
    <w:rsid w:val="4FD8420B"/>
    <w:rsid w:val="4FD9DB2C"/>
    <w:rsid w:val="4FD9FBFD"/>
    <w:rsid w:val="4FDF7EF9"/>
    <w:rsid w:val="4FE0B61E"/>
    <w:rsid w:val="4FE0D01A"/>
    <w:rsid w:val="4FE1D271"/>
    <w:rsid w:val="4FE44C80"/>
    <w:rsid w:val="4FE97711"/>
    <w:rsid w:val="4FEC9C3B"/>
    <w:rsid w:val="4FEDB6E8"/>
    <w:rsid w:val="4FEDC127"/>
    <w:rsid w:val="4FF06EF2"/>
    <w:rsid w:val="4FF12402"/>
    <w:rsid w:val="4FF4B05E"/>
    <w:rsid w:val="4FF50477"/>
    <w:rsid w:val="4FF93376"/>
    <w:rsid w:val="4FFA34E5"/>
    <w:rsid w:val="4FFAA249"/>
    <w:rsid w:val="4FFC1463"/>
    <w:rsid w:val="4FFC698E"/>
    <w:rsid w:val="4FFCCBD0"/>
    <w:rsid w:val="4FFF113F"/>
    <w:rsid w:val="4FFF3582"/>
    <w:rsid w:val="4FFF886E"/>
    <w:rsid w:val="5000AE9E"/>
    <w:rsid w:val="5000F683"/>
    <w:rsid w:val="50057F2E"/>
    <w:rsid w:val="50076503"/>
    <w:rsid w:val="5007DCA5"/>
    <w:rsid w:val="500D15DE"/>
    <w:rsid w:val="500E040F"/>
    <w:rsid w:val="5012BB06"/>
    <w:rsid w:val="501947CC"/>
    <w:rsid w:val="501A2056"/>
    <w:rsid w:val="501A8B9D"/>
    <w:rsid w:val="501C745D"/>
    <w:rsid w:val="502181FE"/>
    <w:rsid w:val="5024F5E4"/>
    <w:rsid w:val="50273931"/>
    <w:rsid w:val="50290D52"/>
    <w:rsid w:val="502B7D9F"/>
    <w:rsid w:val="502D1E01"/>
    <w:rsid w:val="502F1972"/>
    <w:rsid w:val="50317B56"/>
    <w:rsid w:val="50333B6E"/>
    <w:rsid w:val="50334041"/>
    <w:rsid w:val="5034DA92"/>
    <w:rsid w:val="503BC4EE"/>
    <w:rsid w:val="503D82A0"/>
    <w:rsid w:val="503FE04D"/>
    <w:rsid w:val="50424A99"/>
    <w:rsid w:val="5042566B"/>
    <w:rsid w:val="5042826C"/>
    <w:rsid w:val="504369DE"/>
    <w:rsid w:val="50459EEE"/>
    <w:rsid w:val="5046428C"/>
    <w:rsid w:val="50473802"/>
    <w:rsid w:val="504924AA"/>
    <w:rsid w:val="5057D398"/>
    <w:rsid w:val="505ED1E4"/>
    <w:rsid w:val="50626C48"/>
    <w:rsid w:val="5067B3D5"/>
    <w:rsid w:val="506DD82E"/>
    <w:rsid w:val="506F5296"/>
    <w:rsid w:val="507373C6"/>
    <w:rsid w:val="5073AC2B"/>
    <w:rsid w:val="507BAF9E"/>
    <w:rsid w:val="507CBBA2"/>
    <w:rsid w:val="507D6BBA"/>
    <w:rsid w:val="507EE050"/>
    <w:rsid w:val="507FE259"/>
    <w:rsid w:val="508403DA"/>
    <w:rsid w:val="508577B5"/>
    <w:rsid w:val="5088482B"/>
    <w:rsid w:val="50901C5C"/>
    <w:rsid w:val="5092DB42"/>
    <w:rsid w:val="5096D0FD"/>
    <w:rsid w:val="5097E518"/>
    <w:rsid w:val="509C4C35"/>
    <w:rsid w:val="509C73C1"/>
    <w:rsid w:val="509E59FB"/>
    <w:rsid w:val="509FF151"/>
    <w:rsid w:val="50A2006A"/>
    <w:rsid w:val="50A4C3F6"/>
    <w:rsid w:val="50A51970"/>
    <w:rsid w:val="50ACDE37"/>
    <w:rsid w:val="50AEBE05"/>
    <w:rsid w:val="50B1B826"/>
    <w:rsid w:val="50B582D1"/>
    <w:rsid w:val="50B8AA07"/>
    <w:rsid w:val="50BC8917"/>
    <w:rsid w:val="50BDCDF9"/>
    <w:rsid w:val="50BDE7BA"/>
    <w:rsid w:val="50BF2B71"/>
    <w:rsid w:val="50C00A75"/>
    <w:rsid w:val="50C156FA"/>
    <w:rsid w:val="50C2FA5C"/>
    <w:rsid w:val="50C4DD08"/>
    <w:rsid w:val="50C4E6FC"/>
    <w:rsid w:val="50C8BCF2"/>
    <w:rsid w:val="50CC7CED"/>
    <w:rsid w:val="50D22640"/>
    <w:rsid w:val="50D93906"/>
    <w:rsid w:val="50DBCC29"/>
    <w:rsid w:val="50DC1296"/>
    <w:rsid w:val="50DDB835"/>
    <w:rsid w:val="50E185CF"/>
    <w:rsid w:val="50E1F629"/>
    <w:rsid w:val="50E23001"/>
    <w:rsid w:val="50E5BBC0"/>
    <w:rsid w:val="50E79C6D"/>
    <w:rsid w:val="50E7CC9D"/>
    <w:rsid w:val="50E978E7"/>
    <w:rsid w:val="50EAA87B"/>
    <w:rsid w:val="50EE2892"/>
    <w:rsid w:val="50F3E9B9"/>
    <w:rsid w:val="50F585B2"/>
    <w:rsid w:val="50F991F6"/>
    <w:rsid w:val="50FB26E6"/>
    <w:rsid w:val="50FB4CCB"/>
    <w:rsid w:val="50FBE385"/>
    <w:rsid w:val="50FDDA7F"/>
    <w:rsid w:val="51003954"/>
    <w:rsid w:val="510051EC"/>
    <w:rsid w:val="51055262"/>
    <w:rsid w:val="51072155"/>
    <w:rsid w:val="510C41BC"/>
    <w:rsid w:val="510D9E09"/>
    <w:rsid w:val="51114FA5"/>
    <w:rsid w:val="5111A58E"/>
    <w:rsid w:val="5113572D"/>
    <w:rsid w:val="5115A06B"/>
    <w:rsid w:val="51168F49"/>
    <w:rsid w:val="511A5257"/>
    <w:rsid w:val="511A868B"/>
    <w:rsid w:val="511D2101"/>
    <w:rsid w:val="511D66D5"/>
    <w:rsid w:val="511DFFE2"/>
    <w:rsid w:val="512004AC"/>
    <w:rsid w:val="5123DE16"/>
    <w:rsid w:val="5127C8AF"/>
    <w:rsid w:val="51285B00"/>
    <w:rsid w:val="512A5179"/>
    <w:rsid w:val="512AAA0C"/>
    <w:rsid w:val="512E9346"/>
    <w:rsid w:val="5130EBAC"/>
    <w:rsid w:val="5132E437"/>
    <w:rsid w:val="5134DFF4"/>
    <w:rsid w:val="5134FD1A"/>
    <w:rsid w:val="5136102F"/>
    <w:rsid w:val="51365A64"/>
    <w:rsid w:val="513A4C48"/>
    <w:rsid w:val="513D628B"/>
    <w:rsid w:val="51432704"/>
    <w:rsid w:val="5144713C"/>
    <w:rsid w:val="51460DC7"/>
    <w:rsid w:val="5148BD25"/>
    <w:rsid w:val="514BCCFC"/>
    <w:rsid w:val="5150EF55"/>
    <w:rsid w:val="515140C9"/>
    <w:rsid w:val="5152EAE4"/>
    <w:rsid w:val="51570A60"/>
    <w:rsid w:val="5157EBD6"/>
    <w:rsid w:val="5157F159"/>
    <w:rsid w:val="515872E5"/>
    <w:rsid w:val="5158F682"/>
    <w:rsid w:val="51596725"/>
    <w:rsid w:val="515DA3BD"/>
    <w:rsid w:val="515EDD57"/>
    <w:rsid w:val="51646423"/>
    <w:rsid w:val="5166B873"/>
    <w:rsid w:val="51697DB3"/>
    <w:rsid w:val="516A8217"/>
    <w:rsid w:val="516BA30D"/>
    <w:rsid w:val="516E24FA"/>
    <w:rsid w:val="516EB767"/>
    <w:rsid w:val="5172E1D0"/>
    <w:rsid w:val="51731AA8"/>
    <w:rsid w:val="5173D27B"/>
    <w:rsid w:val="51768BC6"/>
    <w:rsid w:val="51771B6B"/>
    <w:rsid w:val="51778E14"/>
    <w:rsid w:val="51788E50"/>
    <w:rsid w:val="517A6090"/>
    <w:rsid w:val="517B233C"/>
    <w:rsid w:val="517B298A"/>
    <w:rsid w:val="517E6FE9"/>
    <w:rsid w:val="51820B56"/>
    <w:rsid w:val="5182EDD7"/>
    <w:rsid w:val="518360B7"/>
    <w:rsid w:val="51862CE5"/>
    <w:rsid w:val="5188CE34"/>
    <w:rsid w:val="518BB2CB"/>
    <w:rsid w:val="518D5CEA"/>
    <w:rsid w:val="51912A28"/>
    <w:rsid w:val="51937BA7"/>
    <w:rsid w:val="519484F8"/>
    <w:rsid w:val="51989717"/>
    <w:rsid w:val="51A0E11C"/>
    <w:rsid w:val="51A16EBB"/>
    <w:rsid w:val="51A18BE2"/>
    <w:rsid w:val="51A454A6"/>
    <w:rsid w:val="51A4D115"/>
    <w:rsid w:val="51A79C5E"/>
    <w:rsid w:val="51A7DB70"/>
    <w:rsid w:val="51A8D0DF"/>
    <w:rsid w:val="51A922DB"/>
    <w:rsid w:val="51ABF772"/>
    <w:rsid w:val="51AD5D88"/>
    <w:rsid w:val="51B7BF68"/>
    <w:rsid w:val="51B86885"/>
    <w:rsid w:val="51BAB0F6"/>
    <w:rsid w:val="51BD7EB2"/>
    <w:rsid w:val="51BE207C"/>
    <w:rsid w:val="51C07E6A"/>
    <w:rsid w:val="51C2D0F2"/>
    <w:rsid w:val="51C3AD37"/>
    <w:rsid w:val="51C6ABC7"/>
    <w:rsid w:val="51C8686C"/>
    <w:rsid w:val="51CF4EDE"/>
    <w:rsid w:val="51D25B36"/>
    <w:rsid w:val="51D5DEFC"/>
    <w:rsid w:val="51D74F7F"/>
    <w:rsid w:val="51DAB7DF"/>
    <w:rsid w:val="51DB1CF6"/>
    <w:rsid w:val="51DDE85F"/>
    <w:rsid w:val="51E2657C"/>
    <w:rsid w:val="51E2800E"/>
    <w:rsid w:val="51E79C79"/>
    <w:rsid w:val="51E7EEEE"/>
    <w:rsid w:val="51E98A41"/>
    <w:rsid w:val="51EBA3BA"/>
    <w:rsid w:val="51EC1649"/>
    <w:rsid w:val="51ECC0E7"/>
    <w:rsid w:val="51EE8BFF"/>
    <w:rsid w:val="51EEBEB2"/>
    <w:rsid w:val="51EFF6D4"/>
    <w:rsid w:val="51F11832"/>
    <w:rsid w:val="51F2B3D9"/>
    <w:rsid w:val="51FF9ABA"/>
    <w:rsid w:val="51FFF070"/>
    <w:rsid w:val="52036DC0"/>
    <w:rsid w:val="5206C313"/>
    <w:rsid w:val="5207DD21"/>
    <w:rsid w:val="52082CC2"/>
    <w:rsid w:val="520833E5"/>
    <w:rsid w:val="520C5386"/>
    <w:rsid w:val="520D884F"/>
    <w:rsid w:val="520DB281"/>
    <w:rsid w:val="520E7C14"/>
    <w:rsid w:val="520F376F"/>
    <w:rsid w:val="5212F4C8"/>
    <w:rsid w:val="5213708F"/>
    <w:rsid w:val="5214FFE3"/>
    <w:rsid w:val="5216BFBD"/>
    <w:rsid w:val="52170102"/>
    <w:rsid w:val="52210378"/>
    <w:rsid w:val="5221682A"/>
    <w:rsid w:val="5223A3F3"/>
    <w:rsid w:val="5225AC13"/>
    <w:rsid w:val="52262F84"/>
    <w:rsid w:val="52291B80"/>
    <w:rsid w:val="5229AB43"/>
    <w:rsid w:val="522FE5D1"/>
    <w:rsid w:val="52319BA7"/>
    <w:rsid w:val="52340F9E"/>
    <w:rsid w:val="52360A09"/>
    <w:rsid w:val="523B3569"/>
    <w:rsid w:val="523F5375"/>
    <w:rsid w:val="52449D77"/>
    <w:rsid w:val="5245C26B"/>
    <w:rsid w:val="52492414"/>
    <w:rsid w:val="524C112D"/>
    <w:rsid w:val="52507633"/>
    <w:rsid w:val="5250DD50"/>
    <w:rsid w:val="52527F56"/>
    <w:rsid w:val="5254B5F3"/>
    <w:rsid w:val="5254BB2B"/>
    <w:rsid w:val="52570A5B"/>
    <w:rsid w:val="525900D8"/>
    <w:rsid w:val="525C70A8"/>
    <w:rsid w:val="525CAC5E"/>
    <w:rsid w:val="525F74C9"/>
    <w:rsid w:val="5262F54C"/>
    <w:rsid w:val="5265EC17"/>
    <w:rsid w:val="52677F47"/>
    <w:rsid w:val="5267F49B"/>
    <w:rsid w:val="526A94F1"/>
    <w:rsid w:val="52702638"/>
    <w:rsid w:val="52703794"/>
    <w:rsid w:val="5272A4FA"/>
    <w:rsid w:val="527418F7"/>
    <w:rsid w:val="52743744"/>
    <w:rsid w:val="52744652"/>
    <w:rsid w:val="5276EF80"/>
    <w:rsid w:val="5276F94B"/>
    <w:rsid w:val="5279876E"/>
    <w:rsid w:val="5279F2CB"/>
    <w:rsid w:val="527A5C54"/>
    <w:rsid w:val="527D72C6"/>
    <w:rsid w:val="527E08E0"/>
    <w:rsid w:val="527E2D80"/>
    <w:rsid w:val="527FD76D"/>
    <w:rsid w:val="52873B52"/>
    <w:rsid w:val="5287B02A"/>
    <w:rsid w:val="5288A4DC"/>
    <w:rsid w:val="528C4525"/>
    <w:rsid w:val="5292076B"/>
    <w:rsid w:val="5293D304"/>
    <w:rsid w:val="5295F9B9"/>
    <w:rsid w:val="529812D0"/>
    <w:rsid w:val="529846EE"/>
    <w:rsid w:val="52A00896"/>
    <w:rsid w:val="52A06171"/>
    <w:rsid w:val="52A07C5A"/>
    <w:rsid w:val="52A0AC6C"/>
    <w:rsid w:val="52A11427"/>
    <w:rsid w:val="52A1391A"/>
    <w:rsid w:val="52A6DD5F"/>
    <w:rsid w:val="52AB0861"/>
    <w:rsid w:val="52AB2BC6"/>
    <w:rsid w:val="52ABA16F"/>
    <w:rsid w:val="52B28FB9"/>
    <w:rsid w:val="52B3122F"/>
    <w:rsid w:val="52B96731"/>
    <w:rsid w:val="52B9EB6D"/>
    <w:rsid w:val="52BBA272"/>
    <w:rsid w:val="52BCBB2B"/>
    <w:rsid w:val="52C00118"/>
    <w:rsid w:val="52C21062"/>
    <w:rsid w:val="52C4943B"/>
    <w:rsid w:val="52C49EDF"/>
    <w:rsid w:val="52C556A2"/>
    <w:rsid w:val="52C5FEDC"/>
    <w:rsid w:val="52C918ED"/>
    <w:rsid w:val="52CA4553"/>
    <w:rsid w:val="52CD4657"/>
    <w:rsid w:val="52CEA69F"/>
    <w:rsid w:val="52D0E981"/>
    <w:rsid w:val="52DBEB0F"/>
    <w:rsid w:val="52DC4682"/>
    <w:rsid w:val="52E03BA7"/>
    <w:rsid w:val="52E1E714"/>
    <w:rsid w:val="52E81E62"/>
    <w:rsid w:val="52EB4C8E"/>
    <w:rsid w:val="52EB6812"/>
    <w:rsid w:val="52ED15A6"/>
    <w:rsid w:val="52EE9F2B"/>
    <w:rsid w:val="52F0AA19"/>
    <w:rsid w:val="52F1343B"/>
    <w:rsid w:val="52F30009"/>
    <w:rsid w:val="52F51657"/>
    <w:rsid w:val="52F93E36"/>
    <w:rsid w:val="52FB1CD9"/>
    <w:rsid w:val="52FBD778"/>
    <w:rsid w:val="52FF131E"/>
    <w:rsid w:val="53030534"/>
    <w:rsid w:val="530B50F1"/>
    <w:rsid w:val="53106D43"/>
    <w:rsid w:val="5310CC52"/>
    <w:rsid w:val="53125F9A"/>
    <w:rsid w:val="531C5C54"/>
    <w:rsid w:val="531F5CDF"/>
    <w:rsid w:val="531FC18A"/>
    <w:rsid w:val="532320C2"/>
    <w:rsid w:val="532CB59C"/>
    <w:rsid w:val="532D770C"/>
    <w:rsid w:val="53310D81"/>
    <w:rsid w:val="53350F0C"/>
    <w:rsid w:val="5336FA5D"/>
    <w:rsid w:val="533B2FEB"/>
    <w:rsid w:val="53403A22"/>
    <w:rsid w:val="53422F82"/>
    <w:rsid w:val="5342305D"/>
    <w:rsid w:val="534753C2"/>
    <w:rsid w:val="53485369"/>
    <w:rsid w:val="534ADBB9"/>
    <w:rsid w:val="534CDAB0"/>
    <w:rsid w:val="534D54C3"/>
    <w:rsid w:val="53521838"/>
    <w:rsid w:val="5353E850"/>
    <w:rsid w:val="5355F8A8"/>
    <w:rsid w:val="53598E53"/>
    <w:rsid w:val="535BE964"/>
    <w:rsid w:val="535EFB20"/>
    <w:rsid w:val="5362C6EC"/>
    <w:rsid w:val="536A2CBA"/>
    <w:rsid w:val="536CAE81"/>
    <w:rsid w:val="536EB47F"/>
    <w:rsid w:val="537306BC"/>
    <w:rsid w:val="53748A8E"/>
    <w:rsid w:val="5377575F"/>
    <w:rsid w:val="537829F3"/>
    <w:rsid w:val="5378D6E2"/>
    <w:rsid w:val="537A86DC"/>
    <w:rsid w:val="537C5992"/>
    <w:rsid w:val="537EAB12"/>
    <w:rsid w:val="5380073C"/>
    <w:rsid w:val="5380EBEB"/>
    <w:rsid w:val="53816B07"/>
    <w:rsid w:val="538238C6"/>
    <w:rsid w:val="53830F3F"/>
    <w:rsid w:val="5388902E"/>
    <w:rsid w:val="538AF3C7"/>
    <w:rsid w:val="538C6A99"/>
    <w:rsid w:val="538C9997"/>
    <w:rsid w:val="538CE893"/>
    <w:rsid w:val="538D8D47"/>
    <w:rsid w:val="5390797C"/>
    <w:rsid w:val="53908F20"/>
    <w:rsid w:val="53917135"/>
    <w:rsid w:val="5391EF4C"/>
    <w:rsid w:val="5395D2E4"/>
    <w:rsid w:val="53964568"/>
    <w:rsid w:val="539851B8"/>
    <w:rsid w:val="53986D57"/>
    <w:rsid w:val="539EFFB7"/>
    <w:rsid w:val="53A0741D"/>
    <w:rsid w:val="53A19998"/>
    <w:rsid w:val="53A2B671"/>
    <w:rsid w:val="53A73AC8"/>
    <w:rsid w:val="53A7ED08"/>
    <w:rsid w:val="53AB2B44"/>
    <w:rsid w:val="53AB6A8A"/>
    <w:rsid w:val="53AC7FC5"/>
    <w:rsid w:val="53AD1B69"/>
    <w:rsid w:val="53AD659F"/>
    <w:rsid w:val="53B0BA31"/>
    <w:rsid w:val="53B309EC"/>
    <w:rsid w:val="53B42847"/>
    <w:rsid w:val="53B673D1"/>
    <w:rsid w:val="53B74305"/>
    <w:rsid w:val="53B875B0"/>
    <w:rsid w:val="53B91134"/>
    <w:rsid w:val="53BA1343"/>
    <w:rsid w:val="53BA49DF"/>
    <w:rsid w:val="53BC1197"/>
    <w:rsid w:val="53BDA274"/>
    <w:rsid w:val="53BEA544"/>
    <w:rsid w:val="53C3EB54"/>
    <w:rsid w:val="53C4B8CA"/>
    <w:rsid w:val="53C676B4"/>
    <w:rsid w:val="53C7939C"/>
    <w:rsid w:val="53CB9F74"/>
    <w:rsid w:val="53CC199E"/>
    <w:rsid w:val="53D02F79"/>
    <w:rsid w:val="53D1663C"/>
    <w:rsid w:val="53D4B846"/>
    <w:rsid w:val="53D5809A"/>
    <w:rsid w:val="53D61D11"/>
    <w:rsid w:val="53D8FF3C"/>
    <w:rsid w:val="53DC3469"/>
    <w:rsid w:val="53DC7244"/>
    <w:rsid w:val="53DDDF24"/>
    <w:rsid w:val="53E35224"/>
    <w:rsid w:val="53EA9C6F"/>
    <w:rsid w:val="53EB84AF"/>
    <w:rsid w:val="53F24178"/>
    <w:rsid w:val="53F2789D"/>
    <w:rsid w:val="53F36EF4"/>
    <w:rsid w:val="53F41DA6"/>
    <w:rsid w:val="53F7EB92"/>
    <w:rsid w:val="53FB35A1"/>
    <w:rsid w:val="53FDFA25"/>
    <w:rsid w:val="53FEBEEA"/>
    <w:rsid w:val="54000F49"/>
    <w:rsid w:val="5404F7E4"/>
    <w:rsid w:val="54051F47"/>
    <w:rsid w:val="5408D7BC"/>
    <w:rsid w:val="540CF8D6"/>
    <w:rsid w:val="54121B87"/>
    <w:rsid w:val="5417237E"/>
    <w:rsid w:val="54246F04"/>
    <w:rsid w:val="5424F026"/>
    <w:rsid w:val="54262FBE"/>
    <w:rsid w:val="5430187E"/>
    <w:rsid w:val="5430AFA2"/>
    <w:rsid w:val="543A3DA4"/>
    <w:rsid w:val="54449AC6"/>
    <w:rsid w:val="544BE4DD"/>
    <w:rsid w:val="545531EB"/>
    <w:rsid w:val="5456036C"/>
    <w:rsid w:val="54560CC1"/>
    <w:rsid w:val="54573391"/>
    <w:rsid w:val="545DB272"/>
    <w:rsid w:val="5461413D"/>
    <w:rsid w:val="5461D455"/>
    <w:rsid w:val="54622C03"/>
    <w:rsid w:val="54657D13"/>
    <w:rsid w:val="546BD2F0"/>
    <w:rsid w:val="54715516"/>
    <w:rsid w:val="547478AA"/>
    <w:rsid w:val="5475225F"/>
    <w:rsid w:val="547A2CD6"/>
    <w:rsid w:val="547AC381"/>
    <w:rsid w:val="547C8593"/>
    <w:rsid w:val="547CEC40"/>
    <w:rsid w:val="547D3720"/>
    <w:rsid w:val="547DC3F9"/>
    <w:rsid w:val="54846478"/>
    <w:rsid w:val="54880E99"/>
    <w:rsid w:val="5489F156"/>
    <w:rsid w:val="548A2C1B"/>
    <w:rsid w:val="548C5BBB"/>
    <w:rsid w:val="548EF2DD"/>
    <w:rsid w:val="54903AD1"/>
    <w:rsid w:val="5494CF30"/>
    <w:rsid w:val="5498BA42"/>
    <w:rsid w:val="54A2826A"/>
    <w:rsid w:val="54A7EBC0"/>
    <w:rsid w:val="54AB7C64"/>
    <w:rsid w:val="54ABBB63"/>
    <w:rsid w:val="54AE3B0E"/>
    <w:rsid w:val="54AEBBA8"/>
    <w:rsid w:val="54B5A83B"/>
    <w:rsid w:val="54B61CD5"/>
    <w:rsid w:val="54B75FF7"/>
    <w:rsid w:val="54B974BC"/>
    <w:rsid w:val="54BD5ED3"/>
    <w:rsid w:val="54C21DCA"/>
    <w:rsid w:val="54C756CD"/>
    <w:rsid w:val="54CB44D0"/>
    <w:rsid w:val="54D00624"/>
    <w:rsid w:val="54D12250"/>
    <w:rsid w:val="54D20BD6"/>
    <w:rsid w:val="54D24DB8"/>
    <w:rsid w:val="54D28474"/>
    <w:rsid w:val="54D437D9"/>
    <w:rsid w:val="54D5F56D"/>
    <w:rsid w:val="54D7DF0D"/>
    <w:rsid w:val="54DCCD6E"/>
    <w:rsid w:val="54DE0402"/>
    <w:rsid w:val="54E074DB"/>
    <w:rsid w:val="54E5E7FC"/>
    <w:rsid w:val="54E9EC19"/>
    <w:rsid w:val="54ED6383"/>
    <w:rsid w:val="54EF2904"/>
    <w:rsid w:val="54F08030"/>
    <w:rsid w:val="54F5C535"/>
    <w:rsid w:val="54F68525"/>
    <w:rsid w:val="54FA5266"/>
    <w:rsid w:val="54FD50A5"/>
    <w:rsid w:val="54FDEAC0"/>
    <w:rsid w:val="54FE6457"/>
    <w:rsid w:val="54FE7F11"/>
    <w:rsid w:val="5503882D"/>
    <w:rsid w:val="5504F6FE"/>
    <w:rsid w:val="550A70CA"/>
    <w:rsid w:val="550B63B1"/>
    <w:rsid w:val="550B7206"/>
    <w:rsid w:val="550BE88F"/>
    <w:rsid w:val="550D2D61"/>
    <w:rsid w:val="5510C9F8"/>
    <w:rsid w:val="5511518C"/>
    <w:rsid w:val="55140EC1"/>
    <w:rsid w:val="55143442"/>
    <w:rsid w:val="5514A14E"/>
    <w:rsid w:val="55177794"/>
    <w:rsid w:val="55185E8B"/>
    <w:rsid w:val="551AAF4D"/>
    <w:rsid w:val="551D0D3F"/>
    <w:rsid w:val="5522621B"/>
    <w:rsid w:val="5523D562"/>
    <w:rsid w:val="55251620"/>
    <w:rsid w:val="552576F8"/>
    <w:rsid w:val="5528B8F4"/>
    <w:rsid w:val="5529D4B9"/>
    <w:rsid w:val="552C0893"/>
    <w:rsid w:val="552E430A"/>
    <w:rsid w:val="552F25D5"/>
    <w:rsid w:val="5538BD9F"/>
    <w:rsid w:val="55392150"/>
    <w:rsid w:val="55397F74"/>
    <w:rsid w:val="553BDBAF"/>
    <w:rsid w:val="553CEF16"/>
    <w:rsid w:val="55414425"/>
    <w:rsid w:val="5543A268"/>
    <w:rsid w:val="5548B3DB"/>
    <w:rsid w:val="554AE3E7"/>
    <w:rsid w:val="554BDE06"/>
    <w:rsid w:val="554C98C4"/>
    <w:rsid w:val="554CAE5C"/>
    <w:rsid w:val="554CB853"/>
    <w:rsid w:val="554FDBCF"/>
    <w:rsid w:val="555E663F"/>
    <w:rsid w:val="55606376"/>
    <w:rsid w:val="55685E33"/>
    <w:rsid w:val="556F2351"/>
    <w:rsid w:val="556FDD4E"/>
    <w:rsid w:val="5570E609"/>
    <w:rsid w:val="5573768E"/>
    <w:rsid w:val="55738951"/>
    <w:rsid w:val="5576D718"/>
    <w:rsid w:val="557A7AF6"/>
    <w:rsid w:val="557B18BE"/>
    <w:rsid w:val="557CC170"/>
    <w:rsid w:val="557EFF18"/>
    <w:rsid w:val="557F8C40"/>
    <w:rsid w:val="557F928B"/>
    <w:rsid w:val="558858AF"/>
    <w:rsid w:val="55891F12"/>
    <w:rsid w:val="558C3D6A"/>
    <w:rsid w:val="558C47C0"/>
    <w:rsid w:val="5590302C"/>
    <w:rsid w:val="55921BB4"/>
    <w:rsid w:val="5593CA52"/>
    <w:rsid w:val="559432E8"/>
    <w:rsid w:val="55957B50"/>
    <w:rsid w:val="5596BEDE"/>
    <w:rsid w:val="55975FB2"/>
    <w:rsid w:val="5598C2B7"/>
    <w:rsid w:val="559ABCB9"/>
    <w:rsid w:val="559C7C06"/>
    <w:rsid w:val="559DB04D"/>
    <w:rsid w:val="559DF302"/>
    <w:rsid w:val="55A26E4B"/>
    <w:rsid w:val="55A7BB56"/>
    <w:rsid w:val="55A839E8"/>
    <w:rsid w:val="55AA6373"/>
    <w:rsid w:val="55AF0677"/>
    <w:rsid w:val="55AFA229"/>
    <w:rsid w:val="55B1EE83"/>
    <w:rsid w:val="55C15126"/>
    <w:rsid w:val="55C1E7EA"/>
    <w:rsid w:val="55C3D7EE"/>
    <w:rsid w:val="55C3FAB4"/>
    <w:rsid w:val="55C41985"/>
    <w:rsid w:val="55C955E3"/>
    <w:rsid w:val="55CB091B"/>
    <w:rsid w:val="55CEFB42"/>
    <w:rsid w:val="55D28CE3"/>
    <w:rsid w:val="55D4CB16"/>
    <w:rsid w:val="55D55BB0"/>
    <w:rsid w:val="55D8B360"/>
    <w:rsid w:val="55D928F6"/>
    <w:rsid w:val="55DA3ACD"/>
    <w:rsid w:val="55E00442"/>
    <w:rsid w:val="55E517AC"/>
    <w:rsid w:val="55E8DE04"/>
    <w:rsid w:val="55E91B57"/>
    <w:rsid w:val="55F861F7"/>
    <w:rsid w:val="55F91035"/>
    <w:rsid w:val="55FEB203"/>
    <w:rsid w:val="55FF47CB"/>
    <w:rsid w:val="5600F61C"/>
    <w:rsid w:val="560237B4"/>
    <w:rsid w:val="5602CA48"/>
    <w:rsid w:val="56035876"/>
    <w:rsid w:val="5606C668"/>
    <w:rsid w:val="560719E1"/>
    <w:rsid w:val="560C0FAB"/>
    <w:rsid w:val="560C77D7"/>
    <w:rsid w:val="560D8F81"/>
    <w:rsid w:val="560EACDC"/>
    <w:rsid w:val="560EAE92"/>
    <w:rsid w:val="56154F5E"/>
    <w:rsid w:val="56182E47"/>
    <w:rsid w:val="5619A5F8"/>
    <w:rsid w:val="561A935C"/>
    <w:rsid w:val="561DC606"/>
    <w:rsid w:val="561E26F0"/>
    <w:rsid w:val="561F9AFD"/>
    <w:rsid w:val="5620541D"/>
    <w:rsid w:val="562A25DF"/>
    <w:rsid w:val="562E28AF"/>
    <w:rsid w:val="562F6897"/>
    <w:rsid w:val="563260FF"/>
    <w:rsid w:val="563438DC"/>
    <w:rsid w:val="5634470B"/>
    <w:rsid w:val="563743E1"/>
    <w:rsid w:val="563792C7"/>
    <w:rsid w:val="5638160A"/>
    <w:rsid w:val="563D1B09"/>
    <w:rsid w:val="563E3C73"/>
    <w:rsid w:val="563F043D"/>
    <w:rsid w:val="564578A1"/>
    <w:rsid w:val="5645DFBB"/>
    <w:rsid w:val="56463642"/>
    <w:rsid w:val="5646D820"/>
    <w:rsid w:val="564767D7"/>
    <w:rsid w:val="564CD2E0"/>
    <w:rsid w:val="564D61B3"/>
    <w:rsid w:val="565193AD"/>
    <w:rsid w:val="5652C29D"/>
    <w:rsid w:val="56539C37"/>
    <w:rsid w:val="56549453"/>
    <w:rsid w:val="5654FADA"/>
    <w:rsid w:val="565A3776"/>
    <w:rsid w:val="565AF55D"/>
    <w:rsid w:val="565E2D28"/>
    <w:rsid w:val="56653068"/>
    <w:rsid w:val="5667DA55"/>
    <w:rsid w:val="566915DF"/>
    <w:rsid w:val="566990B1"/>
    <w:rsid w:val="5669B458"/>
    <w:rsid w:val="566C3431"/>
    <w:rsid w:val="566CAFA5"/>
    <w:rsid w:val="566E0141"/>
    <w:rsid w:val="5672C166"/>
    <w:rsid w:val="5676847C"/>
    <w:rsid w:val="56769F30"/>
    <w:rsid w:val="56778143"/>
    <w:rsid w:val="56796AC2"/>
    <w:rsid w:val="567A7DDC"/>
    <w:rsid w:val="567D113B"/>
    <w:rsid w:val="568293BE"/>
    <w:rsid w:val="5686E2B7"/>
    <w:rsid w:val="5688D32F"/>
    <w:rsid w:val="568B10C6"/>
    <w:rsid w:val="568CBDFC"/>
    <w:rsid w:val="569196C9"/>
    <w:rsid w:val="56922BB9"/>
    <w:rsid w:val="569686A3"/>
    <w:rsid w:val="569765A1"/>
    <w:rsid w:val="56993372"/>
    <w:rsid w:val="569E3371"/>
    <w:rsid w:val="56A08A27"/>
    <w:rsid w:val="56A27E43"/>
    <w:rsid w:val="56A2D981"/>
    <w:rsid w:val="56A9667E"/>
    <w:rsid w:val="56AA0B26"/>
    <w:rsid w:val="56AC5C6B"/>
    <w:rsid w:val="56B1857C"/>
    <w:rsid w:val="56B29C2B"/>
    <w:rsid w:val="56B2CF54"/>
    <w:rsid w:val="56B3EC4C"/>
    <w:rsid w:val="56BA52E3"/>
    <w:rsid w:val="56BA7B52"/>
    <w:rsid w:val="56BD40B4"/>
    <w:rsid w:val="56BFAA4A"/>
    <w:rsid w:val="56C1CCC4"/>
    <w:rsid w:val="56C4FD50"/>
    <w:rsid w:val="56C6062F"/>
    <w:rsid w:val="56C7030B"/>
    <w:rsid w:val="56C76D12"/>
    <w:rsid w:val="56CF33AE"/>
    <w:rsid w:val="56CF4FFD"/>
    <w:rsid w:val="56D1B440"/>
    <w:rsid w:val="56D40800"/>
    <w:rsid w:val="56DA2CF2"/>
    <w:rsid w:val="56DC7F1F"/>
    <w:rsid w:val="56DD2BA1"/>
    <w:rsid w:val="56E1CB19"/>
    <w:rsid w:val="56E253E4"/>
    <w:rsid w:val="56E2A799"/>
    <w:rsid w:val="56E2F307"/>
    <w:rsid w:val="56EEA338"/>
    <w:rsid w:val="56F10941"/>
    <w:rsid w:val="56F53CBB"/>
    <w:rsid w:val="56F6E6F5"/>
    <w:rsid w:val="56F879B6"/>
    <w:rsid w:val="56F902A2"/>
    <w:rsid w:val="56FB93C8"/>
    <w:rsid w:val="56FF4CC6"/>
    <w:rsid w:val="57005F24"/>
    <w:rsid w:val="5702B382"/>
    <w:rsid w:val="570F46EF"/>
    <w:rsid w:val="5710AE06"/>
    <w:rsid w:val="57122E26"/>
    <w:rsid w:val="571335F1"/>
    <w:rsid w:val="5716909B"/>
    <w:rsid w:val="571955A9"/>
    <w:rsid w:val="571FF5D2"/>
    <w:rsid w:val="5721F441"/>
    <w:rsid w:val="5724287C"/>
    <w:rsid w:val="572A6949"/>
    <w:rsid w:val="572B2C21"/>
    <w:rsid w:val="572CE71D"/>
    <w:rsid w:val="57310612"/>
    <w:rsid w:val="57333451"/>
    <w:rsid w:val="57380127"/>
    <w:rsid w:val="5739299F"/>
    <w:rsid w:val="573D7E0D"/>
    <w:rsid w:val="5741C389"/>
    <w:rsid w:val="574274E2"/>
    <w:rsid w:val="5742DAFA"/>
    <w:rsid w:val="5746D800"/>
    <w:rsid w:val="574CDEF7"/>
    <w:rsid w:val="574F39F7"/>
    <w:rsid w:val="574F631C"/>
    <w:rsid w:val="575005BD"/>
    <w:rsid w:val="5750C76C"/>
    <w:rsid w:val="5750F349"/>
    <w:rsid w:val="5751534A"/>
    <w:rsid w:val="5751C870"/>
    <w:rsid w:val="57523720"/>
    <w:rsid w:val="5753C7CD"/>
    <w:rsid w:val="5757DC75"/>
    <w:rsid w:val="57582D9B"/>
    <w:rsid w:val="57588363"/>
    <w:rsid w:val="575A1953"/>
    <w:rsid w:val="575C417F"/>
    <w:rsid w:val="57618406"/>
    <w:rsid w:val="5764D053"/>
    <w:rsid w:val="576644E4"/>
    <w:rsid w:val="5769B01E"/>
    <w:rsid w:val="576A3ED8"/>
    <w:rsid w:val="576A8811"/>
    <w:rsid w:val="576B4075"/>
    <w:rsid w:val="57700394"/>
    <w:rsid w:val="5771105A"/>
    <w:rsid w:val="5772EF08"/>
    <w:rsid w:val="5773A743"/>
    <w:rsid w:val="5776EE2D"/>
    <w:rsid w:val="5782288B"/>
    <w:rsid w:val="57832EE2"/>
    <w:rsid w:val="5785F6D5"/>
    <w:rsid w:val="57862A42"/>
    <w:rsid w:val="578702D4"/>
    <w:rsid w:val="5788A9A2"/>
    <w:rsid w:val="578EE93D"/>
    <w:rsid w:val="5791961F"/>
    <w:rsid w:val="57935F00"/>
    <w:rsid w:val="57942E56"/>
    <w:rsid w:val="57952312"/>
    <w:rsid w:val="579B448D"/>
    <w:rsid w:val="579C7061"/>
    <w:rsid w:val="579F3013"/>
    <w:rsid w:val="57A1B536"/>
    <w:rsid w:val="57A2ECA3"/>
    <w:rsid w:val="57A323C0"/>
    <w:rsid w:val="57A51330"/>
    <w:rsid w:val="57A5DBB4"/>
    <w:rsid w:val="57A88819"/>
    <w:rsid w:val="57AA5F5F"/>
    <w:rsid w:val="57AAC0F2"/>
    <w:rsid w:val="57AC04FA"/>
    <w:rsid w:val="57ADD431"/>
    <w:rsid w:val="57AEA567"/>
    <w:rsid w:val="57B648D4"/>
    <w:rsid w:val="57B751FA"/>
    <w:rsid w:val="57BE1F5A"/>
    <w:rsid w:val="57C14B04"/>
    <w:rsid w:val="57C15436"/>
    <w:rsid w:val="57C168A0"/>
    <w:rsid w:val="57C4335E"/>
    <w:rsid w:val="57C56508"/>
    <w:rsid w:val="57C7C5E6"/>
    <w:rsid w:val="57C8394A"/>
    <w:rsid w:val="57CC52C4"/>
    <w:rsid w:val="57D4B0D5"/>
    <w:rsid w:val="57D6067D"/>
    <w:rsid w:val="57D62D13"/>
    <w:rsid w:val="57D79908"/>
    <w:rsid w:val="57D8D84D"/>
    <w:rsid w:val="57DDF8EB"/>
    <w:rsid w:val="57E1A38D"/>
    <w:rsid w:val="57E24781"/>
    <w:rsid w:val="57E276D1"/>
    <w:rsid w:val="57EE9755"/>
    <w:rsid w:val="57F180BD"/>
    <w:rsid w:val="57F23520"/>
    <w:rsid w:val="57FBB801"/>
    <w:rsid w:val="57FE9E5F"/>
    <w:rsid w:val="58003388"/>
    <w:rsid w:val="5800F91B"/>
    <w:rsid w:val="58010CEA"/>
    <w:rsid w:val="5804D606"/>
    <w:rsid w:val="58112742"/>
    <w:rsid w:val="5812D189"/>
    <w:rsid w:val="5813D946"/>
    <w:rsid w:val="5814C991"/>
    <w:rsid w:val="58158501"/>
    <w:rsid w:val="581654C3"/>
    <w:rsid w:val="58166588"/>
    <w:rsid w:val="581BD6C2"/>
    <w:rsid w:val="581ED8A8"/>
    <w:rsid w:val="582916F8"/>
    <w:rsid w:val="582B3B57"/>
    <w:rsid w:val="5830C8B4"/>
    <w:rsid w:val="58337F8D"/>
    <w:rsid w:val="58339FE9"/>
    <w:rsid w:val="5836574C"/>
    <w:rsid w:val="583819F8"/>
    <w:rsid w:val="58382369"/>
    <w:rsid w:val="5838E108"/>
    <w:rsid w:val="583D6FBB"/>
    <w:rsid w:val="583DED6A"/>
    <w:rsid w:val="583F18CB"/>
    <w:rsid w:val="583F3B67"/>
    <w:rsid w:val="584295CB"/>
    <w:rsid w:val="5842B9B6"/>
    <w:rsid w:val="5844B5A6"/>
    <w:rsid w:val="584763FC"/>
    <w:rsid w:val="58477322"/>
    <w:rsid w:val="58497358"/>
    <w:rsid w:val="5849B9FF"/>
    <w:rsid w:val="584C5FBA"/>
    <w:rsid w:val="584F4CBF"/>
    <w:rsid w:val="58508001"/>
    <w:rsid w:val="5853D8F4"/>
    <w:rsid w:val="58547EDC"/>
    <w:rsid w:val="5854AF57"/>
    <w:rsid w:val="58558BF8"/>
    <w:rsid w:val="5855ED91"/>
    <w:rsid w:val="58560561"/>
    <w:rsid w:val="5857B9E0"/>
    <w:rsid w:val="585E89D4"/>
    <w:rsid w:val="58614571"/>
    <w:rsid w:val="58644804"/>
    <w:rsid w:val="58657A1C"/>
    <w:rsid w:val="586883B2"/>
    <w:rsid w:val="586B3C0C"/>
    <w:rsid w:val="586F598A"/>
    <w:rsid w:val="58743C7F"/>
    <w:rsid w:val="587D8FDE"/>
    <w:rsid w:val="587FCBD5"/>
    <w:rsid w:val="5880072A"/>
    <w:rsid w:val="58842B87"/>
    <w:rsid w:val="58849970"/>
    <w:rsid w:val="58861619"/>
    <w:rsid w:val="58874592"/>
    <w:rsid w:val="5887C23A"/>
    <w:rsid w:val="5889D2BD"/>
    <w:rsid w:val="588A9799"/>
    <w:rsid w:val="588E97BC"/>
    <w:rsid w:val="588FA064"/>
    <w:rsid w:val="5890F346"/>
    <w:rsid w:val="58936BED"/>
    <w:rsid w:val="5894830E"/>
    <w:rsid w:val="58951D6C"/>
    <w:rsid w:val="58978313"/>
    <w:rsid w:val="589B5F67"/>
    <w:rsid w:val="589C8569"/>
    <w:rsid w:val="58A32AF9"/>
    <w:rsid w:val="58A331DD"/>
    <w:rsid w:val="58A3B103"/>
    <w:rsid w:val="58A7FE03"/>
    <w:rsid w:val="58AA0FDB"/>
    <w:rsid w:val="58AA7F1A"/>
    <w:rsid w:val="58AB01EB"/>
    <w:rsid w:val="58AC30F8"/>
    <w:rsid w:val="58AC8595"/>
    <w:rsid w:val="58AD3BFD"/>
    <w:rsid w:val="58AD6C15"/>
    <w:rsid w:val="58AEA16B"/>
    <w:rsid w:val="58B08ABE"/>
    <w:rsid w:val="58B37ECF"/>
    <w:rsid w:val="58BBA895"/>
    <w:rsid w:val="58BC281F"/>
    <w:rsid w:val="58BC2BA7"/>
    <w:rsid w:val="58BD9F0C"/>
    <w:rsid w:val="58BDFFD5"/>
    <w:rsid w:val="58BE2854"/>
    <w:rsid w:val="58BFECF5"/>
    <w:rsid w:val="58C15A80"/>
    <w:rsid w:val="58C4A51A"/>
    <w:rsid w:val="58C4AB77"/>
    <w:rsid w:val="58C7289E"/>
    <w:rsid w:val="58CC8B2A"/>
    <w:rsid w:val="58D0483B"/>
    <w:rsid w:val="58D1269D"/>
    <w:rsid w:val="58D1402E"/>
    <w:rsid w:val="58D176D7"/>
    <w:rsid w:val="58D80C59"/>
    <w:rsid w:val="58DBF272"/>
    <w:rsid w:val="58DCA585"/>
    <w:rsid w:val="58DDA972"/>
    <w:rsid w:val="58E0851B"/>
    <w:rsid w:val="58E3714B"/>
    <w:rsid w:val="58E5E3D0"/>
    <w:rsid w:val="58EAF1DD"/>
    <w:rsid w:val="58EBDBD7"/>
    <w:rsid w:val="58EE4493"/>
    <w:rsid w:val="58F00474"/>
    <w:rsid w:val="58F0840B"/>
    <w:rsid w:val="58F174DF"/>
    <w:rsid w:val="58F39042"/>
    <w:rsid w:val="58F514C5"/>
    <w:rsid w:val="58F5D7F7"/>
    <w:rsid w:val="58F62786"/>
    <w:rsid w:val="58F821A3"/>
    <w:rsid w:val="5900253B"/>
    <w:rsid w:val="59021160"/>
    <w:rsid w:val="590461D4"/>
    <w:rsid w:val="5907C456"/>
    <w:rsid w:val="59081AB1"/>
    <w:rsid w:val="590822B7"/>
    <w:rsid w:val="590CA716"/>
    <w:rsid w:val="590F285B"/>
    <w:rsid w:val="591008FA"/>
    <w:rsid w:val="5916A846"/>
    <w:rsid w:val="591BB23C"/>
    <w:rsid w:val="59200957"/>
    <w:rsid w:val="59210940"/>
    <w:rsid w:val="5924E186"/>
    <w:rsid w:val="59253DF1"/>
    <w:rsid w:val="592595F8"/>
    <w:rsid w:val="59262E50"/>
    <w:rsid w:val="592AB73C"/>
    <w:rsid w:val="592AF56A"/>
    <w:rsid w:val="592C6EDE"/>
    <w:rsid w:val="592C7BBF"/>
    <w:rsid w:val="592F1E8C"/>
    <w:rsid w:val="59319A1C"/>
    <w:rsid w:val="5931A4B1"/>
    <w:rsid w:val="59329172"/>
    <w:rsid w:val="5937A2F1"/>
    <w:rsid w:val="59398AAB"/>
    <w:rsid w:val="593A2BDB"/>
    <w:rsid w:val="593CB381"/>
    <w:rsid w:val="593CC6A6"/>
    <w:rsid w:val="593D6BCC"/>
    <w:rsid w:val="5942B477"/>
    <w:rsid w:val="59436F91"/>
    <w:rsid w:val="594816CA"/>
    <w:rsid w:val="594A0595"/>
    <w:rsid w:val="594F5829"/>
    <w:rsid w:val="59508088"/>
    <w:rsid w:val="59517186"/>
    <w:rsid w:val="5956C498"/>
    <w:rsid w:val="595812DA"/>
    <w:rsid w:val="5959296E"/>
    <w:rsid w:val="595A1AD3"/>
    <w:rsid w:val="595ABFEA"/>
    <w:rsid w:val="595F5D95"/>
    <w:rsid w:val="5962CF6B"/>
    <w:rsid w:val="5968F695"/>
    <w:rsid w:val="596BEF3A"/>
    <w:rsid w:val="596ECDA4"/>
    <w:rsid w:val="5970AE12"/>
    <w:rsid w:val="5971948B"/>
    <w:rsid w:val="597406BE"/>
    <w:rsid w:val="59775267"/>
    <w:rsid w:val="5977712D"/>
    <w:rsid w:val="597D94E0"/>
    <w:rsid w:val="597F1F0D"/>
    <w:rsid w:val="59814B02"/>
    <w:rsid w:val="5982BC4D"/>
    <w:rsid w:val="59877656"/>
    <w:rsid w:val="598A67EF"/>
    <w:rsid w:val="598B6E9B"/>
    <w:rsid w:val="598CDC75"/>
    <w:rsid w:val="598E6563"/>
    <w:rsid w:val="5992C358"/>
    <w:rsid w:val="599545D0"/>
    <w:rsid w:val="599A3343"/>
    <w:rsid w:val="599D7FBC"/>
    <w:rsid w:val="599FA2C7"/>
    <w:rsid w:val="59A1F287"/>
    <w:rsid w:val="59A26498"/>
    <w:rsid w:val="59B56902"/>
    <w:rsid w:val="59B7562E"/>
    <w:rsid w:val="59B77990"/>
    <w:rsid w:val="59B8AB7F"/>
    <w:rsid w:val="59BA46F8"/>
    <w:rsid w:val="59BABA4A"/>
    <w:rsid w:val="59C51F1A"/>
    <w:rsid w:val="59C59A18"/>
    <w:rsid w:val="59C7A403"/>
    <w:rsid w:val="59C82BD9"/>
    <w:rsid w:val="59C93197"/>
    <w:rsid w:val="59CA3CE0"/>
    <w:rsid w:val="59CDD3C4"/>
    <w:rsid w:val="59D4200A"/>
    <w:rsid w:val="59D56DF7"/>
    <w:rsid w:val="59D6E727"/>
    <w:rsid w:val="59D77E3A"/>
    <w:rsid w:val="59DB9767"/>
    <w:rsid w:val="59DF6491"/>
    <w:rsid w:val="59E33F8D"/>
    <w:rsid w:val="59E49D61"/>
    <w:rsid w:val="59E90E0A"/>
    <w:rsid w:val="59E9D254"/>
    <w:rsid w:val="59EE4D92"/>
    <w:rsid w:val="59F3E5F4"/>
    <w:rsid w:val="5A019FF0"/>
    <w:rsid w:val="5A03DDCA"/>
    <w:rsid w:val="5A06A23B"/>
    <w:rsid w:val="5A07C956"/>
    <w:rsid w:val="5A0CDD85"/>
    <w:rsid w:val="5A0D5B67"/>
    <w:rsid w:val="5A1081D2"/>
    <w:rsid w:val="5A1596F2"/>
    <w:rsid w:val="5A1977D6"/>
    <w:rsid w:val="5A1C7142"/>
    <w:rsid w:val="5A1E6851"/>
    <w:rsid w:val="5A1F18D5"/>
    <w:rsid w:val="5A201CAB"/>
    <w:rsid w:val="5A24C9CC"/>
    <w:rsid w:val="5A28F11E"/>
    <w:rsid w:val="5A2BF539"/>
    <w:rsid w:val="5A2C6A0E"/>
    <w:rsid w:val="5A305B6D"/>
    <w:rsid w:val="5A30716D"/>
    <w:rsid w:val="5A3172DE"/>
    <w:rsid w:val="5A38BF29"/>
    <w:rsid w:val="5A3B5A6E"/>
    <w:rsid w:val="5A3BBA76"/>
    <w:rsid w:val="5A3CBB59"/>
    <w:rsid w:val="5A3EA28B"/>
    <w:rsid w:val="5A42538D"/>
    <w:rsid w:val="5A4A5F60"/>
    <w:rsid w:val="5A4B2658"/>
    <w:rsid w:val="5A54AD38"/>
    <w:rsid w:val="5A55BF9F"/>
    <w:rsid w:val="5A5C21B5"/>
    <w:rsid w:val="5A614D3D"/>
    <w:rsid w:val="5A6182E8"/>
    <w:rsid w:val="5A62C7B2"/>
    <w:rsid w:val="5A696E95"/>
    <w:rsid w:val="5A6A3521"/>
    <w:rsid w:val="5A6AA174"/>
    <w:rsid w:val="5A6B6A96"/>
    <w:rsid w:val="5A6C6FB3"/>
    <w:rsid w:val="5A6F537A"/>
    <w:rsid w:val="5A70E22C"/>
    <w:rsid w:val="5A70E7FD"/>
    <w:rsid w:val="5A718425"/>
    <w:rsid w:val="5A748512"/>
    <w:rsid w:val="5A774632"/>
    <w:rsid w:val="5A7BF23A"/>
    <w:rsid w:val="5A7CEAC4"/>
    <w:rsid w:val="5A7DB22D"/>
    <w:rsid w:val="5A7E689B"/>
    <w:rsid w:val="5A7F2271"/>
    <w:rsid w:val="5A8463A4"/>
    <w:rsid w:val="5A84D34D"/>
    <w:rsid w:val="5A84EA6D"/>
    <w:rsid w:val="5A86BA80"/>
    <w:rsid w:val="5A880C23"/>
    <w:rsid w:val="5A88FA3E"/>
    <w:rsid w:val="5A8968F4"/>
    <w:rsid w:val="5A8C8FF8"/>
    <w:rsid w:val="5A8F0E7B"/>
    <w:rsid w:val="5A922E7B"/>
    <w:rsid w:val="5A92AF0F"/>
    <w:rsid w:val="5A95CE89"/>
    <w:rsid w:val="5A975E5C"/>
    <w:rsid w:val="5A9C3EE1"/>
    <w:rsid w:val="5A9EF16A"/>
    <w:rsid w:val="5A9F9B86"/>
    <w:rsid w:val="5AA2D138"/>
    <w:rsid w:val="5AA4F6DF"/>
    <w:rsid w:val="5AA6C85B"/>
    <w:rsid w:val="5AA82EFC"/>
    <w:rsid w:val="5AA9B76E"/>
    <w:rsid w:val="5AAB87DF"/>
    <w:rsid w:val="5AAC161A"/>
    <w:rsid w:val="5AAE1A94"/>
    <w:rsid w:val="5AAFCC05"/>
    <w:rsid w:val="5AB25027"/>
    <w:rsid w:val="5AB4C2BF"/>
    <w:rsid w:val="5AB58C48"/>
    <w:rsid w:val="5AB81CF9"/>
    <w:rsid w:val="5ABA8C1E"/>
    <w:rsid w:val="5ABBDCA9"/>
    <w:rsid w:val="5AC061CD"/>
    <w:rsid w:val="5AC3D3B3"/>
    <w:rsid w:val="5AC70655"/>
    <w:rsid w:val="5AC960B8"/>
    <w:rsid w:val="5ACC66E8"/>
    <w:rsid w:val="5ACD6A45"/>
    <w:rsid w:val="5ACDD55D"/>
    <w:rsid w:val="5AD07DA9"/>
    <w:rsid w:val="5AD4A65F"/>
    <w:rsid w:val="5AD8C735"/>
    <w:rsid w:val="5ADE5CB9"/>
    <w:rsid w:val="5ADEEB22"/>
    <w:rsid w:val="5AE1DA35"/>
    <w:rsid w:val="5AE5529C"/>
    <w:rsid w:val="5AE5AA6A"/>
    <w:rsid w:val="5AE63D94"/>
    <w:rsid w:val="5AE91E3E"/>
    <w:rsid w:val="5AEAB949"/>
    <w:rsid w:val="5AEC9B1B"/>
    <w:rsid w:val="5AF02A2A"/>
    <w:rsid w:val="5AF05D21"/>
    <w:rsid w:val="5AF43269"/>
    <w:rsid w:val="5AF4BFEB"/>
    <w:rsid w:val="5AF71139"/>
    <w:rsid w:val="5AF77B7F"/>
    <w:rsid w:val="5AFAC7F1"/>
    <w:rsid w:val="5AFCD395"/>
    <w:rsid w:val="5AFF615B"/>
    <w:rsid w:val="5B008D19"/>
    <w:rsid w:val="5B00E26B"/>
    <w:rsid w:val="5B089F8F"/>
    <w:rsid w:val="5B0BC40B"/>
    <w:rsid w:val="5B0F1B4C"/>
    <w:rsid w:val="5B130D9D"/>
    <w:rsid w:val="5B13C30A"/>
    <w:rsid w:val="5B13E7B3"/>
    <w:rsid w:val="5B1D8F20"/>
    <w:rsid w:val="5B20036D"/>
    <w:rsid w:val="5B211AC2"/>
    <w:rsid w:val="5B217121"/>
    <w:rsid w:val="5B227D7E"/>
    <w:rsid w:val="5B2356C7"/>
    <w:rsid w:val="5B274278"/>
    <w:rsid w:val="5B2B390E"/>
    <w:rsid w:val="5B2E0842"/>
    <w:rsid w:val="5B2E55B5"/>
    <w:rsid w:val="5B2E84C3"/>
    <w:rsid w:val="5B2F562B"/>
    <w:rsid w:val="5B2FC690"/>
    <w:rsid w:val="5B322683"/>
    <w:rsid w:val="5B350A5B"/>
    <w:rsid w:val="5B3B0A1C"/>
    <w:rsid w:val="5B3DFDF3"/>
    <w:rsid w:val="5B44AA9C"/>
    <w:rsid w:val="5B475EA1"/>
    <w:rsid w:val="5B48ECCC"/>
    <w:rsid w:val="5B4A6A54"/>
    <w:rsid w:val="5B50D8E5"/>
    <w:rsid w:val="5B55A1EB"/>
    <w:rsid w:val="5B5626B9"/>
    <w:rsid w:val="5B571E15"/>
    <w:rsid w:val="5B58271A"/>
    <w:rsid w:val="5B5A1F0B"/>
    <w:rsid w:val="5B5A2D14"/>
    <w:rsid w:val="5B5D44E6"/>
    <w:rsid w:val="5B5E789C"/>
    <w:rsid w:val="5B5FA8BE"/>
    <w:rsid w:val="5B622045"/>
    <w:rsid w:val="5B6481C7"/>
    <w:rsid w:val="5B64FA45"/>
    <w:rsid w:val="5B69A573"/>
    <w:rsid w:val="5B6D5CCE"/>
    <w:rsid w:val="5B6D7BF9"/>
    <w:rsid w:val="5B6F5FC3"/>
    <w:rsid w:val="5B700B3B"/>
    <w:rsid w:val="5B7130A0"/>
    <w:rsid w:val="5B71845C"/>
    <w:rsid w:val="5B72DBC6"/>
    <w:rsid w:val="5B7AA111"/>
    <w:rsid w:val="5B7BD98D"/>
    <w:rsid w:val="5B7ED21B"/>
    <w:rsid w:val="5B8144AD"/>
    <w:rsid w:val="5B82C567"/>
    <w:rsid w:val="5B8670A3"/>
    <w:rsid w:val="5B8A03D0"/>
    <w:rsid w:val="5B8B6A30"/>
    <w:rsid w:val="5B8D6607"/>
    <w:rsid w:val="5B9600AD"/>
    <w:rsid w:val="5B99E280"/>
    <w:rsid w:val="5B9A1551"/>
    <w:rsid w:val="5B9BB992"/>
    <w:rsid w:val="5B9C89F4"/>
    <w:rsid w:val="5B9C911B"/>
    <w:rsid w:val="5B9D4F26"/>
    <w:rsid w:val="5BA0B7CA"/>
    <w:rsid w:val="5BA5133E"/>
    <w:rsid w:val="5BA57E58"/>
    <w:rsid w:val="5BA737F9"/>
    <w:rsid w:val="5BA92ABC"/>
    <w:rsid w:val="5BAB5FEF"/>
    <w:rsid w:val="5BAD1154"/>
    <w:rsid w:val="5BB0D613"/>
    <w:rsid w:val="5BB1C320"/>
    <w:rsid w:val="5BB204DD"/>
    <w:rsid w:val="5BB256BF"/>
    <w:rsid w:val="5BB39CFA"/>
    <w:rsid w:val="5BB585AB"/>
    <w:rsid w:val="5BB87B28"/>
    <w:rsid w:val="5BB9FAC8"/>
    <w:rsid w:val="5BBA53F9"/>
    <w:rsid w:val="5BBBF2FE"/>
    <w:rsid w:val="5BC0A9EC"/>
    <w:rsid w:val="5BC545E5"/>
    <w:rsid w:val="5BC708FE"/>
    <w:rsid w:val="5BCD6F56"/>
    <w:rsid w:val="5BCE29E5"/>
    <w:rsid w:val="5BD020D8"/>
    <w:rsid w:val="5BD14CBA"/>
    <w:rsid w:val="5BD1B245"/>
    <w:rsid w:val="5BD2288F"/>
    <w:rsid w:val="5BD43204"/>
    <w:rsid w:val="5BD44D70"/>
    <w:rsid w:val="5BD49B67"/>
    <w:rsid w:val="5BD783BE"/>
    <w:rsid w:val="5BD98534"/>
    <w:rsid w:val="5BDF7A00"/>
    <w:rsid w:val="5BE32615"/>
    <w:rsid w:val="5BE89B3E"/>
    <w:rsid w:val="5BF4031D"/>
    <w:rsid w:val="5BF51D1D"/>
    <w:rsid w:val="5BF833A2"/>
    <w:rsid w:val="5BFABB1E"/>
    <w:rsid w:val="5BFC64D1"/>
    <w:rsid w:val="5C0007B2"/>
    <w:rsid w:val="5C020066"/>
    <w:rsid w:val="5C0B292A"/>
    <w:rsid w:val="5C10C303"/>
    <w:rsid w:val="5C15A1C0"/>
    <w:rsid w:val="5C15B203"/>
    <w:rsid w:val="5C15C8A8"/>
    <w:rsid w:val="5C16A452"/>
    <w:rsid w:val="5C1CFF91"/>
    <w:rsid w:val="5C1ECC29"/>
    <w:rsid w:val="5C22701E"/>
    <w:rsid w:val="5C28220E"/>
    <w:rsid w:val="5C299D57"/>
    <w:rsid w:val="5C2CEDA7"/>
    <w:rsid w:val="5C2EB04F"/>
    <w:rsid w:val="5C2FAC41"/>
    <w:rsid w:val="5C3036E0"/>
    <w:rsid w:val="5C32DA31"/>
    <w:rsid w:val="5C32F696"/>
    <w:rsid w:val="5C33ED84"/>
    <w:rsid w:val="5C3439AE"/>
    <w:rsid w:val="5C359ED8"/>
    <w:rsid w:val="5C38B0D4"/>
    <w:rsid w:val="5C39E37C"/>
    <w:rsid w:val="5C3B3D9A"/>
    <w:rsid w:val="5C3D6706"/>
    <w:rsid w:val="5C45EBFD"/>
    <w:rsid w:val="5C4739AE"/>
    <w:rsid w:val="5C473CC6"/>
    <w:rsid w:val="5C4940F4"/>
    <w:rsid w:val="5C496A30"/>
    <w:rsid w:val="5C4D6FC1"/>
    <w:rsid w:val="5C4F96FD"/>
    <w:rsid w:val="5C5CEA65"/>
    <w:rsid w:val="5C67118E"/>
    <w:rsid w:val="5C6726E4"/>
    <w:rsid w:val="5C68B21C"/>
    <w:rsid w:val="5C6A710F"/>
    <w:rsid w:val="5C6C4577"/>
    <w:rsid w:val="5C6D6321"/>
    <w:rsid w:val="5C738B50"/>
    <w:rsid w:val="5C7409A9"/>
    <w:rsid w:val="5C74C8BD"/>
    <w:rsid w:val="5C79A815"/>
    <w:rsid w:val="5C7BEB7F"/>
    <w:rsid w:val="5C7C2B9B"/>
    <w:rsid w:val="5C7CDBD9"/>
    <w:rsid w:val="5C8080DA"/>
    <w:rsid w:val="5C83D4E8"/>
    <w:rsid w:val="5C88CB9A"/>
    <w:rsid w:val="5C88F62B"/>
    <w:rsid w:val="5C894071"/>
    <w:rsid w:val="5C8BD8CC"/>
    <w:rsid w:val="5C8C22EF"/>
    <w:rsid w:val="5C9247B0"/>
    <w:rsid w:val="5C95A4E1"/>
    <w:rsid w:val="5C98A406"/>
    <w:rsid w:val="5C9F3B0C"/>
    <w:rsid w:val="5CA0BE40"/>
    <w:rsid w:val="5CA9D0D7"/>
    <w:rsid w:val="5CAC69D2"/>
    <w:rsid w:val="5CACEBE3"/>
    <w:rsid w:val="5CAF232A"/>
    <w:rsid w:val="5CB298D2"/>
    <w:rsid w:val="5CB2DCE5"/>
    <w:rsid w:val="5CB44283"/>
    <w:rsid w:val="5CB66E20"/>
    <w:rsid w:val="5CB78582"/>
    <w:rsid w:val="5CBC6942"/>
    <w:rsid w:val="5CBCF887"/>
    <w:rsid w:val="5CC17621"/>
    <w:rsid w:val="5CC694C2"/>
    <w:rsid w:val="5CCA3625"/>
    <w:rsid w:val="5CCB2392"/>
    <w:rsid w:val="5CD7DBD7"/>
    <w:rsid w:val="5CD8A2D5"/>
    <w:rsid w:val="5CD9190D"/>
    <w:rsid w:val="5CDC46A6"/>
    <w:rsid w:val="5CDCA903"/>
    <w:rsid w:val="5CDE99E9"/>
    <w:rsid w:val="5CDF0F13"/>
    <w:rsid w:val="5CE97ACF"/>
    <w:rsid w:val="5CECCBE0"/>
    <w:rsid w:val="5CF04081"/>
    <w:rsid w:val="5CF583AC"/>
    <w:rsid w:val="5CF9B840"/>
    <w:rsid w:val="5CFD4D54"/>
    <w:rsid w:val="5D006C1B"/>
    <w:rsid w:val="5D0222DF"/>
    <w:rsid w:val="5D0F1EFC"/>
    <w:rsid w:val="5D0F5C31"/>
    <w:rsid w:val="5D1141D1"/>
    <w:rsid w:val="5D18193D"/>
    <w:rsid w:val="5D1E1F16"/>
    <w:rsid w:val="5D237153"/>
    <w:rsid w:val="5D274E3E"/>
    <w:rsid w:val="5D2B6EB1"/>
    <w:rsid w:val="5D2DB947"/>
    <w:rsid w:val="5D31A8E4"/>
    <w:rsid w:val="5D323CFB"/>
    <w:rsid w:val="5D3402C4"/>
    <w:rsid w:val="5D36070C"/>
    <w:rsid w:val="5D399281"/>
    <w:rsid w:val="5D3B5A08"/>
    <w:rsid w:val="5D3FDF11"/>
    <w:rsid w:val="5D3FE345"/>
    <w:rsid w:val="5D40B89C"/>
    <w:rsid w:val="5D459636"/>
    <w:rsid w:val="5D46A647"/>
    <w:rsid w:val="5D4725E0"/>
    <w:rsid w:val="5D47C307"/>
    <w:rsid w:val="5D4A2208"/>
    <w:rsid w:val="5D50ED38"/>
    <w:rsid w:val="5D51DE05"/>
    <w:rsid w:val="5D545040"/>
    <w:rsid w:val="5D55DA10"/>
    <w:rsid w:val="5D59C61A"/>
    <w:rsid w:val="5D5C188A"/>
    <w:rsid w:val="5D65A4CE"/>
    <w:rsid w:val="5D67C23A"/>
    <w:rsid w:val="5D682C3C"/>
    <w:rsid w:val="5D69DC5F"/>
    <w:rsid w:val="5D6CEDEF"/>
    <w:rsid w:val="5D6D69A3"/>
    <w:rsid w:val="5D6EF97B"/>
    <w:rsid w:val="5D6F76B4"/>
    <w:rsid w:val="5D700E70"/>
    <w:rsid w:val="5D73FECB"/>
    <w:rsid w:val="5D76F733"/>
    <w:rsid w:val="5D7DD08E"/>
    <w:rsid w:val="5D7E00BB"/>
    <w:rsid w:val="5D801078"/>
    <w:rsid w:val="5D85B432"/>
    <w:rsid w:val="5D87A255"/>
    <w:rsid w:val="5D8AADBF"/>
    <w:rsid w:val="5D8DD40B"/>
    <w:rsid w:val="5D91FB08"/>
    <w:rsid w:val="5D94F8A8"/>
    <w:rsid w:val="5D9707C1"/>
    <w:rsid w:val="5D977FEB"/>
    <w:rsid w:val="5D9F97A6"/>
    <w:rsid w:val="5DA150D4"/>
    <w:rsid w:val="5DA52D19"/>
    <w:rsid w:val="5DA82B13"/>
    <w:rsid w:val="5DA8AB4E"/>
    <w:rsid w:val="5DB0E504"/>
    <w:rsid w:val="5DB65D3E"/>
    <w:rsid w:val="5DB8CA19"/>
    <w:rsid w:val="5DBA5183"/>
    <w:rsid w:val="5DBD823C"/>
    <w:rsid w:val="5DBDB884"/>
    <w:rsid w:val="5DBF6A71"/>
    <w:rsid w:val="5DBFD288"/>
    <w:rsid w:val="5DC4EC92"/>
    <w:rsid w:val="5DC50388"/>
    <w:rsid w:val="5DC5BD0B"/>
    <w:rsid w:val="5DCAA523"/>
    <w:rsid w:val="5DCF1ED8"/>
    <w:rsid w:val="5DCF4FFE"/>
    <w:rsid w:val="5DCFD032"/>
    <w:rsid w:val="5DD1CF38"/>
    <w:rsid w:val="5DD366EC"/>
    <w:rsid w:val="5DD76195"/>
    <w:rsid w:val="5DD7ACD1"/>
    <w:rsid w:val="5DD7D65C"/>
    <w:rsid w:val="5DD8CE07"/>
    <w:rsid w:val="5DDB0E90"/>
    <w:rsid w:val="5DDD5940"/>
    <w:rsid w:val="5DDD7B8F"/>
    <w:rsid w:val="5DDEE7B0"/>
    <w:rsid w:val="5DDF6B7F"/>
    <w:rsid w:val="5DDFF12B"/>
    <w:rsid w:val="5DE03F7F"/>
    <w:rsid w:val="5DE31E19"/>
    <w:rsid w:val="5DE4A5C2"/>
    <w:rsid w:val="5DE4B759"/>
    <w:rsid w:val="5DE5D764"/>
    <w:rsid w:val="5DE89E43"/>
    <w:rsid w:val="5DEBE606"/>
    <w:rsid w:val="5DEC6B70"/>
    <w:rsid w:val="5DEDD77E"/>
    <w:rsid w:val="5DEF7C13"/>
    <w:rsid w:val="5DEFE934"/>
    <w:rsid w:val="5DF3966B"/>
    <w:rsid w:val="5DF565CB"/>
    <w:rsid w:val="5DF81A0E"/>
    <w:rsid w:val="5E043C0A"/>
    <w:rsid w:val="5E08AC6D"/>
    <w:rsid w:val="5E09E490"/>
    <w:rsid w:val="5E0AA441"/>
    <w:rsid w:val="5E0B84D0"/>
    <w:rsid w:val="5E0F4843"/>
    <w:rsid w:val="5E11BAB5"/>
    <w:rsid w:val="5E123511"/>
    <w:rsid w:val="5E12A866"/>
    <w:rsid w:val="5E1760D8"/>
    <w:rsid w:val="5E18B60D"/>
    <w:rsid w:val="5E1BECD1"/>
    <w:rsid w:val="5E1C0BEA"/>
    <w:rsid w:val="5E1C9E3B"/>
    <w:rsid w:val="5E1CD93E"/>
    <w:rsid w:val="5E1F24E2"/>
    <w:rsid w:val="5E2244FB"/>
    <w:rsid w:val="5E2248A6"/>
    <w:rsid w:val="5E227AF6"/>
    <w:rsid w:val="5E235EB5"/>
    <w:rsid w:val="5E281BF7"/>
    <w:rsid w:val="5E2963C6"/>
    <w:rsid w:val="5E2996B4"/>
    <w:rsid w:val="5E2A3BE1"/>
    <w:rsid w:val="5E2CB23B"/>
    <w:rsid w:val="5E31CCDF"/>
    <w:rsid w:val="5E3253B1"/>
    <w:rsid w:val="5E3346A0"/>
    <w:rsid w:val="5E3A6A1A"/>
    <w:rsid w:val="5E3E5331"/>
    <w:rsid w:val="5E3F0F26"/>
    <w:rsid w:val="5E4018AA"/>
    <w:rsid w:val="5E473C3A"/>
    <w:rsid w:val="5E4A4D53"/>
    <w:rsid w:val="5E4A5906"/>
    <w:rsid w:val="5E4CF83F"/>
    <w:rsid w:val="5E4F2362"/>
    <w:rsid w:val="5E534CAE"/>
    <w:rsid w:val="5E536880"/>
    <w:rsid w:val="5E5689A9"/>
    <w:rsid w:val="5E56AE78"/>
    <w:rsid w:val="5E5A0C60"/>
    <w:rsid w:val="5E5CC742"/>
    <w:rsid w:val="5E5E612B"/>
    <w:rsid w:val="5E6166C0"/>
    <w:rsid w:val="5E660BA4"/>
    <w:rsid w:val="5E6A2D30"/>
    <w:rsid w:val="5E6B340E"/>
    <w:rsid w:val="5E6BE67B"/>
    <w:rsid w:val="5E70C12B"/>
    <w:rsid w:val="5E712959"/>
    <w:rsid w:val="5E7EC306"/>
    <w:rsid w:val="5E80AAB1"/>
    <w:rsid w:val="5E8520C0"/>
    <w:rsid w:val="5E853516"/>
    <w:rsid w:val="5E85F038"/>
    <w:rsid w:val="5E878EA5"/>
    <w:rsid w:val="5E892281"/>
    <w:rsid w:val="5E899513"/>
    <w:rsid w:val="5E89E88D"/>
    <w:rsid w:val="5E8BB165"/>
    <w:rsid w:val="5E924162"/>
    <w:rsid w:val="5E97543E"/>
    <w:rsid w:val="5E9994E5"/>
    <w:rsid w:val="5E99E7C1"/>
    <w:rsid w:val="5E99F514"/>
    <w:rsid w:val="5E9CDD19"/>
    <w:rsid w:val="5EA0DA68"/>
    <w:rsid w:val="5EA1FDB5"/>
    <w:rsid w:val="5EA49B97"/>
    <w:rsid w:val="5EA63EC9"/>
    <w:rsid w:val="5EA6E4D4"/>
    <w:rsid w:val="5EA7FCAA"/>
    <w:rsid w:val="5EAF661B"/>
    <w:rsid w:val="5EB31A93"/>
    <w:rsid w:val="5EB4A66A"/>
    <w:rsid w:val="5EB61864"/>
    <w:rsid w:val="5EB658BB"/>
    <w:rsid w:val="5EBE0E32"/>
    <w:rsid w:val="5EBE5865"/>
    <w:rsid w:val="5EC0A20C"/>
    <w:rsid w:val="5EC95CB4"/>
    <w:rsid w:val="5ECA06DB"/>
    <w:rsid w:val="5ECA74BC"/>
    <w:rsid w:val="5ECC972D"/>
    <w:rsid w:val="5ECED829"/>
    <w:rsid w:val="5ED073BA"/>
    <w:rsid w:val="5ED29A2F"/>
    <w:rsid w:val="5ED382DA"/>
    <w:rsid w:val="5ED4E0B4"/>
    <w:rsid w:val="5ED75043"/>
    <w:rsid w:val="5ED792B9"/>
    <w:rsid w:val="5ED9A29E"/>
    <w:rsid w:val="5EDE94D7"/>
    <w:rsid w:val="5EE36124"/>
    <w:rsid w:val="5EE3D330"/>
    <w:rsid w:val="5EEB06CE"/>
    <w:rsid w:val="5EF00FE8"/>
    <w:rsid w:val="5EF045C7"/>
    <w:rsid w:val="5EF11BB7"/>
    <w:rsid w:val="5EF2FC9E"/>
    <w:rsid w:val="5EF7201A"/>
    <w:rsid w:val="5EFC228A"/>
    <w:rsid w:val="5EFE2BA4"/>
    <w:rsid w:val="5EFFADD5"/>
    <w:rsid w:val="5EFFFB4B"/>
    <w:rsid w:val="5F06F965"/>
    <w:rsid w:val="5F0988E1"/>
    <w:rsid w:val="5F0BDACF"/>
    <w:rsid w:val="5F0C8158"/>
    <w:rsid w:val="5F0D45BA"/>
    <w:rsid w:val="5F11F8DB"/>
    <w:rsid w:val="5F1873AF"/>
    <w:rsid w:val="5F1D1173"/>
    <w:rsid w:val="5F1F3C26"/>
    <w:rsid w:val="5F1F8BB9"/>
    <w:rsid w:val="5F2252F3"/>
    <w:rsid w:val="5F23140E"/>
    <w:rsid w:val="5F26A343"/>
    <w:rsid w:val="5F27001C"/>
    <w:rsid w:val="5F29C683"/>
    <w:rsid w:val="5F2BE62D"/>
    <w:rsid w:val="5F2E29E4"/>
    <w:rsid w:val="5F302CF7"/>
    <w:rsid w:val="5F310E72"/>
    <w:rsid w:val="5F31E02E"/>
    <w:rsid w:val="5F33A651"/>
    <w:rsid w:val="5F37020A"/>
    <w:rsid w:val="5F37DF52"/>
    <w:rsid w:val="5F3964A8"/>
    <w:rsid w:val="5F39CBDE"/>
    <w:rsid w:val="5F477F3F"/>
    <w:rsid w:val="5F49D268"/>
    <w:rsid w:val="5F4AEFF6"/>
    <w:rsid w:val="5F4EA3C4"/>
    <w:rsid w:val="5F504A20"/>
    <w:rsid w:val="5F50FF77"/>
    <w:rsid w:val="5F52011F"/>
    <w:rsid w:val="5F522C7C"/>
    <w:rsid w:val="5F526FC5"/>
    <w:rsid w:val="5F5283C8"/>
    <w:rsid w:val="5F596356"/>
    <w:rsid w:val="5F649DE8"/>
    <w:rsid w:val="5F64BA11"/>
    <w:rsid w:val="5F667152"/>
    <w:rsid w:val="5F6A160C"/>
    <w:rsid w:val="5F6CD843"/>
    <w:rsid w:val="5F7201BC"/>
    <w:rsid w:val="5F73F170"/>
    <w:rsid w:val="5F778900"/>
    <w:rsid w:val="5F7916BF"/>
    <w:rsid w:val="5F7A92A4"/>
    <w:rsid w:val="5F7D3139"/>
    <w:rsid w:val="5F826645"/>
    <w:rsid w:val="5F837674"/>
    <w:rsid w:val="5F83E416"/>
    <w:rsid w:val="5F86F34E"/>
    <w:rsid w:val="5F87498A"/>
    <w:rsid w:val="5F94A676"/>
    <w:rsid w:val="5F959081"/>
    <w:rsid w:val="5F994F41"/>
    <w:rsid w:val="5F9C5E73"/>
    <w:rsid w:val="5FA18100"/>
    <w:rsid w:val="5FA309B7"/>
    <w:rsid w:val="5FA43F4F"/>
    <w:rsid w:val="5FAD721B"/>
    <w:rsid w:val="5FAE4612"/>
    <w:rsid w:val="5FAE8E21"/>
    <w:rsid w:val="5FAEBD22"/>
    <w:rsid w:val="5FAFCF95"/>
    <w:rsid w:val="5FB032FA"/>
    <w:rsid w:val="5FB1D05C"/>
    <w:rsid w:val="5FB65586"/>
    <w:rsid w:val="5FB6E1F7"/>
    <w:rsid w:val="5FB79CA6"/>
    <w:rsid w:val="5FB941DA"/>
    <w:rsid w:val="5FBA7F56"/>
    <w:rsid w:val="5FBF03DB"/>
    <w:rsid w:val="5FC20790"/>
    <w:rsid w:val="5FC229B4"/>
    <w:rsid w:val="5FC4F572"/>
    <w:rsid w:val="5FC5BF79"/>
    <w:rsid w:val="5FC74D5D"/>
    <w:rsid w:val="5FC9C7CA"/>
    <w:rsid w:val="5FCCD3B4"/>
    <w:rsid w:val="5FD258F6"/>
    <w:rsid w:val="5FD31A61"/>
    <w:rsid w:val="5FD3F7D1"/>
    <w:rsid w:val="5FD64B48"/>
    <w:rsid w:val="5FDA3AC4"/>
    <w:rsid w:val="5FDD23F5"/>
    <w:rsid w:val="5FE251F4"/>
    <w:rsid w:val="5FE5B7C1"/>
    <w:rsid w:val="5FEA6553"/>
    <w:rsid w:val="5FEFD2C2"/>
    <w:rsid w:val="5FEFFA6D"/>
    <w:rsid w:val="5FF37CA8"/>
    <w:rsid w:val="5FF89986"/>
    <w:rsid w:val="5FFB9977"/>
    <w:rsid w:val="5FFC2003"/>
    <w:rsid w:val="5FFF924B"/>
    <w:rsid w:val="5FFFE615"/>
    <w:rsid w:val="6000780D"/>
    <w:rsid w:val="600355BB"/>
    <w:rsid w:val="6004D637"/>
    <w:rsid w:val="600A7B03"/>
    <w:rsid w:val="600B7DB0"/>
    <w:rsid w:val="600B956D"/>
    <w:rsid w:val="6010AFEA"/>
    <w:rsid w:val="6018148E"/>
    <w:rsid w:val="601B29B7"/>
    <w:rsid w:val="601B5CAE"/>
    <w:rsid w:val="601C34AC"/>
    <w:rsid w:val="601F474E"/>
    <w:rsid w:val="60207F11"/>
    <w:rsid w:val="6023C179"/>
    <w:rsid w:val="602B16BE"/>
    <w:rsid w:val="602D4EC2"/>
    <w:rsid w:val="6030E238"/>
    <w:rsid w:val="6030EFA5"/>
    <w:rsid w:val="60346577"/>
    <w:rsid w:val="6035E895"/>
    <w:rsid w:val="603D6C46"/>
    <w:rsid w:val="603D70D0"/>
    <w:rsid w:val="603F465C"/>
    <w:rsid w:val="6040C280"/>
    <w:rsid w:val="60413F98"/>
    <w:rsid w:val="6049ACBC"/>
    <w:rsid w:val="604D5DB8"/>
    <w:rsid w:val="604E7914"/>
    <w:rsid w:val="604FBF1F"/>
    <w:rsid w:val="60567F1A"/>
    <w:rsid w:val="605C48EE"/>
    <w:rsid w:val="605EA926"/>
    <w:rsid w:val="6062F87B"/>
    <w:rsid w:val="6063962D"/>
    <w:rsid w:val="60646B7F"/>
    <w:rsid w:val="6068B868"/>
    <w:rsid w:val="6068D430"/>
    <w:rsid w:val="606CC295"/>
    <w:rsid w:val="606FC408"/>
    <w:rsid w:val="6070F69C"/>
    <w:rsid w:val="60715142"/>
    <w:rsid w:val="6072AE5A"/>
    <w:rsid w:val="6074A07F"/>
    <w:rsid w:val="60753D07"/>
    <w:rsid w:val="607AEF6D"/>
    <w:rsid w:val="607DCCE4"/>
    <w:rsid w:val="607F6CC0"/>
    <w:rsid w:val="6084EB98"/>
    <w:rsid w:val="6085FB3D"/>
    <w:rsid w:val="6089A7C7"/>
    <w:rsid w:val="608F488A"/>
    <w:rsid w:val="609B7295"/>
    <w:rsid w:val="609C6580"/>
    <w:rsid w:val="609E896F"/>
    <w:rsid w:val="60A0E867"/>
    <w:rsid w:val="60A7F904"/>
    <w:rsid w:val="60AC1AF7"/>
    <w:rsid w:val="60AC288C"/>
    <w:rsid w:val="60AD88E3"/>
    <w:rsid w:val="60AEED67"/>
    <w:rsid w:val="60B1E4EB"/>
    <w:rsid w:val="60B3698E"/>
    <w:rsid w:val="60B5D1F7"/>
    <w:rsid w:val="60B63C09"/>
    <w:rsid w:val="60B74933"/>
    <w:rsid w:val="60B76121"/>
    <w:rsid w:val="60B76133"/>
    <w:rsid w:val="60B79A46"/>
    <w:rsid w:val="60B8DAA6"/>
    <w:rsid w:val="60B9D276"/>
    <w:rsid w:val="60C52957"/>
    <w:rsid w:val="60C8A515"/>
    <w:rsid w:val="60D66DD9"/>
    <w:rsid w:val="60D6BA1D"/>
    <w:rsid w:val="60D81F23"/>
    <w:rsid w:val="60E33CF5"/>
    <w:rsid w:val="60E7AD30"/>
    <w:rsid w:val="60EA18C4"/>
    <w:rsid w:val="60ECF02A"/>
    <w:rsid w:val="60F5B967"/>
    <w:rsid w:val="60F65675"/>
    <w:rsid w:val="60F72794"/>
    <w:rsid w:val="60F82AC6"/>
    <w:rsid w:val="6100EA0E"/>
    <w:rsid w:val="61011E96"/>
    <w:rsid w:val="61016AA8"/>
    <w:rsid w:val="6101CC7C"/>
    <w:rsid w:val="61026CA2"/>
    <w:rsid w:val="610292CA"/>
    <w:rsid w:val="610E858D"/>
    <w:rsid w:val="6110263A"/>
    <w:rsid w:val="611119DD"/>
    <w:rsid w:val="61132939"/>
    <w:rsid w:val="6114896C"/>
    <w:rsid w:val="6116E938"/>
    <w:rsid w:val="612151BE"/>
    <w:rsid w:val="6128187A"/>
    <w:rsid w:val="612B6CD8"/>
    <w:rsid w:val="612C90C1"/>
    <w:rsid w:val="613382D9"/>
    <w:rsid w:val="6133E409"/>
    <w:rsid w:val="61344191"/>
    <w:rsid w:val="6137DAEA"/>
    <w:rsid w:val="6137F4CB"/>
    <w:rsid w:val="613ACAE9"/>
    <w:rsid w:val="61420294"/>
    <w:rsid w:val="614499E5"/>
    <w:rsid w:val="614B5846"/>
    <w:rsid w:val="614B9189"/>
    <w:rsid w:val="614DFBCA"/>
    <w:rsid w:val="614ED0D3"/>
    <w:rsid w:val="614FC7AF"/>
    <w:rsid w:val="6150F4EB"/>
    <w:rsid w:val="61521150"/>
    <w:rsid w:val="6155E4A2"/>
    <w:rsid w:val="61561468"/>
    <w:rsid w:val="61605CA4"/>
    <w:rsid w:val="6161525E"/>
    <w:rsid w:val="61652C93"/>
    <w:rsid w:val="61667730"/>
    <w:rsid w:val="616BC734"/>
    <w:rsid w:val="616F06E9"/>
    <w:rsid w:val="61705D43"/>
    <w:rsid w:val="617C30B6"/>
    <w:rsid w:val="617D2978"/>
    <w:rsid w:val="61801A48"/>
    <w:rsid w:val="618325EF"/>
    <w:rsid w:val="6183961D"/>
    <w:rsid w:val="618E5805"/>
    <w:rsid w:val="619291D3"/>
    <w:rsid w:val="61929756"/>
    <w:rsid w:val="619500B2"/>
    <w:rsid w:val="61966CC0"/>
    <w:rsid w:val="6197EAD1"/>
    <w:rsid w:val="61989F21"/>
    <w:rsid w:val="6199416A"/>
    <w:rsid w:val="619ACDEE"/>
    <w:rsid w:val="619DCC6F"/>
    <w:rsid w:val="619FA00C"/>
    <w:rsid w:val="619FC698"/>
    <w:rsid w:val="619FFE92"/>
    <w:rsid w:val="61A56FC0"/>
    <w:rsid w:val="61A63A57"/>
    <w:rsid w:val="61B2879E"/>
    <w:rsid w:val="61B4C1A9"/>
    <w:rsid w:val="61B56BC4"/>
    <w:rsid w:val="61B8B534"/>
    <w:rsid w:val="61B8DD15"/>
    <w:rsid w:val="61BAAA1A"/>
    <w:rsid w:val="61BD8548"/>
    <w:rsid w:val="61BF75FC"/>
    <w:rsid w:val="61C6E68D"/>
    <w:rsid w:val="61C7E1B1"/>
    <w:rsid w:val="61CA3674"/>
    <w:rsid w:val="61CBC499"/>
    <w:rsid w:val="61CBC4BE"/>
    <w:rsid w:val="61CF62BD"/>
    <w:rsid w:val="61D52C9E"/>
    <w:rsid w:val="61D7369C"/>
    <w:rsid w:val="61DAB81D"/>
    <w:rsid w:val="61ECD940"/>
    <w:rsid w:val="61F39F9B"/>
    <w:rsid w:val="61F67892"/>
    <w:rsid w:val="61F7B0B2"/>
    <w:rsid w:val="61FB9E5B"/>
    <w:rsid w:val="61FBF6EC"/>
    <w:rsid w:val="61FC22B6"/>
    <w:rsid w:val="61FC371B"/>
    <w:rsid w:val="61FFA3E2"/>
    <w:rsid w:val="6201A3E3"/>
    <w:rsid w:val="6201EAFF"/>
    <w:rsid w:val="62035610"/>
    <w:rsid w:val="6204E68C"/>
    <w:rsid w:val="620792BC"/>
    <w:rsid w:val="62080B51"/>
    <w:rsid w:val="6208995F"/>
    <w:rsid w:val="620B53FA"/>
    <w:rsid w:val="6210062B"/>
    <w:rsid w:val="621715AC"/>
    <w:rsid w:val="621DEF08"/>
    <w:rsid w:val="621E8452"/>
    <w:rsid w:val="621EA3DD"/>
    <w:rsid w:val="62208DF0"/>
    <w:rsid w:val="62266475"/>
    <w:rsid w:val="6230DA3F"/>
    <w:rsid w:val="6230FAF3"/>
    <w:rsid w:val="6233400D"/>
    <w:rsid w:val="6235D2B1"/>
    <w:rsid w:val="623660CE"/>
    <w:rsid w:val="6236B32F"/>
    <w:rsid w:val="62392049"/>
    <w:rsid w:val="623A8684"/>
    <w:rsid w:val="623CF73E"/>
    <w:rsid w:val="623E8CDE"/>
    <w:rsid w:val="623EB6E5"/>
    <w:rsid w:val="6241CB11"/>
    <w:rsid w:val="624328F8"/>
    <w:rsid w:val="624442BC"/>
    <w:rsid w:val="6246B7CC"/>
    <w:rsid w:val="6248AA05"/>
    <w:rsid w:val="624DAA98"/>
    <w:rsid w:val="62533D33"/>
    <w:rsid w:val="62566CBB"/>
    <w:rsid w:val="6258394F"/>
    <w:rsid w:val="62583C2B"/>
    <w:rsid w:val="6263E718"/>
    <w:rsid w:val="6263E794"/>
    <w:rsid w:val="6266C53F"/>
    <w:rsid w:val="626B4371"/>
    <w:rsid w:val="626C6AC5"/>
    <w:rsid w:val="626E5B98"/>
    <w:rsid w:val="6270148A"/>
    <w:rsid w:val="62711F9C"/>
    <w:rsid w:val="627643B7"/>
    <w:rsid w:val="6276B3E0"/>
    <w:rsid w:val="6277104C"/>
    <w:rsid w:val="627C059C"/>
    <w:rsid w:val="627F97AA"/>
    <w:rsid w:val="6282B201"/>
    <w:rsid w:val="628840A8"/>
    <w:rsid w:val="628AE4C3"/>
    <w:rsid w:val="628C0F52"/>
    <w:rsid w:val="628C4ACF"/>
    <w:rsid w:val="628D7F32"/>
    <w:rsid w:val="628F4F6B"/>
    <w:rsid w:val="62905FB4"/>
    <w:rsid w:val="62920F28"/>
    <w:rsid w:val="6294C857"/>
    <w:rsid w:val="6295D919"/>
    <w:rsid w:val="62966C91"/>
    <w:rsid w:val="6298614C"/>
    <w:rsid w:val="629E5516"/>
    <w:rsid w:val="629E7ECF"/>
    <w:rsid w:val="62A13B9A"/>
    <w:rsid w:val="62A4D0B1"/>
    <w:rsid w:val="62A4F104"/>
    <w:rsid w:val="62AB99A6"/>
    <w:rsid w:val="62ABF8F1"/>
    <w:rsid w:val="62B5AD32"/>
    <w:rsid w:val="62BE0A29"/>
    <w:rsid w:val="62BFBBD0"/>
    <w:rsid w:val="62C004E3"/>
    <w:rsid w:val="62C114B2"/>
    <w:rsid w:val="62CD68D0"/>
    <w:rsid w:val="62CE2828"/>
    <w:rsid w:val="62D06733"/>
    <w:rsid w:val="62D3B1A9"/>
    <w:rsid w:val="62DE577F"/>
    <w:rsid w:val="62E020B6"/>
    <w:rsid w:val="62E08F80"/>
    <w:rsid w:val="62E2E883"/>
    <w:rsid w:val="62E51068"/>
    <w:rsid w:val="62E62D0F"/>
    <w:rsid w:val="62EE1FCC"/>
    <w:rsid w:val="62EED992"/>
    <w:rsid w:val="62F0023E"/>
    <w:rsid w:val="62F189A2"/>
    <w:rsid w:val="62F21438"/>
    <w:rsid w:val="62F2E76D"/>
    <w:rsid w:val="62F3ADF3"/>
    <w:rsid w:val="62F4A40C"/>
    <w:rsid w:val="62F6494E"/>
    <w:rsid w:val="62F881FB"/>
    <w:rsid w:val="62FA8ED4"/>
    <w:rsid w:val="62FB3A0F"/>
    <w:rsid w:val="6301AD2F"/>
    <w:rsid w:val="63027FF6"/>
    <w:rsid w:val="63029B73"/>
    <w:rsid w:val="6305BE52"/>
    <w:rsid w:val="63061FBD"/>
    <w:rsid w:val="63066441"/>
    <w:rsid w:val="63130754"/>
    <w:rsid w:val="63163CB0"/>
    <w:rsid w:val="63198060"/>
    <w:rsid w:val="631B0794"/>
    <w:rsid w:val="631CB262"/>
    <w:rsid w:val="631E174C"/>
    <w:rsid w:val="631E742C"/>
    <w:rsid w:val="6320AB92"/>
    <w:rsid w:val="6325327A"/>
    <w:rsid w:val="63266858"/>
    <w:rsid w:val="63268986"/>
    <w:rsid w:val="632ABC8F"/>
    <w:rsid w:val="632BE5A4"/>
    <w:rsid w:val="632E42CE"/>
    <w:rsid w:val="632F4154"/>
    <w:rsid w:val="632FBCED"/>
    <w:rsid w:val="63335B55"/>
    <w:rsid w:val="6334082C"/>
    <w:rsid w:val="63379401"/>
    <w:rsid w:val="63391683"/>
    <w:rsid w:val="633B5930"/>
    <w:rsid w:val="633CDD03"/>
    <w:rsid w:val="633DA5A8"/>
    <w:rsid w:val="6348723E"/>
    <w:rsid w:val="634A4603"/>
    <w:rsid w:val="6357D5F3"/>
    <w:rsid w:val="63588797"/>
    <w:rsid w:val="6358BB1F"/>
    <w:rsid w:val="635F7A44"/>
    <w:rsid w:val="6360DB59"/>
    <w:rsid w:val="6365D4C0"/>
    <w:rsid w:val="63685650"/>
    <w:rsid w:val="6368BD10"/>
    <w:rsid w:val="6368C647"/>
    <w:rsid w:val="636A3CA7"/>
    <w:rsid w:val="636EC6DA"/>
    <w:rsid w:val="6374B3CA"/>
    <w:rsid w:val="637570F5"/>
    <w:rsid w:val="637930E0"/>
    <w:rsid w:val="63795257"/>
    <w:rsid w:val="637A9EF6"/>
    <w:rsid w:val="637E1305"/>
    <w:rsid w:val="637E7023"/>
    <w:rsid w:val="6387034D"/>
    <w:rsid w:val="6389A835"/>
    <w:rsid w:val="6389EC8D"/>
    <w:rsid w:val="638D228E"/>
    <w:rsid w:val="63910E44"/>
    <w:rsid w:val="639291AB"/>
    <w:rsid w:val="639479E4"/>
    <w:rsid w:val="63971114"/>
    <w:rsid w:val="639FD781"/>
    <w:rsid w:val="63A4138B"/>
    <w:rsid w:val="63A602B1"/>
    <w:rsid w:val="63AC06E8"/>
    <w:rsid w:val="63AD6428"/>
    <w:rsid w:val="63B0CB4D"/>
    <w:rsid w:val="63B45E3C"/>
    <w:rsid w:val="63B5B544"/>
    <w:rsid w:val="63B6ABF9"/>
    <w:rsid w:val="63BE69EF"/>
    <w:rsid w:val="63BF3922"/>
    <w:rsid w:val="63C4E2CC"/>
    <w:rsid w:val="63C7166E"/>
    <w:rsid w:val="63D7D31F"/>
    <w:rsid w:val="63D7D73C"/>
    <w:rsid w:val="63D85886"/>
    <w:rsid w:val="63D9DBB0"/>
    <w:rsid w:val="63DA10E4"/>
    <w:rsid w:val="63DBAD49"/>
    <w:rsid w:val="63DC330D"/>
    <w:rsid w:val="63DF8E98"/>
    <w:rsid w:val="63E11462"/>
    <w:rsid w:val="63E1DE83"/>
    <w:rsid w:val="63E28231"/>
    <w:rsid w:val="63E2CD58"/>
    <w:rsid w:val="63E6E69A"/>
    <w:rsid w:val="63E6EF37"/>
    <w:rsid w:val="63E832B9"/>
    <w:rsid w:val="63EAF1B9"/>
    <w:rsid w:val="63EB10CC"/>
    <w:rsid w:val="63EB45E5"/>
    <w:rsid w:val="63EB57AD"/>
    <w:rsid w:val="63F141E8"/>
    <w:rsid w:val="63F27AD4"/>
    <w:rsid w:val="63F60745"/>
    <w:rsid w:val="63F61CEA"/>
    <w:rsid w:val="63F75C30"/>
    <w:rsid w:val="63F7CAD4"/>
    <w:rsid w:val="63FAE688"/>
    <w:rsid w:val="63FB3C8B"/>
    <w:rsid w:val="63FC12E4"/>
    <w:rsid w:val="63FD3DEE"/>
    <w:rsid w:val="64060D4C"/>
    <w:rsid w:val="64080862"/>
    <w:rsid w:val="64082EBD"/>
    <w:rsid w:val="640AD9BE"/>
    <w:rsid w:val="640CA326"/>
    <w:rsid w:val="640ECF49"/>
    <w:rsid w:val="6410995E"/>
    <w:rsid w:val="6413F5A9"/>
    <w:rsid w:val="64162C38"/>
    <w:rsid w:val="6417299C"/>
    <w:rsid w:val="6418709D"/>
    <w:rsid w:val="641B4E7E"/>
    <w:rsid w:val="641E4F8D"/>
    <w:rsid w:val="641FF690"/>
    <w:rsid w:val="6420A99A"/>
    <w:rsid w:val="6420BD12"/>
    <w:rsid w:val="64227B7B"/>
    <w:rsid w:val="64263B1F"/>
    <w:rsid w:val="6426921C"/>
    <w:rsid w:val="64297DFC"/>
    <w:rsid w:val="642BEA97"/>
    <w:rsid w:val="6430A27F"/>
    <w:rsid w:val="6433804C"/>
    <w:rsid w:val="6434B26D"/>
    <w:rsid w:val="6436B15D"/>
    <w:rsid w:val="64399785"/>
    <w:rsid w:val="643B24B7"/>
    <w:rsid w:val="64427E5E"/>
    <w:rsid w:val="64431846"/>
    <w:rsid w:val="644423AA"/>
    <w:rsid w:val="6444C618"/>
    <w:rsid w:val="64451BF6"/>
    <w:rsid w:val="644A4F87"/>
    <w:rsid w:val="644A7C1B"/>
    <w:rsid w:val="644AAA4C"/>
    <w:rsid w:val="644ACCAA"/>
    <w:rsid w:val="644C1A4B"/>
    <w:rsid w:val="644DF653"/>
    <w:rsid w:val="6453E3D4"/>
    <w:rsid w:val="6454077D"/>
    <w:rsid w:val="64543963"/>
    <w:rsid w:val="645E4F16"/>
    <w:rsid w:val="645E677A"/>
    <w:rsid w:val="64608367"/>
    <w:rsid w:val="64617B00"/>
    <w:rsid w:val="6461C5A3"/>
    <w:rsid w:val="6463A09B"/>
    <w:rsid w:val="6464F888"/>
    <w:rsid w:val="6465ED06"/>
    <w:rsid w:val="64661A66"/>
    <w:rsid w:val="6469BE41"/>
    <w:rsid w:val="646B2A38"/>
    <w:rsid w:val="6472D464"/>
    <w:rsid w:val="647592CE"/>
    <w:rsid w:val="647862A3"/>
    <w:rsid w:val="647AAA02"/>
    <w:rsid w:val="647C373F"/>
    <w:rsid w:val="648072DE"/>
    <w:rsid w:val="6487CEFA"/>
    <w:rsid w:val="64908809"/>
    <w:rsid w:val="64934280"/>
    <w:rsid w:val="64955631"/>
    <w:rsid w:val="64956471"/>
    <w:rsid w:val="649619F8"/>
    <w:rsid w:val="6497FECE"/>
    <w:rsid w:val="649EE66A"/>
    <w:rsid w:val="64A59ED6"/>
    <w:rsid w:val="64A877E9"/>
    <w:rsid w:val="64AA6DFA"/>
    <w:rsid w:val="64AD25CC"/>
    <w:rsid w:val="64AF4565"/>
    <w:rsid w:val="64B03946"/>
    <w:rsid w:val="64B28A6A"/>
    <w:rsid w:val="64B29572"/>
    <w:rsid w:val="64B2ED79"/>
    <w:rsid w:val="64B3AC8A"/>
    <w:rsid w:val="64B4362A"/>
    <w:rsid w:val="64B457DB"/>
    <w:rsid w:val="64BB02BA"/>
    <w:rsid w:val="64BB3E6E"/>
    <w:rsid w:val="64BCDA78"/>
    <w:rsid w:val="64BD0481"/>
    <w:rsid w:val="64BE4AA3"/>
    <w:rsid w:val="64C05175"/>
    <w:rsid w:val="64C0B42F"/>
    <w:rsid w:val="64C19A04"/>
    <w:rsid w:val="64C36C4F"/>
    <w:rsid w:val="64C3850C"/>
    <w:rsid w:val="64C4607A"/>
    <w:rsid w:val="64C9D1F8"/>
    <w:rsid w:val="64CB31D8"/>
    <w:rsid w:val="64CD3CD2"/>
    <w:rsid w:val="64CF51A3"/>
    <w:rsid w:val="64CFEDD4"/>
    <w:rsid w:val="64D14ADB"/>
    <w:rsid w:val="64D35BB4"/>
    <w:rsid w:val="64D51B1C"/>
    <w:rsid w:val="64D8BCB1"/>
    <w:rsid w:val="64D9F5F9"/>
    <w:rsid w:val="64DDB56C"/>
    <w:rsid w:val="64E07585"/>
    <w:rsid w:val="64E3AD1B"/>
    <w:rsid w:val="64E3D1C2"/>
    <w:rsid w:val="64E44F35"/>
    <w:rsid w:val="64E48EC0"/>
    <w:rsid w:val="64E5DEE9"/>
    <w:rsid w:val="64E63FD1"/>
    <w:rsid w:val="64E69A9B"/>
    <w:rsid w:val="64EA5A9B"/>
    <w:rsid w:val="64EB1414"/>
    <w:rsid w:val="64EC7777"/>
    <w:rsid w:val="64EE3E4A"/>
    <w:rsid w:val="64EF137D"/>
    <w:rsid w:val="64EF9F7D"/>
    <w:rsid w:val="64F42903"/>
    <w:rsid w:val="64F6D239"/>
    <w:rsid w:val="64F9800D"/>
    <w:rsid w:val="65005E77"/>
    <w:rsid w:val="6501B0B7"/>
    <w:rsid w:val="650332C1"/>
    <w:rsid w:val="6504D8B2"/>
    <w:rsid w:val="6508C976"/>
    <w:rsid w:val="65094C55"/>
    <w:rsid w:val="650AE231"/>
    <w:rsid w:val="65107752"/>
    <w:rsid w:val="6512DDBA"/>
    <w:rsid w:val="6513D047"/>
    <w:rsid w:val="651682D4"/>
    <w:rsid w:val="651767C1"/>
    <w:rsid w:val="65193273"/>
    <w:rsid w:val="65197863"/>
    <w:rsid w:val="651A114B"/>
    <w:rsid w:val="651AC18D"/>
    <w:rsid w:val="651B81EB"/>
    <w:rsid w:val="651B897D"/>
    <w:rsid w:val="6525F54F"/>
    <w:rsid w:val="6529F454"/>
    <w:rsid w:val="652B1276"/>
    <w:rsid w:val="652BD585"/>
    <w:rsid w:val="65307ABD"/>
    <w:rsid w:val="6531536B"/>
    <w:rsid w:val="6533DF42"/>
    <w:rsid w:val="6538F6FC"/>
    <w:rsid w:val="6541A8EF"/>
    <w:rsid w:val="654272B9"/>
    <w:rsid w:val="65429F35"/>
    <w:rsid w:val="65440845"/>
    <w:rsid w:val="654673F6"/>
    <w:rsid w:val="65474AED"/>
    <w:rsid w:val="65485BDC"/>
    <w:rsid w:val="65528252"/>
    <w:rsid w:val="655612D0"/>
    <w:rsid w:val="655961E6"/>
    <w:rsid w:val="655AAEA1"/>
    <w:rsid w:val="655ADE48"/>
    <w:rsid w:val="655EFB89"/>
    <w:rsid w:val="656103BD"/>
    <w:rsid w:val="65616164"/>
    <w:rsid w:val="656167B5"/>
    <w:rsid w:val="6562921F"/>
    <w:rsid w:val="6564A3D2"/>
    <w:rsid w:val="65683BD3"/>
    <w:rsid w:val="656BD408"/>
    <w:rsid w:val="656C7C4A"/>
    <w:rsid w:val="656CA401"/>
    <w:rsid w:val="657029FD"/>
    <w:rsid w:val="65749D66"/>
    <w:rsid w:val="65752E81"/>
    <w:rsid w:val="65766A24"/>
    <w:rsid w:val="6578B3AC"/>
    <w:rsid w:val="65798607"/>
    <w:rsid w:val="657AE400"/>
    <w:rsid w:val="65819303"/>
    <w:rsid w:val="658412F0"/>
    <w:rsid w:val="65855872"/>
    <w:rsid w:val="6586BE6D"/>
    <w:rsid w:val="65879FAB"/>
    <w:rsid w:val="658EC838"/>
    <w:rsid w:val="6591A120"/>
    <w:rsid w:val="6591E0AA"/>
    <w:rsid w:val="65927D9F"/>
    <w:rsid w:val="65958DF7"/>
    <w:rsid w:val="6597E96A"/>
    <w:rsid w:val="6599E689"/>
    <w:rsid w:val="659DCC46"/>
    <w:rsid w:val="659FCCFC"/>
    <w:rsid w:val="65A0BA37"/>
    <w:rsid w:val="65A107AB"/>
    <w:rsid w:val="65A1B50D"/>
    <w:rsid w:val="65A1F77B"/>
    <w:rsid w:val="65A4B58A"/>
    <w:rsid w:val="65A735B0"/>
    <w:rsid w:val="65A8F63F"/>
    <w:rsid w:val="65AB3243"/>
    <w:rsid w:val="65B612A7"/>
    <w:rsid w:val="65B8FCAB"/>
    <w:rsid w:val="65BC05EA"/>
    <w:rsid w:val="65BC121B"/>
    <w:rsid w:val="65BC9223"/>
    <w:rsid w:val="65BFCCFF"/>
    <w:rsid w:val="65C14924"/>
    <w:rsid w:val="65C4E230"/>
    <w:rsid w:val="65C658B6"/>
    <w:rsid w:val="65C78BB8"/>
    <w:rsid w:val="65C821F0"/>
    <w:rsid w:val="65CA0C44"/>
    <w:rsid w:val="65CE3B22"/>
    <w:rsid w:val="65D1BFF4"/>
    <w:rsid w:val="65D290FE"/>
    <w:rsid w:val="65D3A090"/>
    <w:rsid w:val="65D42C6C"/>
    <w:rsid w:val="65D851B3"/>
    <w:rsid w:val="65D9D881"/>
    <w:rsid w:val="65DA5EF6"/>
    <w:rsid w:val="65DAC6FA"/>
    <w:rsid w:val="65DB4D86"/>
    <w:rsid w:val="65DB50F8"/>
    <w:rsid w:val="65DC77E4"/>
    <w:rsid w:val="65E5587B"/>
    <w:rsid w:val="65E6F26C"/>
    <w:rsid w:val="65E79D70"/>
    <w:rsid w:val="65EDA77F"/>
    <w:rsid w:val="65EF0DE5"/>
    <w:rsid w:val="65F1B382"/>
    <w:rsid w:val="65F22AB4"/>
    <w:rsid w:val="65F2B364"/>
    <w:rsid w:val="65F837E8"/>
    <w:rsid w:val="65F89789"/>
    <w:rsid w:val="65FA3B81"/>
    <w:rsid w:val="65FBA94C"/>
    <w:rsid w:val="65FCAE04"/>
    <w:rsid w:val="65FEC4E3"/>
    <w:rsid w:val="6600A0F0"/>
    <w:rsid w:val="66077901"/>
    <w:rsid w:val="660A9C28"/>
    <w:rsid w:val="660C9A62"/>
    <w:rsid w:val="660D4D97"/>
    <w:rsid w:val="66150DDC"/>
    <w:rsid w:val="661726EA"/>
    <w:rsid w:val="661889C0"/>
    <w:rsid w:val="661937D0"/>
    <w:rsid w:val="661A1160"/>
    <w:rsid w:val="661B5EF5"/>
    <w:rsid w:val="661B699E"/>
    <w:rsid w:val="661BFAB4"/>
    <w:rsid w:val="661C40B2"/>
    <w:rsid w:val="661CE532"/>
    <w:rsid w:val="661D743D"/>
    <w:rsid w:val="661FC5BF"/>
    <w:rsid w:val="6623DFE7"/>
    <w:rsid w:val="6623EF31"/>
    <w:rsid w:val="6626A01F"/>
    <w:rsid w:val="6627359E"/>
    <w:rsid w:val="6627D805"/>
    <w:rsid w:val="66290E5E"/>
    <w:rsid w:val="662963E2"/>
    <w:rsid w:val="662B1463"/>
    <w:rsid w:val="66325CAA"/>
    <w:rsid w:val="66345C86"/>
    <w:rsid w:val="66363274"/>
    <w:rsid w:val="663E0DCC"/>
    <w:rsid w:val="663F32A7"/>
    <w:rsid w:val="663FEBF5"/>
    <w:rsid w:val="66469F08"/>
    <w:rsid w:val="6646B672"/>
    <w:rsid w:val="664701E8"/>
    <w:rsid w:val="6648577E"/>
    <w:rsid w:val="664F15F2"/>
    <w:rsid w:val="6650719E"/>
    <w:rsid w:val="6655CC80"/>
    <w:rsid w:val="6656C8C5"/>
    <w:rsid w:val="66588484"/>
    <w:rsid w:val="665A027C"/>
    <w:rsid w:val="665ABEA8"/>
    <w:rsid w:val="665DACD7"/>
    <w:rsid w:val="66614360"/>
    <w:rsid w:val="66619986"/>
    <w:rsid w:val="666269BF"/>
    <w:rsid w:val="666434EE"/>
    <w:rsid w:val="666651F1"/>
    <w:rsid w:val="6666CD4B"/>
    <w:rsid w:val="6669B914"/>
    <w:rsid w:val="666B7349"/>
    <w:rsid w:val="666F3818"/>
    <w:rsid w:val="666FFD47"/>
    <w:rsid w:val="66706E4B"/>
    <w:rsid w:val="6671B725"/>
    <w:rsid w:val="667316FF"/>
    <w:rsid w:val="66736307"/>
    <w:rsid w:val="66741484"/>
    <w:rsid w:val="6674171A"/>
    <w:rsid w:val="667624C8"/>
    <w:rsid w:val="66789567"/>
    <w:rsid w:val="6678E490"/>
    <w:rsid w:val="66798A25"/>
    <w:rsid w:val="6679F964"/>
    <w:rsid w:val="6682C747"/>
    <w:rsid w:val="66857950"/>
    <w:rsid w:val="6685D8F9"/>
    <w:rsid w:val="66873B27"/>
    <w:rsid w:val="6687DBA1"/>
    <w:rsid w:val="669253E9"/>
    <w:rsid w:val="66980ED0"/>
    <w:rsid w:val="669CD6B3"/>
    <w:rsid w:val="669D54EA"/>
    <w:rsid w:val="66A2F0A1"/>
    <w:rsid w:val="66A5302F"/>
    <w:rsid w:val="66A55267"/>
    <w:rsid w:val="66AC3AB9"/>
    <w:rsid w:val="66AF4B0F"/>
    <w:rsid w:val="66B11A38"/>
    <w:rsid w:val="66B1533F"/>
    <w:rsid w:val="66B5CE3C"/>
    <w:rsid w:val="66BAE8C7"/>
    <w:rsid w:val="66BBC797"/>
    <w:rsid w:val="66BD3297"/>
    <w:rsid w:val="66C102BF"/>
    <w:rsid w:val="66C3565A"/>
    <w:rsid w:val="66C8615F"/>
    <w:rsid w:val="66C9DE23"/>
    <w:rsid w:val="66CA4AEA"/>
    <w:rsid w:val="66CAF491"/>
    <w:rsid w:val="66CCE286"/>
    <w:rsid w:val="66CF7955"/>
    <w:rsid w:val="66CFCD14"/>
    <w:rsid w:val="66D68FC7"/>
    <w:rsid w:val="66D96DF9"/>
    <w:rsid w:val="66DA107C"/>
    <w:rsid w:val="66DFDF33"/>
    <w:rsid w:val="66E24600"/>
    <w:rsid w:val="66E47288"/>
    <w:rsid w:val="66E619DA"/>
    <w:rsid w:val="66E6B358"/>
    <w:rsid w:val="66E72425"/>
    <w:rsid w:val="66E8661A"/>
    <w:rsid w:val="66E9A47F"/>
    <w:rsid w:val="66E9B8F9"/>
    <w:rsid w:val="66EC87E9"/>
    <w:rsid w:val="66EC9C36"/>
    <w:rsid w:val="66EF0235"/>
    <w:rsid w:val="66F0DFA4"/>
    <w:rsid w:val="66F53A5F"/>
    <w:rsid w:val="66F7B162"/>
    <w:rsid w:val="66FAE4C1"/>
    <w:rsid w:val="66FE0D37"/>
    <w:rsid w:val="67034D3F"/>
    <w:rsid w:val="6704C643"/>
    <w:rsid w:val="6704F0F3"/>
    <w:rsid w:val="6706765D"/>
    <w:rsid w:val="6708A28E"/>
    <w:rsid w:val="6709CA2F"/>
    <w:rsid w:val="670C608E"/>
    <w:rsid w:val="670DB367"/>
    <w:rsid w:val="670DD018"/>
    <w:rsid w:val="67130DD1"/>
    <w:rsid w:val="6714996F"/>
    <w:rsid w:val="671ADC79"/>
    <w:rsid w:val="671D481A"/>
    <w:rsid w:val="672085B4"/>
    <w:rsid w:val="672144E7"/>
    <w:rsid w:val="67241551"/>
    <w:rsid w:val="672726DA"/>
    <w:rsid w:val="67280D23"/>
    <w:rsid w:val="67286406"/>
    <w:rsid w:val="672E4B59"/>
    <w:rsid w:val="6736AB9B"/>
    <w:rsid w:val="6737B0BD"/>
    <w:rsid w:val="67382C9F"/>
    <w:rsid w:val="673839ED"/>
    <w:rsid w:val="6739D1A0"/>
    <w:rsid w:val="673A5CEC"/>
    <w:rsid w:val="673C07FB"/>
    <w:rsid w:val="673F5D2A"/>
    <w:rsid w:val="67416FDF"/>
    <w:rsid w:val="6741C45E"/>
    <w:rsid w:val="67443B07"/>
    <w:rsid w:val="6744D274"/>
    <w:rsid w:val="67460361"/>
    <w:rsid w:val="67465F30"/>
    <w:rsid w:val="674CEF78"/>
    <w:rsid w:val="674DD32A"/>
    <w:rsid w:val="67572E4B"/>
    <w:rsid w:val="675C1599"/>
    <w:rsid w:val="675D29E2"/>
    <w:rsid w:val="675FB345"/>
    <w:rsid w:val="6761EB1E"/>
    <w:rsid w:val="67664420"/>
    <w:rsid w:val="6768B50E"/>
    <w:rsid w:val="676D09C4"/>
    <w:rsid w:val="67744996"/>
    <w:rsid w:val="67750A90"/>
    <w:rsid w:val="677F8799"/>
    <w:rsid w:val="677F90E3"/>
    <w:rsid w:val="6781E109"/>
    <w:rsid w:val="6783FC25"/>
    <w:rsid w:val="67855BBD"/>
    <w:rsid w:val="6786B26A"/>
    <w:rsid w:val="678A43FB"/>
    <w:rsid w:val="678D8971"/>
    <w:rsid w:val="6797EF1F"/>
    <w:rsid w:val="679886E3"/>
    <w:rsid w:val="679F53A6"/>
    <w:rsid w:val="679F6356"/>
    <w:rsid w:val="67A2E271"/>
    <w:rsid w:val="67A39111"/>
    <w:rsid w:val="67AA741D"/>
    <w:rsid w:val="67AC0631"/>
    <w:rsid w:val="67AD3B01"/>
    <w:rsid w:val="67AF0A6E"/>
    <w:rsid w:val="67AF6613"/>
    <w:rsid w:val="67B0C132"/>
    <w:rsid w:val="67B45943"/>
    <w:rsid w:val="67B74C18"/>
    <w:rsid w:val="67BC4B68"/>
    <w:rsid w:val="67BD68D4"/>
    <w:rsid w:val="67BDB051"/>
    <w:rsid w:val="67C39122"/>
    <w:rsid w:val="67C6371E"/>
    <w:rsid w:val="67C8007F"/>
    <w:rsid w:val="67C951FF"/>
    <w:rsid w:val="67CB3E76"/>
    <w:rsid w:val="67CD30EC"/>
    <w:rsid w:val="67CDA89B"/>
    <w:rsid w:val="67CDF519"/>
    <w:rsid w:val="67CED8FD"/>
    <w:rsid w:val="67CF071B"/>
    <w:rsid w:val="67D01A49"/>
    <w:rsid w:val="67D0DD04"/>
    <w:rsid w:val="67D1F0FB"/>
    <w:rsid w:val="67D23426"/>
    <w:rsid w:val="67D34015"/>
    <w:rsid w:val="67D3B145"/>
    <w:rsid w:val="67D4F187"/>
    <w:rsid w:val="67D6C2D9"/>
    <w:rsid w:val="67D76671"/>
    <w:rsid w:val="67DF1DB0"/>
    <w:rsid w:val="67E8015E"/>
    <w:rsid w:val="67E87BAD"/>
    <w:rsid w:val="67EB1056"/>
    <w:rsid w:val="67EC7B0C"/>
    <w:rsid w:val="67F2AAA9"/>
    <w:rsid w:val="67F79E45"/>
    <w:rsid w:val="67FE3210"/>
    <w:rsid w:val="67FF062F"/>
    <w:rsid w:val="680368ED"/>
    <w:rsid w:val="68048982"/>
    <w:rsid w:val="68071C81"/>
    <w:rsid w:val="6809145E"/>
    <w:rsid w:val="68098FC8"/>
    <w:rsid w:val="680A8B55"/>
    <w:rsid w:val="680D4EE8"/>
    <w:rsid w:val="68145C29"/>
    <w:rsid w:val="6816F952"/>
    <w:rsid w:val="6821CC27"/>
    <w:rsid w:val="68239A51"/>
    <w:rsid w:val="6825BE7C"/>
    <w:rsid w:val="682A8A97"/>
    <w:rsid w:val="682A9D1D"/>
    <w:rsid w:val="682C9BFB"/>
    <w:rsid w:val="682DB89A"/>
    <w:rsid w:val="683746C1"/>
    <w:rsid w:val="683BA3DF"/>
    <w:rsid w:val="683C13B5"/>
    <w:rsid w:val="683CE868"/>
    <w:rsid w:val="683FB655"/>
    <w:rsid w:val="68414C7E"/>
    <w:rsid w:val="68421E51"/>
    <w:rsid w:val="6842E403"/>
    <w:rsid w:val="6845C3FA"/>
    <w:rsid w:val="684825EF"/>
    <w:rsid w:val="684A007D"/>
    <w:rsid w:val="684E76AB"/>
    <w:rsid w:val="685016F8"/>
    <w:rsid w:val="68532FF0"/>
    <w:rsid w:val="6855AEC1"/>
    <w:rsid w:val="6855CF8C"/>
    <w:rsid w:val="68564589"/>
    <w:rsid w:val="685A68C6"/>
    <w:rsid w:val="685ED115"/>
    <w:rsid w:val="6861EC9D"/>
    <w:rsid w:val="6863677A"/>
    <w:rsid w:val="6863D931"/>
    <w:rsid w:val="6866264D"/>
    <w:rsid w:val="686770DE"/>
    <w:rsid w:val="686CAD5B"/>
    <w:rsid w:val="686D2119"/>
    <w:rsid w:val="686D5D56"/>
    <w:rsid w:val="686E39EE"/>
    <w:rsid w:val="68710E65"/>
    <w:rsid w:val="6872031C"/>
    <w:rsid w:val="6874F874"/>
    <w:rsid w:val="68750F50"/>
    <w:rsid w:val="6875B0B0"/>
    <w:rsid w:val="68791D5F"/>
    <w:rsid w:val="687C9642"/>
    <w:rsid w:val="687CD112"/>
    <w:rsid w:val="687DC0C4"/>
    <w:rsid w:val="6887FC61"/>
    <w:rsid w:val="688CA6B8"/>
    <w:rsid w:val="68933031"/>
    <w:rsid w:val="6895CB37"/>
    <w:rsid w:val="68A047A4"/>
    <w:rsid w:val="68A279CB"/>
    <w:rsid w:val="68A2A7F9"/>
    <w:rsid w:val="68A3ADF2"/>
    <w:rsid w:val="68A3C6C7"/>
    <w:rsid w:val="68A439BF"/>
    <w:rsid w:val="68A85C8C"/>
    <w:rsid w:val="68AAD796"/>
    <w:rsid w:val="68AC4451"/>
    <w:rsid w:val="68AD7E4B"/>
    <w:rsid w:val="68AD9CF6"/>
    <w:rsid w:val="68AEB550"/>
    <w:rsid w:val="68AF9B1E"/>
    <w:rsid w:val="68B28F01"/>
    <w:rsid w:val="68B38615"/>
    <w:rsid w:val="68B8909F"/>
    <w:rsid w:val="68B94A14"/>
    <w:rsid w:val="68B9AB38"/>
    <w:rsid w:val="68BD8CF8"/>
    <w:rsid w:val="68C52B7F"/>
    <w:rsid w:val="68C6931F"/>
    <w:rsid w:val="68C9B131"/>
    <w:rsid w:val="68CD8182"/>
    <w:rsid w:val="68CF45BE"/>
    <w:rsid w:val="68D26B63"/>
    <w:rsid w:val="68D6AE9A"/>
    <w:rsid w:val="68DCD004"/>
    <w:rsid w:val="68DFA262"/>
    <w:rsid w:val="68E0E2B6"/>
    <w:rsid w:val="68E123F3"/>
    <w:rsid w:val="68E2904C"/>
    <w:rsid w:val="68E5B34C"/>
    <w:rsid w:val="68E6AD61"/>
    <w:rsid w:val="68EC28DA"/>
    <w:rsid w:val="68ED7566"/>
    <w:rsid w:val="68F10367"/>
    <w:rsid w:val="68F1B3E8"/>
    <w:rsid w:val="68F1EEEC"/>
    <w:rsid w:val="68F71E11"/>
    <w:rsid w:val="68F8CC6C"/>
    <w:rsid w:val="68F915C3"/>
    <w:rsid w:val="68FE4285"/>
    <w:rsid w:val="690050E4"/>
    <w:rsid w:val="69091282"/>
    <w:rsid w:val="6909B277"/>
    <w:rsid w:val="690E2976"/>
    <w:rsid w:val="690E2AED"/>
    <w:rsid w:val="6911B563"/>
    <w:rsid w:val="691497FD"/>
    <w:rsid w:val="691B9782"/>
    <w:rsid w:val="691BEC24"/>
    <w:rsid w:val="691E359B"/>
    <w:rsid w:val="6920E333"/>
    <w:rsid w:val="6923BBE2"/>
    <w:rsid w:val="69249C7D"/>
    <w:rsid w:val="6924C26E"/>
    <w:rsid w:val="6925D6F1"/>
    <w:rsid w:val="6927BF8C"/>
    <w:rsid w:val="692BCEDC"/>
    <w:rsid w:val="692FAB60"/>
    <w:rsid w:val="6930E23D"/>
    <w:rsid w:val="693C0487"/>
    <w:rsid w:val="693DE793"/>
    <w:rsid w:val="69456688"/>
    <w:rsid w:val="6946EE36"/>
    <w:rsid w:val="69481A5C"/>
    <w:rsid w:val="694871CF"/>
    <w:rsid w:val="6948AC0F"/>
    <w:rsid w:val="694A3172"/>
    <w:rsid w:val="694B066F"/>
    <w:rsid w:val="695038B7"/>
    <w:rsid w:val="69514F27"/>
    <w:rsid w:val="69599990"/>
    <w:rsid w:val="695B3A77"/>
    <w:rsid w:val="695C3238"/>
    <w:rsid w:val="6969881C"/>
    <w:rsid w:val="69734328"/>
    <w:rsid w:val="69745E05"/>
    <w:rsid w:val="69764B41"/>
    <w:rsid w:val="6977ACC1"/>
    <w:rsid w:val="697979C9"/>
    <w:rsid w:val="697A3BE9"/>
    <w:rsid w:val="69890E20"/>
    <w:rsid w:val="698A4373"/>
    <w:rsid w:val="698C4B99"/>
    <w:rsid w:val="698FA194"/>
    <w:rsid w:val="6990E720"/>
    <w:rsid w:val="69912914"/>
    <w:rsid w:val="6995AAF4"/>
    <w:rsid w:val="699E0E2C"/>
    <w:rsid w:val="699F77B9"/>
    <w:rsid w:val="69A3C047"/>
    <w:rsid w:val="69A48997"/>
    <w:rsid w:val="69A8A175"/>
    <w:rsid w:val="69AA51EF"/>
    <w:rsid w:val="69AAA1E5"/>
    <w:rsid w:val="69AD2DFB"/>
    <w:rsid w:val="69AE8032"/>
    <w:rsid w:val="69B2996A"/>
    <w:rsid w:val="69BA28BD"/>
    <w:rsid w:val="69BBF9DE"/>
    <w:rsid w:val="69BCD8B6"/>
    <w:rsid w:val="69BE16E1"/>
    <w:rsid w:val="69BE2701"/>
    <w:rsid w:val="69BF76F7"/>
    <w:rsid w:val="69C23303"/>
    <w:rsid w:val="69C7962F"/>
    <w:rsid w:val="69CAD421"/>
    <w:rsid w:val="69CD00AE"/>
    <w:rsid w:val="69CD34E3"/>
    <w:rsid w:val="69CEAFD4"/>
    <w:rsid w:val="69D1FDD7"/>
    <w:rsid w:val="69D523E2"/>
    <w:rsid w:val="69D5996F"/>
    <w:rsid w:val="69D790E6"/>
    <w:rsid w:val="69DB5883"/>
    <w:rsid w:val="69DC6201"/>
    <w:rsid w:val="69DEA5B6"/>
    <w:rsid w:val="69DEB6EC"/>
    <w:rsid w:val="69E03AE7"/>
    <w:rsid w:val="69E27E28"/>
    <w:rsid w:val="69E41E44"/>
    <w:rsid w:val="69E61756"/>
    <w:rsid w:val="69E646E2"/>
    <w:rsid w:val="69E973FA"/>
    <w:rsid w:val="69EA7F2A"/>
    <w:rsid w:val="69EC2386"/>
    <w:rsid w:val="69F5062A"/>
    <w:rsid w:val="69F6349A"/>
    <w:rsid w:val="69F71FDB"/>
    <w:rsid w:val="6A025B85"/>
    <w:rsid w:val="6A031ADA"/>
    <w:rsid w:val="6A0548B3"/>
    <w:rsid w:val="6A057753"/>
    <w:rsid w:val="6A0662B2"/>
    <w:rsid w:val="6A06C5BD"/>
    <w:rsid w:val="6A08DC18"/>
    <w:rsid w:val="6A09A061"/>
    <w:rsid w:val="6A09E823"/>
    <w:rsid w:val="6A0F8F4D"/>
    <w:rsid w:val="6A131F5F"/>
    <w:rsid w:val="6A13FBC0"/>
    <w:rsid w:val="6A19C03A"/>
    <w:rsid w:val="6A1CB1DC"/>
    <w:rsid w:val="6A2157A1"/>
    <w:rsid w:val="6A238965"/>
    <w:rsid w:val="6A23C342"/>
    <w:rsid w:val="6A24D6E4"/>
    <w:rsid w:val="6A2DF6C9"/>
    <w:rsid w:val="6A329E75"/>
    <w:rsid w:val="6A351185"/>
    <w:rsid w:val="6A3581B3"/>
    <w:rsid w:val="6A36034E"/>
    <w:rsid w:val="6A3A8BEB"/>
    <w:rsid w:val="6A3B7DE6"/>
    <w:rsid w:val="6A3CEBDE"/>
    <w:rsid w:val="6A3E2F78"/>
    <w:rsid w:val="6A3ED8C2"/>
    <w:rsid w:val="6A414D42"/>
    <w:rsid w:val="6A420DD6"/>
    <w:rsid w:val="6A4450A1"/>
    <w:rsid w:val="6A48F419"/>
    <w:rsid w:val="6A4D03DE"/>
    <w:rsid w:val="6A51B7D2"/>
    <w:rsid w:val="6A524EDD"/>
    <w:rsid w:val="6A533937"/>
    <w:rsid w:val="6A547265"/>
    <w:rsid w:val="6A560630"/>
    <w:rsid w:val="6A56D530"/>
    <w:rsid w:val="6A572B96"/>
    <w:rsid w:val="6A5877AC"/>
    <w:rsid w:val="6A5C4FA6"/>
    <w:rsid w:val="6A5DD254"/>
    <w:rsid w:val="6A64BB87"/>
    <w:rsid w:val="6A67B141"/>
    <w:rsid w:val="6A688AEB"/>
    <w:rsid w:val="6A68EAEA"/>
    <w:rsid w:val="6A6999B2"/>
    <w:rsid w:val="6A6C0961"/>
    <w:rsid w:val="6A7476CC"/>
    <w:rsid w:val="6A755523"/>
    <w:rsid w:val="6A75E051"/>
    <w:rsid w:val="6A78441D"/>
    <w:rsid w:val="6A7A96F1"/>
    <w:rsid w:val="6A7CE5F6"/>
    <w:rsid w:val="6A7DA908"/>
    <w:rsid w:val="6A7E190A"/>
    <w:rsid w:val="6A7FAA22"/>
    <w:rsid w:val="6A82BF48"/>
    <w:rsid w:val="6A837CC5"/>
    <w:rsid w:val="6A84CA91"/>
    <w:rsid w:val="6A851E48"/>
    <w:rsid w:val="6A878C36"/>
    <w:rsid w:val="6A8891C2"/>
    <w:rsid w:val="6A8C65CB"/>
    <w:rsid w:val="6A97169F"/>
    <w:rsid w:val="6A97490A"/>
    <w:rsid w:val="6A99F605"/>
    <w:rsid w:val="6A9BB6C9"/>
    <w:rsid w:val="6A9D5A50"/>
    <w:rsid w:val="6A9FB63F"/>
    <w:rsid w:val="6AA1D9BE"/>
    <w:rsid w:val="6AA78487"/>
    <w:rsid w:val="6AAA4661"/>
    <w:rsid w:val="6AABAFA8"/>
    <w:rsid w:val="6AABE597"/>
    <w:rsid w:val="6AABE718"/>
    <w:rsid w:val="6AAD48B0"/>
    <w:rsid w:val="6AB1D8A7"/>
    <w:rsid w:val="6AB55E51"/>
    <w:rsid w:val="6AB7BA6C"/>
    <w:rsid w:val="6AB8F2AB"/>
    <w:rsid w:val="6ABA5DE3"/>
    <w:rsid w:val="6AC08490"/>
    <w:rsid w:val="6AC0854A"/>
    <w:rsid w:val="6AC13937"/>
    <w:rsid w:val="6AC499D9"/>
    <w:rsid w:val="6AC534FA"/>
    <w:rsid w:val="6AC5955E"/>
    <w:rsid w:val="6AC5CBCE"/>
    <w:rsid w:val="6AC7559A"/>
    <w:rsid w:val="6AD5472F"/>
    <w:rsid w:val="6AD82299"/>
    <w:rsid w:val="6AD83289"/>
    <w:rsid w:val="6AD8E1BA"/>
    <w:rsid w:val="6ADA504A"/>
    <w:rsid w:val="6ADA7081"/>
    <w:rsid w:val="6ADB9300"/>
    <w:rsid w:val="6ADDBAB0"/>
    <w:rsid w:val="6ADF00A3"/>
    <w:rsid w:val="6AE29632"/>
    <w:rsid w:val="6AE451FB"/>
    <w:rsid w:val="6AE6E5F0"/>
    <w:rsid w:val="6AE9C959"/>
    <w:rsid w:val="6AEAF276"/>
    <w:rsid w:val="6AEC5D6E"/>
    <w:rsid w:val="6AED9AD2"/>
    <w:rsid w:val="6AF14A03"/>
    <w:rsid w:val="6AF2332F"/>
    <w:rsid w:val="6AF3588F"/>
    <w:rsid w:val="6AF3E85B"/>
    <w:rsid w:val="6AF63B43"/>
    <w:rsid w:val="6AF73BC5"/>
    <w:rsid w:val="6AF7FEF2"/>
    <w:rsid w:val="6AFAD6B3"/>
    <w:rsid w:val="6AFB02E0"/>
    <w:rsid w:val="6B00881C"/>
    <w:rsid w:val="6B0156EC"/>
    <w:rsid w:val="6B02AF7F"/>
    <w:rsid w:val="6B03B418"/>
    <w:rsid w:val="6B04AC8B"/>
    <w:rsid w:val="6B04DBE9"/>
    <w:rsid w:val="6B068D2D"/>
    <w:rsid w:val="6B07C68B"/>
    <w:rsid w:val="6B08DED0"/>
    <w:rsid w:val="6B1014F8"/>
    <w:rsid w:val="6B108C32"/>
    <w:rsid w:val="6B16304E"/>
    <w:rsid w:val="6B163247"/>
    <w:rsid w:val="6B17E0DC"/>
    <w:rsid w:val="6B18505D"/>
    <w:rsid w:val="6B1BBF09"/>
    <w:rsid w:val="6B2043DD"/>
    <w:rsid w:val="6B2420B4"/>
    <w:rsid w:val="6B260974"/>
    <w:rsid w:val="6B269C4D"/>
    <w:rsid w:val="6B2872A0"/>
    <w:rsid w:val="6B29A6E3"/>
    <w:rsid w:val="6B2AAC79"/>
    <w:rsid w:val="6B327F43"/>
    <w:rsid w:val="6B334449"/>
    <w:rsid w:val="6B34D7B4"/>
    <w:rsid w:val="6B38C7EB"/>
    <w:rsid w:val="6B38CC28"/>
    <w:rsid w:val="6B39DE56"/>
    <w:rsid w:val="6B3ADF69"/>
    <w:rsid w:val="6B3BF0FA"/>
    <w:rsid w:val="6B3CE77E"/>
    <w:rsid w:val="6B46DEC2"/>
    <w:rsid w:val="6B4A2540"/>
    <w:rsid w:val="6B4D9F84"/>
    <w:rsid w:val="6B4E3D05"/>
    <w:rsid w:val="6B5232DA"/>
    <w:rsid w:val="6B541054"/>
    <w:rsid w:val="6B5450F7"/>
    <w:rsid w:val="6B5A6B49"/>
    <w:rsid w:val="6B5C123A"/>
    <w:rsid w:val="6B5DABB3"/>
    <w:rsid w:val="6B629143"/>
    <w:rsid w:val="6B63D8CB"/>
    <w:rsid w:val="6B6CAB1D"/>
    <w:rsid w:val="6B6F06FD"/>
    <w:rsid w:val="6B7211D5"/>
    <w:rsid w:val="6B72AB27"/>
    <w:rsid w:val="6B74A4C6"/>
    <w:rsid w:val="6B7878EF"/>
    <w:rsid w:val="6B792E97"/>
    <w:rsid w:val="6B7DAB3A"/>
    <w:rsid w:val="6B800478"/>
    <w:rsid w:val="6B80BEFA"/>
    <w:rsid w:val="6B85D96A"/>
    <w:rsid w:val="6B881276"/>
    <w:rsid w:val="6B8978E0"/>
    <w:rsid w:val="6B8BFD05"/>
    <w:rsid w:val="6B8CB76F"/>
    <w:rsid w:val="6B8EF6C6"/>
    <w:rsid w:val="6B919565"/>
    <w:rsid w:val="6B946683"/>
    <w:rsid w:val="6B9491FE"/>
    <w:rsid w:val="6B9537BA"/>
    <w:rsid w:val="6B96478F"/>
    <w:rsid w:val="6B991CBF"/>
    <w:rsid w:val="6B99E882"/>
    <w:rsid w:val="6B99F88C"/>
    <w:rsid w:val="6B9FE855"/>
    <w:rsid w:val="6BA1FE5D"/>
    <w:rsid w:val="6BA2525D"/>
    <w:rsid w:val="6BA5BE6D"/>
    <w:rsid w:val="6BA71059"/>
    <w:rsid w:val="6BA97F4E"/>
    <w:rsid w:val="6BAC775C"/>
    <w:rsid w:val="6BAE55EB"/>
    <w:rsid w:val="6BAEB9D8"/>
    <w:rsid w:val="6BAF7835"/>
    <w:rsid w:val="6BB05272"/>
    <w:rsid w:val="6BB09E46"/>
    <w:rsid w:val="6BB18590"/>
    <w:rsid w:val="6BBE1DB0"/>
    <w:rsid w:val="6BC8FE01"/>
    <w:rsid w:val="6BC9C4CF"/>
    <w:rsid w:val="6BCFBF01"/>
    <w:rsid w:val="6BD087C0"/>
    <w:rsid w:val="6BD23898"/>
    <w:rsid w:val="6BD56DEB"/>
    <w:rsid w:val="6BD57D53"/>
    <w:rsid w:val="6BD57FC8"/>
    <w:rsid w:val="6BD64ED5"/>
    <w:rsid w:val="6BD7D015"/>
    <w:rsid w:val="6BDA42C6"/>
    <w:rsid w:val="6BDA6539"/>
    <w:rsid w:val="6BDD748C"/>
    <w:rsid w:val="6BDDF59D"/>
    <w:rsid w:val="6BDEEA10"/>
    <w:rsid w:val="6BDF7B55"/>
    <w:rsid w:val="6BE1F4D8"/>
    <w:rsid w:val="6BE3E824"/>
    <w:rsid w:val="6BE469CD"/>
    <w:rsid w:val="6BE7B6AA"/>
    <w:rsid w:val="6BED92C4"/>
    <w:rsid w:val="6BEF670F"/>
    <w:rsid w:val="6BF200CF"/>
    <w:rsid w:val="6BF2741B"/>
    <w:rsid w:val="6BF2C1E6"/>
    <w:rsid w:val="6BF8D41A"/>
    <w:rsid w:val="6BFA00E4"/>
    <w:rsid w:val="6BFB1047"/>
    <w:rsid w:val="6BFB880B"/>
    <w:rsid w:val="6BFC8992"/>
    <w:rsid w:val="6BFCA5C8"/>
    <w:rsid w:val="6BFF3D25"/>
    <w:rsid w:val="6C0218F8"/>
    <w:rsid w:val="6C082C94"/>
    <w:rsid w:val="6C08754E"/>
    <w:rsid w:val="6C09ED04"/>
    <w:rsid w:val="6C0E36A9"/>
    <w:rsid w:val="6C0E4BC2"/>
    <w:rsid w:val="6C0FF1C3"/>
    <w:rsid w:val="6C109432"/>
    <w:rsid w:val="6C10C7B8"/>
    <w:rsid w:val="6C16F0D1"/>
    <w:rsid w:val="6C266351"/>
    <w:rsid w:val="6C273072"/>
    <w:rsid w:val="6C2B782C"/>
    <w:rsid w:val="6C2B9119"/>
    <w:rsid w:val="6C2DE9B9"/>
    <w:rsid w:val="6C341C81"/>
    <w:rsid w:val="6C370ABE"/>
    <w:rsid w:val="6C3EF084"/>
    <w:rsid w:val="6C3FC554"/>
    <w:rsid w:val="6C40C8DC"/>
    <w:rsid w:val="6C4174F1"/>
    <w:rsid w:val="6C435E7E"/>
    <w:rsid w:val="6C43B71F"/>
    <w:rsid w:val="6C47659C"/>
    <w:rsid w:val="6C48C612"/>
    <w:rsid w:val="6C52BBFF"/>
    <w:rsid w:val="6C53D32B"/>
    <w:rsid w:val="6C5764BA"/>
    <w:rsid w:val="6C5919C9"/>
    <w:rsid w:val="6C5F0359"/>
    <w:rsid w:val="6C5FCA0B"/>
    <w:rsid w:val="6C6049E2"/>
    <w:rsid w:val="6C62905E"/>
    <w:rsid w:val="6C63B539"/>
    <w:rsid w:val="6C68D453"/>
    <w:rsid w:val="6C69C0DD"/>
    <w:rsid w:val="6C6A1BD1"/>
    <w:rsid w:val="6C6ADB8E"/>
    <w:rsid w:val="6C6B9DA4"/>
    <w:rsid w:val="6C6D1286"/>
    <w:rsid w:val="6C6E587B"/>
    <w:rsid w:val="6C7457B6"/>
    <w:rsid w:val="6C75DA08"/>
    <w:rsid w:val="6C773112"/>
    <w:rsid w:val="6C7829EA"/>
    <w:rsid w:val="6C7CB215"/>
    <w:rsid w:val="6C841AE4"/>
    <w:rsid w:val="6C85854B"/>
    <w:rsid w:val="6C880CD4"/>
    <w:rsid w:val="6C8B9E65"/>
    <w:rsid w:val="6C8E21B6"/>
    <w:rsid w:val="6C938959"/>
    <w:rsid w:val="6C9645FA"/>
    <w:rsid w:val="6C9A97F1"/>
    <w:rsid w:val="6C9E47E7"/>
    <w:rsid w:val="6CA8B061"/>
    <w:rsid w:val="6CAC7699"/>
    <w:rsid w:val="6CACCC1B"/>
    <w:rsid w:val="6CAECCD8"/>
    <w:rsid w:val="6CB0D0D4"/>
    <w:rsid w:val="6CB50F8E"/>
    <w:rsid w:val="6CB6BBF8"/>
    <w:rsid w:val="6CBB5416"/>
    <w:rsid w:val="6CC01648"/>
    <w:rsid w:val="6CC2EF17"/>
    <w:rsid w:val="6CC3836D"/>
    <w:rsid w:val="6CC96539"/>
    <w:rsid w:val="6CD0B07F"/>
    <w:rsid w:val="6CD5A35C"/>
    <w:rsid w:val="6CD71D3D"/>
    <w:rsid w:val="6CDCCE1A"/>
    <w:rsid w:val="6CDEE747"/>
    <w:rsid w:val="6CE01EF9"/>
    <w:rsid w:val="6CE2367E"/>
    <w:rsid w:val="6CE3ABDE"/>
    <w:rsid w:val="6CE9D576"/>
    <w:rsid w:val="6CEA13FD"/>
    <w:rsid w:val="6CEBE0DF"/>
    <w:rsid w:val="6CEFE622"/>
    <w:rsid w:val="6CF00647"/>
    <w:rsid w:val="6CF36CCB"/>
    <w:rsid w:val="6CF48859"/>
    <w:rsid w:val="6CF4E58E"/>
    <w:rsid w:val="6CF53A8C"/>
    <w:rsid w:val="6CF71B7A"/>
    <w:rsid w:val="6CF84FD3"/>
    <w:rsid w:val="6D00BDE9"/>
    <w:rsid w:val="6D0A82FE"/>
    <w:rsid w:val="6D0EADB7"/>
    <w:rsid w:val="6D14888B"/>
    <w:rsid w:val="6D17111B"/>
    <w:rsid w:val="6D1C32DA"/>
    <w:rsid w:val="6D1D210F"/>
    <w:rsid w:val="6D23DA03"/>
    <w:rsid w:val="6D257284"/>
    <w:rsid w:val="6D26105B"/>
    <w:rsid w:val="6D2A1BE3"/>
    <w:rsid w:val="6D2B1417"/>
    <w:rsid w:val="6D2B82D7"/>
    <w:rsid w:val="6D2BA4C2"/>
    <w:rsid w:val="6D2CDD15"/>
    <w:rsid w:val="6D309455"/>
    <w:rsid w:val="6D30B696"/>
    <w:rsid w:val="6D31589E"/>
    <w:rsid w:val="6D320464"/>
    <w:rsid w:val="6D33FBB1"/>
    <w:rsid w:val="6D3DBD03"/>
    <w:rsid w:val="6D3F36C1"/>
    <w:rsid w:val="6D413E5F"/>
    <w:rsid w:val="6D424D11"/>
    <w:rsid w:val="6D43C63E"/>
    <w:rsid w:val="6D4AEADA"/>
    <w:rsid w:val="6D4BE2C4"/>
    <w:rsid w:val="6D4C5295"/>
    <w:rsid w:val="6D4CC169"/>
    <w:rsid w:val="6D5139F7"/>
    <w:rsid w:val="6D5163E4"/>
    <w:rsid w:val="6D52B9D4"/>
    <w:rsid w:val="6D562AFA"/>
    <w:rsid w:val="6D5777CD"/>
    <w:rsid w:val="6D58C47D"/>
    <w:rsid w:val="6D59AEF9"/>
    <w:rsid w:val="6D5ADA5F"/>
    <w:rsid w:val="6D5AEE3E"/>
    <w:rsid w:val="6D5C685F"/>
    <w:rsid w:val="6D5F6B02"/>
    <w:rsid w:val="6D60EBBF"/>
    <w:rsid w:val="6D63DEC8"/>
    <w:rsid w:val="6D63F55F"/>
    <w:rsid w:val="6D69033F"/>
    <w:rsid w:val="6D6A0F8B"/>
    <w:rsid w:val="6D712081"/>
    <w:rsid w:val="6D730545"/>
    <w:rsid w:val="6D7AF6BF"/>
    <w:rsid w:val="6D7EA16B"/>
    <w:rsid w:val="6D7F301A"/>
    <w:rsid w:val="6D7F78CD"/>
    <w:rsid w:val="6D82FD03"/>
    <w:rsid w:val="6D856B81"/>
    <w:rsid w:val="6D85954E"/>
    <w:rsid w:val="6D863E64"/>
    <w:rsid w:val="6D87C27B"/>
    <w:rsid w:val="6D8970B2"/>
    <w:rsid w:val="6D8A9DFF"/>
    <w:rsid w:val="6D9355D0"/>
    <w:rsid w:val="6D9631EA"/>
    <w:rsid w:val="6D98DC69"/>
    <w:rsid w:val="6D9E8FA6"/>
    <w:rsid w:val="6D9F745C"/>
    <w:rsid w:val="6DA1416C"/>
    <w:rsid w:val="6DA75932"/>
    <w:rsid w:val="6DA7B150"/>
    <w:rsid w:val="6DA97ABA"/>
    <w:rsid w:val="6DAA232A"/>
    <w:rsid w:val="6DAC9569"/>
    <w:rsid w:val="6DACA7A1"/>
    <w:rsid w:val="6DADD972"/>
    <w:rsid w:val="6DB31F21"/>
    <w:rsid w:val="6DB35746"/>
    <w:rsid w:val="6DB3F38E"/>
    <w:rsid w:val="6DB51C1A"/>
    <w:rsid w:val="6DB535ED"/>
    <w:rsid w:val="6DBAB497"/>
    <w:rsid w:val="6DBD710D"/>
    <w:rsid w:val="6DC2F590"/>
    <w:rsid w:val="6DC67A3C"/>
    <w:rsid w:val="6DD59FFC"/>
    <w:rsid w:val="6DD782FE"/>
    <w:rsid w:val="6DD81154"/>
    <w:rsid w:val="6DDCEC94"/>
    <w:rsid w:val="6DDD0832"/>
    <w:rsid w:val="6DDE8DA7"/>
    <w:rsid w:val="6DDF3E30"/>
    <w:rsid w:val="6DE33FAA"/>
    <w:rsid w:val="6DE3B814"/>
    <w:rsid w:val="6DE59CF2"/>
    <w:rsid w:val="6DE7FCA2"/>
    <w:rsid w:val="6DE9A4FD"/>
    <w:rsid w:val="6DEEB08F"/>
    <w:rsid w:val="6DF95261"/>
    <w:rsid w:val="6DFA9182"/>
    <w:rsid w:val="6DFB083F"/>
    <w:rsid w:val="6DFBF10F"/>
    <w:rsid w:val="6DFF124F"/>
    <w:rsid w:val="6DFF3BF8"/>
    <w:rsid w:val="6E00B9DA"/>
    <w:rsid w:val="6E024644"/>
    <w:rsid w:val="6E02509E"/>
    <w:rsid w:val="6E02CE91"/>
    <w:rsid w:val="6E056BBA"/>
    <w:rsid w:val="6E05DA05"/>
    <w:rsid w:val="6E08811C"/>
    <w:rsid w:val="6E0B0B9D"/>
    <w:rsid w:val="6E0CFBF7"/>
    <w:rsid w:val="6E1083B4"/>
    <w:rsid w:val="6E12356B"/>
    <w:rsid w:val="6E16AE28"/>
    <w:rsid w:val="6E1B3B4D"/>
    <w:rsid w:val="6E1F6197"/>
    <w:rsid w:val="6E22586D"/>
    <w:rsid w:val="6E2378F7"/>
    <w:rsid w:val="6E23CA23"/>
    <w:rsid w:val="6E2A12EA"/>
    <w:rsid w:val="6E2B7EC5"/>
    <w:rsid w:val="6E2E5E83"/>
    <w:rsid w:val="6E2EECB2"/>
    <w:rsid w:val="6E324625"/>
    <w:rsid w:val="6E346CA2"/>
    <w:rsid w:val="6E35068C"/>
    <w:rsid w:val="6E37201D"/>
    <w:rsid w:val="6E375E1C"/>
    <w:rsid w:val="6E41E88F"/>
    <w:rsid w:val="6E425E9F"/>
    <w:rsid w:val="6E52949D"/>
    <w:rsid w:val="6E56F499"/>
    <w:rsid w:val="6E577B0A"/>
    <w:rsid w:val="6E5B6CBB"/>
    <w:rsid w:val="6E5DB508"/>
    <w:rsid w:val="6E5EF9EE"/>
    <w:rsid w:val="6E602086"/>
    <w:rsid w:val="6E63BC6E"/>
    <w:rsid w:val="6E65AF46"/>
    <w:rsid w:val="6E66830D"/>
    <w:rsid w:val="6E68D8C4"/>
    <w:rsid w:val="6E6F0C24"/>
    <w:rsid w:val="6E750851"/>
    <w:rsid w:val="6E76B6B8"/>
    <w:rsid w:val="6E7D1880"/>
    <w:rsid w:val="6E7EB9A5"/>
    <w:rsid w:val="6E84A333"/>
    <w:rsid w:val="6E87D0BF"/>
    <w:rsid w:val="6E8941C7"/>
    <w:rsid w:val="6E899084"/>
    <w:rsid w:val="6E89D227"/>
    <w:rsid w:val="6E8A8DDA"/>
    <w:rsid w:val="6E8B119E"/>
    <w:rsid w:val="6E8BC21E"/>
    <w:rsid w:val="6E8C0A66"/>
    <w:rsid w:val="6E905EBA"/>
    <w:rsid w:val="6E90BD55"/>
    <w:rsid w:val="6E926305"/>
    <w:rsid w:val="6E950617"/>
    <w:rsid w:val="6E956039"/>
    <w:rsid w:val="6E96D557"/>
    <w:rsid w:val="6E988890"/>
    <w:rsid w:val="6E9967DA"/>
    <w:rsid w:val="6E9A3EB3"/>
    <w:rsid w:val="6E9AC3CD"/>
    <w:rsid w:val="6E9D9137"/>
    <w:rsid w:val="6EA145F4"/>
    <w:rsid w:val="6EA1B8EE"/>
    <w:rsid w:val="6EA22670"/>
    <w:rsid w:val="6EA2D311"/>
    <w:rsid w:val="6EA5E970"/>
    <w:rsid w:val="6EA7B477"/>
    <w:rsid w:val="6EAF7C3A"/>
    <w:rsid w:val="6EB0D4B7"/>
    <w:rsid w:val="6EB0FA75"/>
    <w:rsid w:val="6EB16757"/>
    <w:rsid w:val="6EB1C0E0"/>
    <w:rsid w:val="6EB3AFA6"/>
    <w:rsid w:val="6EB6FCB0"/>
    <w:rsid w:val="6EBAC974"/>
    <w:rsid w:val="6EBAE3CF"/>
    <w:rsid w:val="6EBD72B7"/>
    <w:rsid w:val="6EBF8869"/>
    <w:rsid w:val="6EC2F23F"/>
    <w:rsid w:val="6EC40353"/>
    <w:rsid w:val="6EC92F11"/>
    <w:rsid w:val="6ECA76A2"/>
    <w:rsid w:val="6ECBECB0"/>
    <w:rsid w:val="6ED20207"/>
    <w:rsid w:val="6ED34163"/>
    <w:rsid w:val="6ED6A645"/>
    <w:rsid w:val="6ED6DCAF"/>
    <w:rsid w:val="6ED74100"/>
    <w:rsid w:val="6ED85160"/>
    <w:rsid w:val="6ED9F3E7"/>
    <w:rsid w:val="6EDAF46F"/>
    <w:rsid w:val="6EDF224D"/>
    <w:rsid w:val="6EE26662"/>
    <w:rsid w:val="6EE47AFF"/>
    <w:rsid w:val="6EE52928"/>
    <w:rsid w:val="6EE74CFD"/>
    <w:rsid w:val="6EE7E7D5"/>
    <w:rsid w:val="6EEBE8FC"/>
    <w:rsid w:val="6EECB3B9"/>
    <w:rsid w:val="6EED8F7F"/>
    <w:rsid w:val="6EEE3A35"/>
    <w:rsid w:val="6EEFC8CB"/>
    <w:rsid w:val="6EF26058"/>
    <w:rsid w:val="6EF7F016"/>
    <w:rsid w:val="6EF929F7"/>
    <w:rsid w:val="6F049B22"/>
    <w:rsid w:val="6F0AE2A3"/>
    <w:rsid w:val="6F0C05C2"/>
    <w:rsid w:val="6F137B8F"/>
    <w:rsid w:val="6F141F24"/>
    <w:rsid w:val="6F1ED768"/>
    <w:rsid w:val="6F217632"/>
    <w:rsid w:val="6F2178DC"/>
    <w:rsid w:val="6F235A4F"/>
    <w:rsid w:val="6F26F6F9"/>
    <w:rsid w:val="6F2EADC1"/>
    <w:rsid w:val="6F324DA7"/>
    <w:rsid w:val="6F388847"/>
    <w:rsid w:val="6F38A005"/>
    <w:rsid w:val="6F3B6040"/>
    <w:rsid w:val="6F42AB6E"/>
    <w:rsid w:val="6F4479B7"/>
    <w:rsid w:val="6F469A84"/>
    <w:rsid w:val="6F46BFFE"/>
    <w:rsid w:val="6F48740D"/>
    <w:rsid w:val="6F4A27FB"/>
    <w:rsid w:val="6F4EC452"/>
    <w:rsid w:val="6F501B5B"/>
    <w:rsid w:val="6F50DAA0"/>
    <w:rsid w:val="6F56AADC"/>
    <w:rsid w:val="6F578971"/>
    <w:rsid w:val="6F58DFB2"/>
    <w:rsid w:val="6F58E70B"/>
    <w:rsid w:val="6F5AF674"/>
    <w:rsid w:val="6F5E06A4"/>
    <w:rsid w:val="6F607B5C"/>
    <w:rsid w:val="6F609BFD"/>
    <w:rsid w:val="6F63716D"/>
    <w:rsid w:val="6F646E43"/>
    <w:rsid w:val="6F6793BF"/>
    <w:rsid w:val="6F6C19DA"/>
    <w:rsid w:val="6F6CD9AC"/>
    <w:rsid w:val="6F6CDA69"/>
    <w:rsid w:val="6F6EAE44"/>
    <w:rsid w:val="6F713ADB"/>
    <w:rsid w:val="6F7398C9"/>
    <w:rsid w:val="6F771CAC"/>
    <w:rsid w:val="6F7B2E8E"/>
    <w:rsid w:val="6F7B4716"/>
    <w:rsid w:val="6F7BD315"/>
    <w:rsid w:val="6F7C0435"/>
    <w:rsid w:val="6F7E2443"/>
    <w:rsid w:val="6F7FB1C6"/>
    <w:rsid w:val="6F7FEC0D"/>
    <w:rsid w:val="6F81EE98"/>
    <w:rsid w:val="6F866FB4"/>
    <w:rsid w:val="6F87FBFC"/>
    <w:rsid w:val="6F8F0473"/>
    <w:rsid w:val="6F90894A"/>
    <w:rsid w:val="6F94849C"/>
    <w:rsid w:val="6F9867EE"/>
    <w:rsid w:val="6F99F23B"/>
    <w:rsid w:val="6F9C4DBB"/>
    <w:rsid w:val="6F9C7F7E"/>
    <w:rsid w:val="6FA17E4C"/>
    <w:rsid w:val="6FA29335"/>
    <w:rsid w:val="6FA57431"/>
    <w:rsid w:val="6FA69CB4"/>
    <w:rsid w:val="6FA87E0D"/>
    <w:rsid w:val="6FACBD39"/>
    <w:rsid w:val="6FAEC8A7"/>
    <w:rsid w:val="6FB3B30E"/>
    <w:rsid w:val="6FB5D108"/>
    <w:rsid w:val="6FB63E50"/>
    <w:rsid w:val="6FBF663E"/>
    <w:rsid w:val="6FC1D600"/>
    <w:rsid w:val="6FCAFB6E"/>
    <w:rsid w:val="6FCB3D4E"/>
    <w:rsid w:val="6FCE753A"/>
    <w:rsid w:val="6FD03C8A"/>
    <w:rsid w:val="6FD32234"/>
    <w:rsid w:val="6FD36154"/>
    <w:rsid w:val="6FD5A328"/>
    <w:rsid w:val="6FD71640"/>
    <w:rsid w:val="6FDA7343"/>
    <w:rsid w:val="6FDAF3CF"/>
    <w:rsid w:val="6FE0A611"/>
    <w:rsid w:val="6FEBD09E"/>
    <w:rsid w:val="6FED83E7"/>
    <w:rsid w:val="6FEF71FD"/>
    <w:rsid w:val="6FF135FC"/>
    <w:rsid w:val="6FF2C8D9"/>
    <w:rsid w:val="6FF69CA3"/>
    <w:rsid w:val="6FF74D6D"/>
    <w:rsid w:val="6FF9FFDA"/>
    <w:rsid w:val="6FFBC5BA"/>
    <w:rsid w:val="6FFD9172"/>
    <w:rsid w:val="6FFFC03A"/>
    <w:rsid w:val="6FFFF8A5"/>
    <w:rsid w:val="70026FF5"/>
    <w:rsid w:val="7002EC5B"/>
    <w:rsid w:val="7003ED7C"/>
    <w:rsid w:val="70078B5A"/>
    <w:rsid w:val="70083306"/>
    <w:rsid w:val="700B7FDE"/>
    <w:rsid w:val="700D69AD"/>
    <w:rsid w:val="700F74B9"/>
    <w:rsid w:val="7012635A"/>
    <w:rsid w:val="701F547E"/>
    <w:rsid w:val="702472B3"/>
    <w:rsid w:val="702BB104"/>
    <w:rsid w:val="702D9663"/>
    <w:rsid w:val="702DD8C6"/>
    <w:rsid w:val="70312E6F"/>
    <w:rsid w:val="7031BA10"/>
    <w:rsid w:val="7031FC5C"/>
    <w:rsid w:val="7032C784"/>
    <w:rsid w:val="70366F4C"/>
    <w:rsid w:val="70368BBC"/>
    <w:rsid w:val="70393E1C"/>
    <w:rsid w:val="7042C9CB"/>
    <w:rsid w:val="70437374"/>
    <w:rsid w:val="704879F6"/>
    <w:rsid w:val="704C86D5"/>
    <w:rsid w:val="7050E972"/>
    <w:rsid w:val="7051EDC6"/>
    <w:rsid w:val="70545A3C"/>
    <w:rsid w:val="705A9584"/>
    <w:rsid w:val="705AAAFA"/>
    <w:rsid w:val="705D0CB2"/>
    <w:rsid w:val="7060215D"/>
    <w:rsid w:val="70603E73"/>
    <w:rsid w:val="70630A39"/>
    <w:rsid w:val="7064DB84"/>
    <w:rsid w:val="706C73A4"/>
    <w:rsid w:val="706ECF82"/>
    <w:rsid w:val="706FCA44"/>
    <w:rsid w:val="70718632"/>
    <w:rsid w:val="70742EA2"/>
    <w:rsid w:val="70756D4F"/>
    <w:rsid w:val="70763F20"/>
    <w:rsid w:val="70771557"/>
    <w:rsid w:val="70780A46"/>
    <w:rsid w:val="7078BC30"/>
    <w:rsid w:val="7079EA8A"/>
    <w:rsid w:val="707A7DE0"/>
    <w:rsid w:val="707C1A76"/>
    <w:rsid w:val="7082EB14"/>
    <w:rsid w:val="7082F46B"/>
    <w:rsid w:val="7085D54D"/>
    <w:rsid w:val="7085F82B"/>
    <w:rsid w:val="708889C3"/>
    <w:rsid w:val="7088CA78"/>
    <w:rsid w:val="708B5241"/>
    <w:rsid w:val="70918AAC"/>
    <w:rsid w:val="70927168"/>
    <w:rsid w:val="7092F60A"/>
    <w:rsid w:val="7095EDCC"/>
    <w:rsid w:val="70979D26"/>
    <w:rsid w:val="70999274"/>
    <w:rsid w:val="709D5253"/>
    <w:rsid w:val="709D8822"/>
    <w:rsid w:val="70A630A8"/>
    <w:rsid w:val="70A68846"/>
    <w:rsid w:val="70A7E1D3"/>
    <w:rsid w:val="70A98F05"/>
    <w:rsid w:val="70AE6290"/>
    <w:rsid w:val="70B652FC"/>
    <w:rsid w:val="70B93DD1"/>
    <w:rsid w:val="70BA981C"/>
    <w:rsid w:val="70BBECA3"/>
    <w:rsid w:val="70BDAE5D"/>
    <w:rsid w:val="70BDC192"/>
    <w:rsid w:val="70BDFD11"/>
    <w:rsid w:val="70C41CD4"/>
    <w:rsid w:val="70C4F4C0"/>
    <w:rsid w:val="70CA6BA8"/>
    <w:rsid w:val="70CDC7A1"/>
    <w:rsid w:val="70D196D6"/>
    <w:rsid w:val="70D2384F"/>
    <w:rsid w:val="70D57D8F"/>
    <w:rsid w:val="70D6F716"/>
    <w:rsid w:val="70D709EB"/>
    <w:rsid w:val="70D73900"/>
    <w:rsid w:val="70DAA0CB"/>
    <w:rsid w:val="70DBA0DC"/>
    <w:rsid w:val="70DF5320"/>
    <w:rsid w:val="70DFF699"/>
    <w:rsid w:val="70E0F073"/>
    <w:rsid w:val="70E3E145"/>
    <w:rsid w:val="70E48211"/>
    <w:rsid w:val="70E51F98"/>
    <w:rsid w:val="70E92BC0"/>
    <w:rsid w:val="70EF5533"/>
    <w:rsid w:val="70F0E350"/>
    <w:rsid w:val="70F2042B"/>
    <w:rsid w:val="70FD3F52"/>
    <w:rsid w:val="7100BCB1"/>
    <w:rsid w:val="7104571D"/>
    <w:rsid w:val="71089676"/>
    <w:rsid w:val="710AAEDD"/>
    <w:rsid w:val="71167C78"/>
    <w:rsid w:val="711922F8"/>
    <w:rsid w:val="7119B857"/>
    <w:rsid w:val="711A201F"/>
    <w:rsid w:val="711EAABA"/>
    <w:rsid w:val="71204B17"/>
    <w:rsid w:val="7125B986"/>
    <w:rsid w:val="712809AF"/>
    <w:rsid w:val="712FF36D"/>
    <w:rsid w:val="713AFA45"/>
    <w:rsid w:val="71410A04"/>
    <w:rsid w:val="714178E1"/>
    <w:rsid w:val="7149EBA8"/>
    <w:rsid w:val="714C5424"/>
    <w:rsid w:val="714D692D"/>
    <w:rsid w:val="714F6845"/>
    <w:rsid w:val="7150D94C"/>
    <w:rsid w:val="7151663A"/>
    <w:rsid w:val="7152048C"/>
    <w:rsid w:val="7154B91F"/>
    <w:rsid w:val="7157AD32"/>
    <w:rsid w:val="715B2506"/>
    <w:rsid w:val="715C3C59"/>
    <w:rsid w:val="715CFE3A"/>
    <w:rsid w:val="715D0360"/>
    <w:rsid w:val="71616385"/>
    <w:rsid w:val="7161CC2B"/>
    <w:rsid w:val="71648A07"/>
    <w:rsid w:val="71649497"/>
    <w:rsid w:val="7165C88B"/>
    <w:rsid w:val="71671F29"/>
    <w:rsid w:val="7168D57C"/>
    <w:rsid w:val="7169212D"/>
    <w:rsid w:val="716AE027"/>
    <w:rsid w:val="716D6789"/>
    <w:rsid w:val="7173CE95"/>
    <w:rsid w:val="71748403"/>
    <w:rsid w:val="7179089C"/>
    <w:rsid w:val="71798032"/>
    <w:rsid w:val="717A70EE"/>
    <w:rsid w:val="717AAC77"/>
    <w:rsid w:val="717BDAE7"/>
    <w:rsid w:val="718217B3"/>
    <w:rsid w:val="7183111C"/>
    <w:rsid w:val="7189D96C"/>
    <w:rsid w:val="718B7ED4"/>
    <w:rsid w:val="718D1CA1"/>
    <w:rsid w:val="7193E937"/>
    <w:rsid w:val="7193F5ED"/>
    <w:rsid w:val="719652D2"/>
    <w:rsid w:val="719C2856"/>
    <w:rsid w:val="71A01D38"/>
    <w:rsid w:val="71A2717A"/>
    <w:rsid w:val="71A27A22"/>
    <w:rsid w:val="71A4A2C1"/>
    <w:rsid w:val="71A71997"/>
    <w:rsid w:val="71A721BE"/>
    <w:rsid w:val="71AB6638"/>
    <w:rsid w:val="71AC7229"/>
    <w:rsid w:val="71AF24F4"/>
    <w:rsid w:val="71AF9828"/>
    <w:rsid w:val="71B1C4BC"/>
    <w:rsid w:val="71B5B1AA"/>
    <w:rsid w:val="71B9CF0E"/>
    <w:rsid w:val="71BAAE61"/>
    <w:rsid w:val="71BC2BE1"/>
    <w:rsid w:val="71BE85BD"/>
    <w:rsid w:val="71C0503C"/>
    <w:rsid w:val="71C64F01"/>
    <w:rsid w:val="71C9D849"/>
    <w:rsid w:val="71CE1180"/>
    <w:rsid w:val="71CE37A5"/>
    <w:rsid w:val="71D0210B"/>
    <w:rsid w:val="71D25F03"/>
    <w:rsid w:val="71D32612"/>
    <w:rsid w:val="71D6A847"/>
    <w:rsid w:val="71D7DAE5"/>
    <w:rsid w:val="71D81B8E"/>
    <w:rsid w:val="71DA7AE7"/>
    <w:rsid w:val="71DB4E92"/>
    <w:rsid w:val="71E1CB57"/>
    <w:rsid w:val="71E2888E"/>
    <w:rsid w:val="71E3333D"/>
    <w:rsid w:val="71E4AA68"/>
    <w:rsid w:val="71E55F3B"/>
    <w:rsid w:val="71E63ECF"/>
    <w:rsid w:val="71E94DEB"/>
    <w:rsid w:val="71F1F3A0"/>
    <w:rsid w:val="71F283AD"/>
    <w:rsid w:val="71F2DF8C"/>
    <w:rsid w:val="71F689FC"/>
    <w:rsid w:val="71F93F15"/>
    <w:rsid w:val="71F96411"/>
    <w:rsid w:val="71FA6204"/>
    <w:rsid w:val="71FA88DF"/>
    <w:rsid w:val="71FECBB4"/>
    <w:rsid w:val="72067804"/>
    <w:rsid w:val="7208FAE2"/>
    <w:rsid w:val="720B10C2"/>
    <w:rsid w:val="720CFB22"/>
    <w:rsid w:val="720E4DC1"/>
    <w:rsid w:val="721BCC2F"/>
    <w:rsid w:val="721E73D1"/>
    <w:rsid w:val="721EAF40"/>
    <w:rsid w:val="72211BCB"/>
    <w:rsid w:val="7224B821"/>
    <w:rsid w:val="7225AA9F"/>
    <w:rsid w:val="722827FB"/>
    <w:rsid w:val="72290D12"/>
    <w:rsid w:val="72303042"/>
    <w:rsid w:val="7233296B"/>
    <w:rsid w:val="7234567D"/>
    <w:rsid w:val="72378C93"/>
    <w:rsid w:val="724178FD"/>
    <w:rsid w:val="72418600"/>
    <w:rsid w:val="7242CBFE"/>
    <w:rsid w:val="724354F8"/>
    <w:rsid w:val="724425F4"/>
    <w:rsid w:val="72451F84"/>
    <w:rsid w:val="724BBE81"/>
    <w:rsid w:val="724BF1A1"/>
    <w:rsid w:val="724FA874"/>
    <w:rsid w:val="7250C590"/>
    <w:rsid w:val="7251F7D4"/>
    <w:rsid w:val="72538A00"/>
    <w:rsid w:val="7256B07E"/>
    <w:rsid w:val="7257469F"/>
    <w:rsid w:val="725AA799"/>
    <w:rsid w:val="725CC716"/>
    <w:rsid w:val="725CD7AD"/>
    <w:rsid w:val="726122D5"/>
    <w:rsid w:val="72649A7E"/>
    <w:rsid w:val="726643DF"/>
    <w:rsid w:val="726855D2"/>
    <w:rsid w:val="726E4F49"/>
    <w:rsid w:val="7273A1EB"/>
    <w:rsid w:val="7273FB2D"/>
    <w:rsid w:val="727474F8"/>
    <w:rsid w:val="7277C3D1"/>
    <w:rsid w:val="7278AAAE"/>
    <w:rsid w:val="727DBB04"/>
    <w:rsid w:val="727F68AE"/>
    <w:rsid w:val="72804337"/>
    <w:rsid w:val="72815336"/>
    <w:rsid w:val="7281EB6A"/>
    <w:rsid w:val="728384CD"/>
    <w:rsid w:val="728B8AA1"/>
    <w:rsid w:val="7293282E"/>
    <w:rsid w:val="7296205D"/>
    <w:rsid w:val="7296D5E3"/>
    <w:rsid w:val="7297ABDB"/>
    <w:rsid w:val="72993BBB"/>
    <w:rsid w:val="729E7A24"/>
    <w:rsid w:val="72A38AD5"/>
    <w:rsid w:val="72A6199C"/>
    <w:rsid w:val="72A722A1"/>
    <w:rsid w:val="72A76A7E"/>
    <w:rsid w:val="72AC218C"/>
    <w:rsid w:val="72ADA180"/>
    <w:rsid w:val="72B1E94F"/>
    <w:rsid w:val="72B31268"/>
    <w:rsid w:val="72B368A2"/>
    <w:rsid w:val="72B3D29A"/>
    <w:rsid w:val="72B70767"/>
    <w:rsid w:val="72BB6C4E"/>
    <w:rsid w:val="72BC727E"/>
    <w:rsid w:val="72BE1309"/>
    <w:rsid w:val="72BEAD52"/>
    <w:rsid w:val="72BF536B"/>
    <w:rsid w:val="72C11AEE"/>
    <w:rsid w:val="72C9D89D"/>
    <w:rsid w:val="72C9D8F9"/>
    <w:rsid w:val="72CF4177"/>
    <w:rsid w:val="72D370A7"/>
    <w:rsid w:val="72D7DF88"/>
    <w:rsid w:val="72D80F46"/>
    <w:rsid w:val="72D95999"/>
    <w:rsid w:val="72E225C6"/>
    <w:rsid w:val="72E291CB"/>
    <w:rsid w:val="72E43E1A"/>
    <w:rsid w:val="72EAF15D"/>
    <w:rsid w:val="72EDBB89"/>
    <w:rsid w:val="72EDC085"/>
    <w:rsid w:val="72F20815"/>
    <w:rsid w:val="72F3306B"/>
    <w:rsid w:val="72F348B3"/>
    <w:rsid w:val="72F9B5DE"/>
    <w:rsid w:val="72FE64D8"/>
    <w:rsid w:val="72FE96B7"/>
    <w:rsid w:val="7304353E"/>
    <w:rsid w:val="73043E5C"/>
    <w:rsid w:val="7306049F"/>
    <w:rsid w:val="7309805B"/>
    <w:rsid w:val="730A2358"/>
    <w:rsid w:val="731BEB5B"/>
    <w:rsid w:val="731DECF8"/>
    <w:rsid w:val="73228939"/>
    <w:rsid w:val="73232C06"/>
    <w:rsid w:val="7324DD1A"/>
    <w:rsid w:val="7325BAF4"/>
    <w:rsid w:val="73269C02"/>
    <w:rsid w:val="73282B8F"/>
    <w:rsid w:val="732BF9D2"/>
    <w:rsid w:val="732D1D17"/>
    <w:rsid w:val="732D6AD8"/>
    <w:rsid w:val="732E5E78"/>
    <w:rsid w:val="732F524A"/>
    <w:rsid w:val="73303D1C"/>
    <w:rsid w:val="73303EDB"/>
    <w:rsid w:val="7331B1C8"/>
    <w:rsid w:val="7332F51A"/>
    <w:rsid w:val="73331DBA"/>
    <w:rsid w:val="73332E03"/>
    <w:rsid w:val="733653EB"/>
    <w:rsid w:val="7337A392"/>
    <w:rsid w:val="733CFA4D"/>
    <w:rsid w:val="733D146C"/>
    <w:rsid w:val="733EF9E4"/>
    <w:rsid w:val="73401340"/>
    <w:rsid w:val="73419361"/>
    <w:rsid w:val="7347318D"/>
    <w:rsid w:val="73493DDE"/>
    <w:rsid w:val="7349431C"/>
    <w:rsid w:val="73494E8C"/>
    <w:rsid w:val="734DA335"/>
    <w:rsid w:val="734FBAB5"/>
    <w:rsid w:val="73508315"/>
    <w:rsid w:val="735519E2"/>
    <w:rsid w:val="735560D7"/>
    <w:rsid w:val="735720EB"/>
    <w:rsid w:val="735D1B2A"/>
    <w:rsid w:val="735F1B75"/>
    <w:rsid w:val="7360CD80"/>
    <w:rsid w:val="7364094E"/>
    <w:rsid w:val="73649030"/>
    <w:rsid w:val="73649CB3"/>
    <w:rsid w:val="736722A5"/>
    <w:rsid w:val="736BC79B"/>
    <w:rsid w:val="736EAE57"/>
    <w:rsid w:val="736EEC6F"/>
    <w:rsid w:val="7370DDED"/>
    <w:rsid w:val="737386F2"/>
    <w:rsid w:val="737EB04C"/>
    <w:rsid w:val="73812A34"/>
    <w:rsid w:val="7384ECA1"/>
    <w:rsid w:val="73856F6C"/>
    <w:rsid w:val="73952C62"/>
    <w:rsid w:val="7395E800"/>
    <w:rsid w:val="73967428"/>
    <w:rsid w:val="739710C7"/>
    <w:rsid w:val="7397E8E1"/>
    <w:rsid w:val="73982185"/>
    <w:rsid w:val="73997D89"/>
    <w:rsid w:val="739BD80C"/>
    <w:rsid w:val="739C2EAF"/>
    <w:rsid w:val="739E9844"/>
    <w:rsid w:val="73A31AB4"/>
    <w:rsid w:val="73A88DA5"/>
    <w:rsid w:val="73AB8737"/>
    <w:rsid w:val="73B4F16D"/>
    <w:rsid w:val="73B531AA"/>
    <w:rsid w:val="73B93CB0"/>
    <w:rsid w:val="73BE8245"/>
    <w:rsid w:val="73BF24B0"/>
    <w:rsid w:val="73BF9BC3"/>
    <w:rsid w:val="73C03E59"/>
    <w:rsid w:val="73C36979"/>
    <w:rsid w:val="73C69B0F"/>
    <w:rsid w:val="73C6B315"/>
    <w:rsid w:val="73C9EE4A"/>
    <w:rsid w:val="73CA287C"/>
    <w:rsid w:val="73CE1360"/>
    <w:rsid w:val="73CF256D"/>
    <w:rsid w:val="73D0F61D"/>
    <w:rsid w:val="73D26911"/>
    <w:rsid w:val="73D6B5D1"/>
    <w:rsid w:val="73D9B554"/>
    <w:rsid w:val="73DAB134"/>
    <w:rsid w:val="73DD31D7"/>
    <w:rsid w:val="73DE9117"/>
    <w:rsid w:val="73DF88F6"/>
    <w:rsid w:val="73E40574"/>
    <w:rsid w:val="73E681B3"/>
    <w:rsid w:val="73E68E33"/>
    <w:rsid w:val="73E84FCE"/>
    <w:rsid w:val="73E90C07"/>
    <w:rsid w:val="73E91D63"/>
    <w:rsid w:val="73EA9BEA"/>
    <w:rsid w:val="73EB3462"/>
    <w:rsid w:val="73ED6DB1"/>
    <w:rsid w:val="73EDE49E"/>
    <w:rsid w:val="73F214B1"/>
    <w:rsid w:val="73FA0151"/>
    <w:rsid w:val="73FB91AC"/>
    <w:rsid w:val="73FC89A7"/>
    <w:rsid w:val="740430AE"/>
    <w:rsid w:val="74058ED1"/>
    <w:rsid w:val="7409D738"/>
    <w:rsid w:val="740A6861"/>
    <w:rsid w:val="740DA110"/>
    <w:rsid w:val="7410A385"/>
    <w:rsid w:val="74110212"/>
    <w:rsid w:val="74130389"/>
    <w:rsid w:val="74167911"/>
    <w:rsid w:val="74175197"/>
    <w:rsid w:val="7419AEB1"/>
    <w:rsid w:val="741A286E"/>
    <w:rsid w:val="741EEB06"/>
    <w:rsid w:val="7422E4EB"/>
    <w:rsid w:val="74296E5E"/>
    <w:rsid w:val="742B9BE7"/>
    <w:rsid w:val="742BDA14"/>
    <w:rsid w:val="742EEEA8"/>
    <w:rsid w:val="74307922"/>
    <w:rsid w:val="74398BFC"/>
    <w:rsid w:val="744412DC"/>
    <w:rsid w:val="744FCEB1"/>
    <w:rsid w:val="745675E8"/>
    <w:rsid w:val="745BCD86"/>
    <w:rsid w:val="745F53E2"/>
    <w:rsid w:val="745FD212"/>
    <w:rsid w:val="7462B183"/>
    <w:rsid w:val="74630FB6"/>
    <w:rsid w:val="7463ECB6"/>
    <w:rsid w:val="7466B288"/>
    <w:rsid w:val="746D62B9"/>
    <w:rsid w:val="7470FDF8"/>
    <w:rsid w:val="74752F25"/>
    <w:rsid w:val="7475DBDA"/>
    <w:rsid w:val="747964C6"/>
    <w:rsid w:val="747A37A3"/>
    <w:rsid w:val="74829EDE"/>
    <w:rsid w:val="748680AB"/>
    <w:rsid w:val="74894FAF"/>
    <w:rsid w:val="748F6E24"/>
    <w:rsid w:val="748F9803"/>
    <w:rsid w:val="7495F454"/>
    <w:rsid w:val="74969BE2"/>
    <w:rsid w:val="7496F3C3"/>
    <w:rsid w:val="74A3B74D"/>
    <w:rsid w:val="74A43055"/>
    <w:rsid w:val="74A4A9AA"/>
    <w:rsid w:val="74A989A0"/>
    <w:rsid w:val="74AA4810"/>
    <w:rsid w:val="74AAA3C5"/>
    <w:rsid w:val="74AF46BF"/>
    <w:rsid w:val="74B2ED5C"/>
    <w:rsid w:val="74B3C9E5"/>
    <w:rsid w:val="74B60307"/>
    <w:rsid w:val="74B8EFBA"/>
    <w:rsid w:val="74B8F9BA"/>
    <w:rsid w:val="74BC3CDA"/>
    <w:rsid w:val="74C12953"/>
    <w:rsid w:val="74C26E07"/>
    <w:rsid w:val="74C6CBFD"/>
    <w:rsid w:val="74CAE4FB"/>
    <w:rsid w:val="74D1E871"/>
    <w:rsid w:val="74D2B3B6"/>
    <w:rsid w:val="74D911B4"/>
    <w:rsid w:val="74DA587E"/>
    <w:rsid w:val="74E361CB"/>
    <w:rsid w:val="74E4B707"/>
    <w:rsid w:val="74ECA5DB"/>
    <w:rsid w:val="74F2E467"/>
    <w:rsid w:val="74F67E9B"/>
    <w:rsid w:val="74F6F1E8"/>
    <w:rsid w:val="74FD54D7"/>
    <w:rsid w:val="74FE9501"/>
    <w:rsid w:val="7506F8A9"/>
    <w:rsid w:val="750813F7"/>
    <w:rsid w:val="750ACE64"/>
    <w:rsid w:val="750CD24D"/>
    <w:rsid w:val="7513B4A5"/>
    <w:rsid w:val="7513FF5F"/>
    <w:rsid w:val="75146015"/>
    <w:rsid w:val="75149867"/>
    <w:rsid w:val="75172F37"/>
    <w:rsid w:val="751A05E5"/>
    <w:rsid w:val="7521D5B0"/>
    <w:rsid w:val="752283BD"/>
    <w:rsid w:val="7524FDFB"/>
    <w:rsid w:val="7525672B"/>
    <w:rsid w:val="7525F22D"/>
    <w:rsid w:val="7526A4AE"/>
    <w:rsid w:val="752E9D56"/>
    <w:rsid w:val="7532060C"/>
    <w:rsid w:val="7532FED5"/>
    <w:rsid w:val="753472A3"/>
    <w:rsid w:val="753617BE"/>
    <w:rsid w:val="7537A6D1"/>
    <w:rsid w:val="753B667C"/>
    <w:rsid w:val="753CB802"/>
    <w:rsid w:val="753E116D"/>
    <w:rsid w:val="7542313D"/>
    <w:rsid w:val="75457AB2"/>
    <w:rsid w:val="754671A0"/>
    <w:rsid w:val="754B18B3"/>
    <w:rsid w:val="754DE232"/>
    <w:rsid w:val="754DED1A"/>
    <w:rsid w:val="754EF9D1"/>
    <w:rsid w:val="754F2652"/>
    <w:rsid w:val="75527EFD"/>
    <w:rsid w:val="755383F2"/>
    <w:rsid w:val="75598152"/>
    <w:rsid w:val="755D60F4"/>
    <w:rsid w:val="7561A6E3"/>
    <w:rsid w:val="75669B4D"/>
    <w:rsid w:val="75671835"/>
    <w:rsid w:val="7567E4C3"/>
    <w:rsid w:val="75687991"/>
    <w:rsid w:val="756ABF36"/>
    <w:rsid w:val="756D0F81"/>
    <w:rsid w:val="756EC115"/>
    <w:rsid w:val="7571E00A"/>
    <w:rsid w:val="7579DE12"/>
    <w:rsid w:val="757D7C37"/>
    <w:rsid w:val="757EA738"/>
    <w:rsid w:val="75836071"/>
    <w:rsid w:val="7585BE07"/>
    <w:rsid w:val="75862B70"/>
    <w:rsid w:val="75872A35"/>
    <w:rsid w:val="75880429"/>
    <w:rsid w:val="758BB066"/>
    <w:rsid w:val="758DA4CF"/>
    <w:rsid w:val="75907E6A"/>
    <w:rsid w:val="75966D90"/>
    <w:rsid w:val="75A05578"/>
    <w:rsid w:val="75A1EE44"/>
    <w:rsid w:val="75A27618"/>
    <w:rsid w:val="75A48BFC"/>
    <w:rsid w:val="75A5DD6A"/>
    <w:rsid w:val="75A9B7DA"/>
    <w:rsid w:val="75AB434D"/>
    <w:rsid w:val="75AE113A"/>
    <w:rsid w:val="75AEBACB"/>
    <w:rsid w:val="75B09C0E"/>
    <w:rsid w:val="75B09EAC"/>
    <w:rsid w:val="75B19596"/>
    <w:rsid w:val="75B24348"/>
    <w:rsid w:val="75B5A31E"/>
    <w:rsid w:val="75B73480"/>
    <w:rsid w:val="75B89E1A"/>
    <w:rsid w:val="75BB0598"/>
    <w:rsid w:val="75C38C4E"/>
    <w:rsid w:val="75C600F9"/>
    <w:rsid w:val="75C80A00"/>
    <w:rsid w:val="75C8CE09"/>
    <w:rsid w:val="75CD6F0A"/>
    <w:rsid w:val="75CFEB81"/>
    <w:rsid w:val="75D0E478"/>
    <w:rsid w:val="75D540F3"/>
    <w:rsid w:val="75D84469"/>
    <w:rsid w:val="75DA2DC6"/>
    <w:rsid w:val="75DB2ACE"/>
    <w:rsid w:val="75DC37F1"/>
    <w:rsid w:val="75DE5761"/>
    <w:rsid w:val="75DF9D1D"/>
    <w:rsid w:val="75E00E87"/>
    <w:rsid w:val="75E4DA45"/>
    <w:rsid w:val="75E51FF4"/>
    <w:rsid w:val="75E7B31C"/>
    <w:rsid w:val="75E928F3"/>
    <w:rsid w:val="75E93D66"/>
    <w:rsid w:val="75ED24A3"/>
    <w:rsid w:val="75F15961"/>
    <w:rsid w:val="75F34975"/>
    <w:rsid w:val="75F43649"/>
    <w:rsid w:val="75F4BA7D"/>
    <w:rsid w:val="75F9D9F4"/>
    <w:rsid w:val="75FE2DC2"/>
    <w:rsid w:val="75FF5973"/>
    <w:rsid w:val="75FFCD80"/>
    <w:rsid w:val="76001C71"/>
    <w:rsid w:val="760C2B7F"/>
    <w:rsid w:val="760C71AA"/>
    <w:rsid w:val="760E1591"/>
    <w:rsid w:val="761062BF"/>
    <w:rsid w:val="761398FB"/>
    <w:rsid w:val="76153876"/>
    <w:rsid w:val="76155A36"/>
    <w:rsid w:val="761609CB"/>
    <w:rsid w:val="7616B663"/>
    <w:rsid w:val="7616CBFD"/>
    <w:rsid w:val="7616E82B"/>
    <w:rsid w:val="761A8DA9"/>
    <w:rsid w:val="761BBB47"/>
    <w:rsid w:val="761D6428"/>
    <w:rsid w:val="761E6660"/>
    <w:rsid w:val="761ED913"/>
    <w:rsid w:val="761F7179"/>
    <w:rsid w:val="76280152"/>
    <w:rsid w:val="762C4434"/>
    <w:rsid w:val="762C5DEC"/>
    <w:rsid w:val="762D004C"/>
    <w:rsid w:val="7631FEE5"/>
    <w:rsid w:val="763E43B4"/>
    <w:rsid w:val="764135F9"/>
    <w:rsid w:val="7645F517"/>
    <w:rsid w:val="7646B880"/>
    <w:rsid w:val="765CE8F4"/>
    <w:rsid w:val="7662B6BD"/>
    <w:rsid w:val="7665B395"/>
    <w:rsid w:val="7667437B"/>
    <w:rsid w:val="7668126E"/>
    <w:rsid w:val="766C0CE0"/>
    <w:rsid w:val="766D4E23"/>
    <w:rsid w:val="766E5AB9"/>
    <w:rsid w:val="7672DD2D"/>
    <w:rsid w:val="7673084E"/>
    <w:rsid w:val="76784005"/>
    <w:rsid w:val="767A2038"/>
    <w:rsid w:val="767A7C7F"/>
    <w:rsid w:val="76828C16"/>
    <w:rsid w:val="7684D0A2"/>
    <w:rsid w:val="768B5276"/>
    <w:rsid w:val="768D10FB"/>
    <w:rsid w:val="768D4B0D"/>
    <w:rsid w:val="768DE23F"/>
    <w:rsid w:val="768E3CC6"/>
    <w:rsid w:val="769422B2"/>
    <w:rsid w:val="7694C062"/>
    <w:rsid w:val="7695D543"/>
    <w:rsid w:val="769DA628"/>
    <w:rsid w:val="76A8A892"/>
    <w:rsid w:val="76AA7A5D"/>
    <w:rsid w:val="76ABE885"/>
    <w:rsid w:val="76AF1020"/>
    <w:rsid w:val="76B9741C"/>
    <w:rsid w:val="76BC0932"/>
    <w:rsid w:val="76BCC2D2"/>
    <w:rsid w:val="76BEF45C"/>
    <w:rsid w:val="76C0518B"/>
    <w:rsid w:val="76C31492"/>
    <w:rsid w:val="76C34603"/>
    <w:rsid w:val="76C7880A"/>
    <w:rsid w:val="76CDABAD"/>
    <w:rsid w:val="76CF60CF"/>
    <w:rsid w:val="76D154DB"/>
    <w:rsid w:val="76D694DF"/>
    <w:rsid w:val="76D74743"/>
    <w:rsid w:val="76DA5002"/>
    <w:rsid w:val="76E16C4B"/>
    <w:rsid w:val="76E17C47"/>
    <w:rsid w:val="76E2801F"/>
    <w:rsid w:val="76E38560"/>
    <w:rsid w:val="76E40A90"/>
    <w:rsid w:val="76E4FA3A"/>
    <w:rsid w:val="76EA5F10"/>
    <w:rsid w:val="76EBF697"/>
    <w:rsid w:val="76EC24AF"/>
    <w:rsid w:val="76EE3183"/>
    <w:rsid w:val="76EF75A3"/>
    <w:rsid w:val="76EFB4A1"/>
    <w:rsid w:val="76F03FBC"/>
    <w:rsid w:val="76F0C155"/>
    <w:rsid w:val="76F476F4"/>
    <w:rsid w:val="76F4F1D8"/>
    <w:rsid w:val="76F617C6"/>
    <w:rsid w:val="76F7EEBD"/>
    <w:rsid w:val="76F950CF"/>
    <w:rsid w:val="76FC6C62"/>
    <w:rsid w:val="76FE3E42"/>
    <w:rsid w:val="77076A6B"/>
    <w:rsid w:val="77080187"/>
    <w:rsid w:val="770B0FA9"/>
    <w:rsid w:val="770E35B6"/>
    <w:rsid w:val="770EE7D1"/>
    <w:rsid w:val="770FB761"/>
    <w:rsid w:val="77152622"/>
    <w:rsid w:val="77155A41"/>
    <w:rsid w:val="7716B431"/>
    <w:rsid w:val="7717B548"/>
    <w:rsid w:val="77188CBB"/>
    <w:rsid w:val="771C1630"/>
    <w:rsid w:val="771F12F3"/>
    <w:rsid w:val="77201B78"/>
    <w:rsid w:val="77207F68"/>
    <w:rsid w:val="77224E33"/>
    <w:rsid w:val="7724BBCC"/>
    <w:rsid w:val="772667FB"/>
    <w:rsid w:val="77296338"/>
    <w:rsid w:val="7730F860"/>
    <w:rsid w:val="7732FE72"/>
    <w:rsid w:val="7736D1B3"/>
    <w:rsid w:val="77393F47"/>
    <w:rsid w:val="773AC693"/>
    <w:rsid w:val="773BD1DB"/>
    <w:rsid w:val="773D502F"/>
    <w:rsid w:val="773EF3A5"/>
    <w:rsid w:val="77429384"/>
    <w:rsid w:val="7742F2A1"/>
    <w:rsid w:val="7745032E"/>
    <w:rsid w:val="77455843"/>
    <w:rsid w:val="77456406"/>
    <w:rsid w:val="7747C1E2"/>
    <w:rsid w:val="774A1A9E"/>
    <w:rsid w:val="774A45DB"/>
    <w:rsid w:val="774C2C37"/>
    <w:rsid w:val="774E0621"/>
    <w:rsid w:val="774ED417"/>
    <w:rsid w:val="774FD209"/>
    <w:rsid w:val="77509995"/>
    <w:rsid w:val="7756DEAA"/>
    <w:rsid w:val="7756FC29"/>
    <w:rsid w:val="7757AAFB"/>
    <w:rsid w:val="77585F63"/>
    <w:rsid w:val="775997FC"/>
    <w:rsid w:val="775DCC36"/>
    <w:rsid w:val="775EF5A9"/>
    <w:rsid w:val="7760C169"/>
    <w:rsid w:val="7764CAB2"/>
    <w:rsid w:val="7764E256"/>
    <w:rsid w:val="7766C034"/>
    <w:rsid w:val="776CBBAB"/>
    <w:rsid w:val="776E9EA3"/>
    <w:rsid w:val="7773C599"/>
    <w:rsid w:val="777694F1"/>
    <w:rsid w:val="777AFED4"/>
    <w:rsid w:val="777D3F19"/>
    <w:rsid w:val="777F29AC"/>
    <w:rsid w:val="77856A8B"/>
    <w:rsid w:val="77862589"/>
    <w:rsid w:val="77863796"/>
    <w:rsid w:val="7787455F"/>
    <w:rsid w:val="7787ACC9"/>
    <w:rsid w:val="7789E803"/>
    <w:rsid w:val="778B1D0F"/>
    <w:rsid w:val="778B338B"/>
    <w:rsid w:val="778BCF37"/>
    <w:rsid w:val="778D872D"/>
    <w:rsid w:val="7791E304"/>
    <w:rsid w:val="77957714"/>
    <w:rsid w:val="77963780"/>
    <w:rsid w:val="77A0BBDD"/>
    <w:rsid w:val="77A674F8"/>
    <w:rsid w:val="77A6A001"/>
    <w:rsid w:val="77A97232"/>
    <w:rsid w:val="77B0596F"/>
    <w:rsid w:val="77B1D277"/>
    <w:rsid w:val="77B5387A"/>
    <w:rsid w:val="77B5DDC4"/>
    <w:rsid w:val="77BA3CBA"/>
    <w:rsid w:val="77BCC520"/>
    <w:rsid w:val="77BE3791"/>
    <w:rsid w:val="77C47B16"/>
    <w:rsid w:val="77C7E7BA"/>
    <w:rsid w:val="77C81187"/>
    <w:rsid w:val="77CABC3F"/>
    <w:rsid w:val="77CD62FE"/>
    <w:rsid w:val="77CE571C"/>
    <w:rsid w:val="77D0AD86"/>
    <w:rsid w:val="77D5ECD8"/>
    <w:rsid w:val="77D8AED4"/>
    <w:rsid w:val="77D90006"/>
    <w:rsid w:val="77DE8B83"/>
    <w:rsid w:val="77E5A3F2"/>
    <w:rsid w:val="77EA86D1"/>
    <w:rsid w:val="77EEE36E"/>
    <w:rsid w:val="77F63C5D"/>
    <w:rsid w:val="77F6A64C"/>
    <w:rsid w:val="77F90BDC"/>
    <w:rsid w:val="78028B4A"/>
    <w:rsid w:val="780312B1"/>
    <w:rsid w:val="78048C7C"/>
    <w:rsid w:val="780BA209"/>
    <w:rsid w:val="7811CF30"/>
    <w:rsid w:val="78121F60"/>
    <w:rsid w:val="7818EF40"/>
    <w:rsid w:val="781B981D"/>
    <w:rsid w:val="781BB9E5"/>
    <w:rsid w:val="781FC707"/>
    <w:rsid w:val="782009AE"/>
    <w:rsid w:val="78242858"/>
    <w:rsid w:val="78268950"/>
    <w:rsid w:val="78274EEA"/>
    <w:rsid w:val="78277B8F"/>
    <w:rsid w:val="7828F804"/>
    <w:rsid w:val="782CF3D2"/>
    <w:rsid w:val="7833015B"/>
    <w:rsid w:val="78340AC0"/>
    <w:rsid w:val="7836EB6A"/>
    <w:rsid w:val="7837824C"/>
    <w:rsid w:val="784088B3"/>
    <w:rsid w:val="7840A041"/>
    <w:rsid w:val="7842707E"/>
    <w:rsid w:val="78478A32"/>
    <w:rsid w:val="78561454"/>
    <w:rsid w:val="78588C6F"/>
    <w:rsid w:val="785ABFFC"/>
    <w:rsid w:val="785C3F17"/>
    <w:rsid w:val="785D26A6"/>
    <w:rsid w:val="7860A7C7"/>
    <w:rsid w:val="78628E47"/>
    <w:rsid w:val="78631B54"/>
    <w:rsid w:val="786A1CCD"/>
    <w:rsid w:val="786C770B"/>
    <w:rsid w:val="786C9838"/>
    <w:rsid w:val="786DB259"/>
    <w:rsid w:val="7872A096"/>
    <w:rsid w:val="78749435"/>
    <w:rsid w:val="78763C1D"/>
    <w:rsid w:val="78776530"/>
    <w:rsid w:val="787A8627"/>
    <w:rsid w:val="787B1867"/>
    <w:rsid w:val="787BD09A"/>
    <w:rsid w:val="787BD197"/>
    <w:rsid w:val="78861BA4"/>
    <w:rsid w:val="788A35B0"/>
    <w:rsid w:val="788C8865"/>
    <w:rsid w:val="788CB77D"/>
    <w:rsid w:val="7897F744"/>
    <w:rsid w:val="789817AF"/>
    <w:rsid w:val="7899302A"/>
    <w:rsid w:val="789AE22E"/>
    <w:rsid w:val="78A1444C"/>
    <w:rsid w:val="78A8CAA7"/>
    <w:rsid w:val="78AA9CCC"/>
    <w:rsid w:val="78AB3A25"/>
    <w:rsid w:val="78ACF859"/>
    <w:rsid w:val="78AF828A"/>
    <w:rsid w:val="78B01C0F"/>
    <w:rsid w:val="78B6EAD0"/>
    <w:rsid w:val="78BCDA51"/>
    <w:rsid w:val="78BCFEAA"/>
    <w:rsid w:val="78BE5262"/>
    <w:rsid w:val="78C2FC10"/>
    <w:rsid w:val="78C5ABC1"/>
    <w:rsid w:val="78C6B82E"/>
    <w:rsid w:val="78C78C19"/>
    <w:rsid w:val="78CBC58C"/>
    <w:rsid w:val="78CD2B2A"/>
    <w:rsid w:val="78CECDB7"/>
    <w:rsid w:val="78CF5B46"/>
    <w:rsid w:val="78D03C25"/>
    <w:rsid w:val="78D1E8DA"/>
    <w:rsid w:val="78D4141A"/>
    <w:rsid w:val="78D5741F"/>
    <w:rsid w:val="78D797BD"/>
    <w:rsid w:val="78D9A655"/>
    <w:rsid w:val="78DB26B7"/>
    <w:rsid w:val="78DD01EA"/>
    <w:rsid w:val="78DE8815"/>
    <w:rsid w:val="78DE9AFE"/>
    <w:rsid w:val="78E15959"/>
    <w:rsid w:val="78E6646A"/>
    <w:rsid w:val="78E68438"/>
    <w:rsid w:val="78E6C508"/>
    <w:rsid w:val="78EBF206"/>
    <w:rsid w:val="78EC8B52"/>
    <w:rsid w:val="78ECC7CC"/>
    <w:rsid w:val="78EE2D46"/>
    <w:rsid w:val="78F1F1BB"/>
    <w:rsid w:val="78F89FA3"/>
    <w:rsid w:val="7902ACB1"/>
    <w:rsid w:val="7903E2E0"/>
    <w:rsid w:val="79068FAC"/>
    <w:rsid w:val="790A22F2"/>
    <w:rsid w:val="790DAE86"/>
    <w:rsid w:val="790E357E"/>
    <w:rsid w:val="79106259"/>
    <w:rsid w:val="7910FBC5"/>
    <w:rsid w:val="79193ABC"/>
    <w:rsid w:val="791B2160"/>
    <w:rsid w:val="791BE516"/>
    <w:rsid w:val="791D9971"/>
    <w:rsid w:val="791DE723"/>
    <w:rsid w:val="791E0729"/>
    <w:rsid w:val="79209DBD"/>
    <w:rsid w:val="79229A5D"/>
    <w:rsid w:val="79239DD7"/>
    <w:rsid w:val="7923FCDE"/>
    <w:rsid w:val="7926DCA1"/>
    <w:rsid w:val="7928B30A"/>
    <w:rsid w:val="79299561"/>
    <w:rsid w:val="792B19D1"/>
    <w:rsid w:val="792CBD74"/>
    <w:rsid w:val="792D5A6F"/>
    <w:rsid w:val="7930AB06"/>
    <w:rsid w:val="79374172"/>
    <w:rsid w:val="7938C6E7"/>
    <w:rsid w:val="793A4468"/>
    <w:rsid w:val="793D1701"/>
    <w:rsid w:val="793F4459"/>
    <w:rsid w:val="79408278"/>
    <w:rsid w:val="79408599"/>
    <w:rsid w:val="7941E77B"/>
    <w:rsid w:val="7944DA91"/>
    <w:rsid w:val="794D09E0"/>
    <w:rsid w:val="794FA0FD"/>
    <w:rsid w:val="79500EE9"/>
    <w:rsid w:val="7950C65A"/>
    <w:rsid w:val="7955A8E4"/>
    <w:rsid w:val="7955E7EE"/>
    <w:rsid w:val="7957707C"/>
    <w:rsid w:val="795B01D5"/>
    <w:rsid w:val="795B78C9"/>
    <w:rsid w:val="795BAAD3"/>
    <w:rsid w:val="7962AB3A"/>
    <w:rsid w:val="7963BC7B"/>
    <w:rsid w:val="7964D575"/>
    <w:rsid w:val="79664E4E"/>
    <w:rsid w:val="79670CE4"/>
    <w:rsid w:val="7969E09B"/>
    <w:rsid w:val="796B1C5E"/>
    <w:rsid w:val="796DCB3D"/>
    <w:rsid w:val="797534BB"/>
    <w:rsid w:val="7979E98B"/>
    <w:rsid w:val="797B00CB"/>
    <w:rsid w:val="797BA4B2"/>
    <w:rsid w:val="7983328E"/>
    <w:rsid w:val="7988556C"/>
    <w:rsid w:val="7989B366"/>
    <w:rsid w:val="798A1E27"/>
    <w:rsid w:val="799593F0"/>
    <w:rsid w:val="79961544"/>
    <w:rsid w:val="799A951E"/>
    <w:rsid w:val="799BE1F8"/>
    <w:rsid w:val="799F472E"/>
    <w:rsid w:val="79A3E7DF"/>
    <w:rsid w:val="79A46F39"/>
    <w:rsid w:val="79A57AB2"/>
    <w:rsid w:val="79A7457E"/>
    <w:rsid w:val="79A777D7"/>
    <w:rsid w:val="79A87D58"/>
    <w:rsid w:val="79A8B7F6"/>
    <w:rsid w:val="79A8C4E8"/>
    <w:rsid w:val="79AED500"/>
    <w:rsid w:val="79AFAC47"/>
    <w:rsid w:val="79B04A03"/>
    <w:rsid w:val="79B417C5"/>
    <w:rsid w:val="79B54A0C"/>
    <w:rsid w:val="79BD8FB9"/>
    <w:rsid w:val="79BF55AE"/>
    <w:rsid w:val="79C9AE01"/>
    <w:rsid w:val="79CCCCBF"/>
    <w:rsid w:val="79CE58CB"/>
    <w:rsid w:val="79CF150D"/>
    <w:rsid w:val="79CFBFD1"/>
    <w:rsid w:val="79CFDEF2"/>
    <w:rsid w:val="79D08F1B"/>
    <w:rsid w:val="79DA2CE3"/>
    <w:rsid w:val="79DB2A4C"/>
    <w:rsid w:val="79DBC379"/>
    <w:rsid w:val="79DC02F9"/>
    <w:rsid w:val="79E01AF1"/>
    <w:rsid w:val="79E060CF"/>
    <w:rsid w:val="79E14FB6"/>
    <w:rsid w:val="79E26E9B"/>
    <w:rsid w:val="79E500C9"/>
    <w:rsid w:val="79E88C9F"/>
    <w:rsid w:val="79EB7DD6"/>
    <w:rsid w:val="79ED4986"/>
    <w:rsid w:val="79ED8DB3"/>
    <w:rsid w:val="79EDC06E"/>
    <w:rsid w:val="79F3B45E"/>
    <w:rsid w:val="79F4FB47"/>
    <w:rsid w:val="79F599C8"/>
    <w:rsid w:val="79F63077"/>
    <w:rsid w:val="79FB25C5"/>
    <w:rsid w:val="79FF9438"/>
    <w:rsid w:val="7A0740A8"/>
    <w:rsid w:val="7A0A9699"/>
    <w:rsid w:val="7A0D6E98"/>
    <w:rsid w:val="7A0DD6B9"/>
    <w:rsid w:val="7A0DDE9B"/>
    <w:rsid w:val="7A0E3AC7"/>
    <w:rsid w:val="7A10206E"/>
    <w:rsid w:val="7A1224BE"/>
    <w:rsid w:val="7A15CCB1"/>
    <w:rsid w:val="7A18CD66"/>
    <w:rsid w:val="7A243EB6"/>
    <w:rsid w:val="7A258AB1"/>
    <w:rsid w:val="7A2AB020"/>
    <w:rsid w:val="7A2BCC87"/>
    <w:rsid w:val="7A2CFE14"/>
    <w:rsid w:val="7A2FD352"/>
    <w:rsid w:val="7A36EC90"/>
    <w:rsid w:val="7A3B2ED4"/>
    <w:rsid w:val="7A3CC02B"/>
    <w:rsid w:val="7A3E3FA2"/>
    <w:rsid w:val="7A44E355"/>
    <w:rsid w:val="7A46B7EA"/>
    <w:rsid w:val="7A4929AF"/>
    <w:rsid w:val="7A4974CE"/>
    <w:rsid w:val="7A4A24E9"/>
    <w:rsid w:val="7A4BCCC7"/>
    <w:rsid w:val="7A4C8659"/>
    <w:rsid w:val="7A51292F"/>
    <w:rsid w:val="7A51DC25"/>
    <w:rsid w:val="7A55666B"/>
    <w:rsid w:val="7A5623F4"/>
    <w:rsid w:val="7A5866C2"/>
    <w:rsid w:val="7A5A1D6F"/>
    <w:rsid w:val="7A5B447C"/>
    <w:rsid w:val="7A5D6F85"/>
    <w:rsid w:val="7A5F3740"/>
    <w:rsid w:val="7A6A81AD"/>
    <w:rsid w:val="7A6E28B0"/>
    <w:rsid w:val="7A6FDD8D"/>
    <w:rsid w:val="7A743258"/>
    <w:rsid w:val="7A7605FC"/>
    <w:rsid w:val="7A76C25B"/>
    <w:rsid w:val="7A781A1A"/>
    <w:rsid w:val="7A794051"/>
    <w:rsid w:val="7A7B04D7"/>
    <w:rsid w:val="7A7C8DEE"/>
    <w:rsid w:val="7A870DE3"/>
    <w:rsid w:val="7A8A95E5"/>
    <w:rsid w:val="7A8AB6E6"/>
    <w:rsid w:val="7A8EDEF1"/>
    <w:rsid w:val="7A9197A9"/>
    <w:rsid w:val="7A921099"/>
    <w:rsid w:val="7A934352"/>
    <w:rsid w:val="7A938D38"/>
    <w:rsid w:val="7A970D55"/>
    <w:rsid w:val="7A9BFD19"/>
    <w:rsid w:val="7A9D8470"/>
    <w:rsid w:val="7A9F97F0"/>
    <w:rsid w:val="7AA64652"/>
    <w:rsid w:val="7AA96555"/>
    <w:rsid w:val="7AAF3CDF"/>
    <w:rsid w:val="7AAFECD3"/>
    <w:rsid w:val="7AB452AF"/>
    <w:rsid w:val="7AB836A8"/>
    <w:rsid w:val="7ABB6039"/>
    <w:rsid w:val="7ABBDA6A"/>
    <w:rsid w:val="7ABC89B3"/>
    <w:rsid w:val="7AC033CF"/>
    <w:rsid w:val="7AC2EC4E"/>
    <w:rsid w:val="7AC51DC1"/>
    <w:rsid w:val="7AC8364E"/>
    <w:rsid w:val="7ACA67EE"/>
    <w:rsid w:val="7ACAA80C"/>
    <w:rsid w:val="7ACCD439"/>
    <w:rsid w:val="7ACCF88B"/>
    <w:rsid w:val="7ACFBCFE"/>
    <w:rsid w:val="7AD2AECF"/>
    <w:rsid w:val="7AD74520"/>
    <w:rsid w:val="7AD858A2"/>
    <w:rsid w:val="7AD9ACAF"/>
    <w:rsid w:val="7ADDE8B9"/>
    <w:rsid w:val="7AE7B402"/>
    <w:rsid w:val="7AE8064C"/>
    <w:rsid w:val="7AE8BBE4"/>
    <w:rsid w:val="7AE91DED"/>
    <w:rsid w:val="7AED8503"/>
    <w:rsid w:val="7AEE0373"/>
    <w:rsid w:val="7AEEAA3C"/>
    <w:rsid w:val="7AEEF415"/>
    <w:rsid w:val="7AEFF0C8"/>
    <w:rsid w:val="7AF85CA7"/>
    <w:rsid w:val="7AFA3936"/>
    <w:rsid w:val="7AFFAEE7"/>
    <w:rsid w:val="7B017ACD"/>
    <w:rsid w:val="7B01C759"/>
    <w:rsid w:val="7B08756D"/>
    <w:rsid w:val="7B0B8731"/>
    <w:rsid w:val="7B13C66B"/>
    <w:rsid w:val="7B176523"/>
    <w:rsid w:val="7B178435"/>
    <w:rsid w:val="7B2614C4"/>
    <w:rsid w:val="7B2920AD"/>
    <w:rsid w:val="7B2BFE19"/>
    <w:rsid w:val="7B2DDBDB"/>
    <w:rsid w:val="7B2FC612"/>
    <w:rsid w:val="7B33C305"/>
    <w:rsid w:val="7B34573E"/>
    <w:rsid w:val="7B356870"/>
    <w:rsid w:val="7B36DE48"/>
    <w:rsid w:val="7B3BE3A8"/>
    <w:rsid w:val="7B3C44A5"/>
    <w:rsid w:val="7B3CB79E"/>
    <w:rsid w:val="7B3E5F91"/>
    <w:rsid w:val="7B3FB31E"/>
    <w:rsid w:val="7B4040B6"/>
    <w:rsid w:val="7B435BAC"/>
    <w:rsid w:val="7B440866"/>
    <w:rsid w:val="7B465AF7"/>
    <w:rsid w:val="7B48FB01"/>
    <w:rsid w:val="7B4FF42A"/>
    <w:rsid w:val="7B508250"/>
    <w:rsid w:val="7B50CDCD"/>
    <w:rsid w:val="7B5253CF"/>
    <w:rsid w:val="7B539325"/>
    <w:rsid w:val="7B57B482"/>
    <w:rsid w:val="7B5AFAC2"/>
    <w:rsid w:val="7B5B8BB1"/>
    <w:rsid w:val="7B60229F"/>
    <w:rsid w:val="7B608591"/>
    <w:rsid w:val="7B66390D"/>
    <w:rsid w:val="7B6850BE"/>
    <w:rsid w:val="7B6A1EF4"/>
    <w:rsid w:val="7B6A6707"/>
    <w:rsid w:val="7B6B1BB0"/>
    <w:rsid w:val="7B6DE67C"/>
    <w:rsid w:val="7B705B53"/>
    <w:rsid w:val="7B709E2F"/>
    <w:rsid w:val="7B70F12A"/>
    <w:rsid w:val="7B714889"/>
    <w:rsid w:val="7B730BF9"/>
    <w:rsid w:val="7B77C109"/>
    <w:rsid w:val="7B77C38B"/>
    <w:rsid w:val="7B7945DA"/>
    <w:rsid w:val="7B7A49EC"/>
    <w:rsid w:val="7B7AC9A2"/>
    <w:rsid w:val="7B7E2C5E"/>
    <w:rsid w:val="7B7F2F48"/>
    <w:rsid w:val="7B82D24F"/>
    <w:rsid w:val="7B8477B5"/>
    <w:rsid w:val="7B848B41"/>
    <w:rsid w:val="7B85BC40"/>
    <w:rsid w:val="7B897B5F"/>
    <w:rsid w:val="7B8BCEFD"/>
    <w:rsid w:val="7B8C6AB7"/>
    <w:rsid w:val="7B8E88FD"/>
    <w:rsid w:val="7B8F5CF9"/>
    <w:rsid w:val="7B917195"/>
    <w:rsid w:val="7B930330"/>
    <w:rsid w:val="7B95F8FA"/>
    <w:rsid w:val="7B98BC8C"/>
    <w:rsid w:val="7B992C92"/>
    <w:rsid w:val="7B9BE8AA"/>
    <w:rsid w:val="7B9CE1DA"/>
    <w:rsid w:val="7B9E1F48"/>
    <w:rsid w:val="7BA3137F"/>
    <w:rsid w:val="7BA4EAC8"/>
    <w:rsid w:val="7BA685AE"/>
    <w:rsid w:val="7BA71ECB"/>
    <w:rsid w:val="7BA80529"/>
    <w:rsid w:val="7BA99398"/>
    <w:rsid w:val="7BACEA29"/>
    <w:rsid w:val="7BB3DBFF"/>
    <w:rsid w:val="7BB4704D"/>
    <w:rsid w:val="7BB87F21"/>
    <w:rsid w:val="7BB8DCBD"/>
    <w:rsid w:val="7BBEB852"/>
    <w:rsid w:val="7BBFEF62"/>
    <w:rsid w:val="7BC0793C"/>
    <w:rsid w:val="7BC226E6"/>
    <w:rsid w:val="7BC5DDB3"/>
    <w:rsid w:val="7BC67007"/>
    <w:rsid w:val="7BCD69D8"/>
    <w:rsid w:val="7BD0E174"/>
    <w:rsid w:val="7BD66B57"/>
    <w:rsid w:val="7BD89C0E"/>
    <w:rsid w:val="7BDA3573"/>
    <w:rsid w:val="7BDDD472"/>
    <w:rsid w:val="7BE0B055"/>
    <w:rsid w:val="7BE703AE"/>
    <w:rsid w:val="7BF6BFEA"/>
    <w:rsid w:val="7BF6F33F"/>
    <w:rsid w:val="7BF8DA1A"/>
    <w:rsid w:val="7BF9DFF5"/>
    <w:rsid w:val="7C0691E5"/>
    <w:rsid w:val="7C0B66FE"/>
    <w:rsid w:val="7C0CEB27"/>
    <w:rsid w:val="7C0D533C"/>
    <w:rsid w:val="7C12485D"/>
    <w:rsid w:val="7C148E7D"/>
    <w:rsid w:val="7C15F266"/>
    <w:rsid w:val="7C165CDB"/>
    <w:rsid w:val="7C1774A1"/>
    <w:rsid w:val="7C189120"/>
    <w:rsid w:val="7C1A284E"/>
    <w:rsid w:val="7C2CE6C9"/>
    <w:rsid w:val="7C30175F"/>
    <w:rsid w:val="7C30F3F8"/>
    <w:rsid w:val="7C324EBB"/>
    <w:rsid w:val="7C339016"/>
    <w:rsid w:val="7C35F9EB"/>
    <w:rsid w:val="7C37FC97"/>
    <w:rsid w:val="7C389558"/>
    <w:rsid w:val="7C3CF631"/>
    <w:rsid w:val="7C3D86ED"/>
    <w:rsid w:val="7C421CD5"/>
    <w:rsid w:val="7C426835"/>
    <w:rsid w:val="7C42F635"/>
    <w:rsid w:val="7C430F76"/>
    <w:rsid w:val="7C48029C"/>
    <w:rsid w:val="7C494C0B"/>
    <w:rsid w:val="7C4ADB3D"/>
    <w:rsid w:val="7C4C4D4E"/>
    <w:rsid w:val="7C509068"/>
    <w:rsid w:val="7C52087C"/>
    <w:rsid w:val="7C528B22"/>
    <w:rsid w:val="7C5C681C"/>
    <w:rsid w:val="7C607CAA"/>
    <w:rsid w:val="7C667519"/>
    <w:rsid w:val="7C679915"/>
    <w:rsid w:val="7C685D5A"/>
    <w:rsid w:val="7C6AC5D8"/>
    <w:rsid w:val="7C6D0D93"/>
    <w:rsid w:val="7C728D0C"/>
    <w:rsid w:val="7C78A216"/>
    <w:rsid w:val="7C79A9A1"/>
    <w:rsid w:val="7C7B1F0E"/>
    <w:rsid w:val="7C7E029B"/>
    <w:rsid w:val="7C7E53EA"/>
    <w:rsid w:val="7C83B023"/>
    <w:rsid w:val="7C878E21"/>
    <w:rsid w:val="7C8A1D0B"/>
    <w:rsid w:val="7C8D3962"/>
    <w:rsid w:val="7C995FA4"/>
    <w:rsid w:val="7C99DA68"/>
    <w:rsid w:val="7C9F3674"/>
    <w:rsid w:val="7CA9A2E4"/>
    <w:rsid w:val="7CAEB741"/>
    <w:rsid w:val="7CB644E4"/>
    <w:rsid w:val="7CC331BC"/>
    <w:rsid w:val="7CC8565F"/>
    <w:rsid w:val="7CC908CB"/>
    <w:rsid w:val="7CCE06EF"/>
    <w:rsid w:val="7CCF13FA"/>
    <w:rsid w:val="7CD06A7B"/>
    <w:rsid w:val="7CD447B0"/>
    <w:rsid w:val="7CD6E924"/>
    <w:rsid w:val="7CDA81B1"/>
    <w:rsid w:val="7CE58F41"/>
    <w:rsid w:val="7CE6A31B"/>
    <w:rsid w:val="7CE902AA"/>
    <w:rsid w:val="7CF0A40C"/>
    <w:rsid w:val="7CF3A526"/>
    <w:rsid w:val="7CF3A8D5"/>
    <w:rsid w:val="7CF3FFA2"/>
    <w:rsid w:val="7CFA51DC"/>
    <w:rsid w:val="7CFC0353"/>
    <w:rsid w:val="7D0056CA"/>
    <w:rsid w:val="7D04E2DB"/>
    <w:rsid w:val="7D076AAE"/>
    <w:rsid w:val="7D08CFF8"/>
    <w:rsid w:val="7D09B5E4"/>
    <w:rsid w:val="7D09B79D"/>
    <w:rsid w:val="7D0AA03B"/>
    <w:rsid w:val="7D0D6C1E"/>
    <w:rsid w:val="7D0E2514"/>
    <w:rsid w:val="7D0E3CA4"/>
    <w:rsid w:val="7D17A036"/>
    <w:rsid w:val="7D19727D"/>
    <w:rsid w:val="7D1B518A"/>
    <w:rsid w:val="7D1C22F9"/>
    <w:rsid w:val="7D1DBA0B"/>
    <w:rsid w:val="7D1EBC26"/>
    <w:rsid w:val="7D232B87"/>
    <w:rsid w:val="7D27C381"/>
    <w:rsid w:val="7D2B0F66"/>
    <w:rsid w:val="7D2E87D4"/>
    <w:rsid w:val="7D3031E0"/>
    <w:rsid w:val="7D31AB6B"/>
    <w:rsid w:val="7D31CCB2"/>
    <w:rsid w:val="7D35391D"/>
    <w:rsid w:val="7D37F249"/>
    <w:rsid w:val="7D3DA59A"/>
    <w:rsid w:val="7D3F882F"/>
    <w:rsid w:val="7D3FC33D"/>
    <w:rsid w:val="7D42A27D"/>
    <w:rsid w:val="7D44CB80"/>
    <w:rsid w:val="7D47F3D5"/>
    <w:rsid w:val="7D496821"/>
    <w:rsid w:val="7D4CB30E"/>
    <w:rsid w:val="7D52C120"/>
    <w:rsid w:val="7D546928"/>
    <w:rsid w:val="7D56F6CC"/>
    <w:rsid w:val="7D571368"/>
    <w:rsid w:val="7D5E835B"/>
    <w:rsid w:val="7D6068B8"/>
    <w:rsid w:val="7D628378"/>
    <w:rsid w:val="7D66C093"/>
    <w:rsid w:val="7D67A9AA"/>
    <w:rsid w:val="7D67DBE8"/>
    <w:rsid w:val="7D6AE123"/>
    <w:rsid w:val="7D6B7C3A"/>
    <w:rsid w:val="7D6FFB48"/>
    <w:rsid w:val="7D71D632"/>
    <w:rsid w:val="7D74B17D"/>
    <w:rsid w:val="7D7761A0"/>
    <w:rsid w:val="7D783A02"/>
    <w:rsid w:val="7D78BDE3"/>
    <w:rsid w:val="7D7BA7E1"/>
    <w:rsid w:val="7D7CD1E8"/>
    <w:rsid w:val="7D7F622C"/>
    <w:rsid w:val="7D84D68E"/>
    <w:rsid w:val="7D87164B"/>
    <w:rsid w:val="7D88B591"/>
    <w:rsid w:val="7D89567B"/>
    <w:rsid w:val="7D8D2C24"/>
    <w:rsid w:val="7DA10835"/>
    <w:rsid w:val="7DA7A23D"/>
    <w:rsid w:val="7DAB6A07"/>
    <w:rsid w:val="7DACB9E1"/>
    <w:rsid w:val="7DAD52C8"/>
    <w:rsid w:val="7DAD7F47"/>
    <w:rsid w:val="7DADEE5C"/>
    <w:rsid w:val="7DB0CE1A"/>
    <w:rsid w:val="7DB57547"/>
    <w:rsid w:val="7DB63396"/>
    <w:rsid w:val="7DBB5B9E"/>
    <w:rsid w:val="7DC153CF"/>
    <w:rsid w:val="7DC181CD"/>
    <w:rsid w:val="7DC2FE2D"/>
    <w:rsid w:val="7DC6DAE9"/>
    <w:rsid w:val="7DC7E990"/>
    <w:rsid w:val="7DC92427"/>
    <w:rsid w:val="7DCB0082"/>
    <w:rsid w:val="7DCB8207"/>
    <w:rsid w:val="7DCBFD39"/>
    <w:rsid w:val="7DCD46A8"/>
    <w:rsid w:val="7DD62513"/>
    <w:rsid w:val="7DD84F9C"/>
    <w:rsid w:val="7DDC5F38"/>
    <w:rsid w:val="7DDCBF01"/>
    <w:rsid w:val="7DDCC059"/>
    <w:rsid w:val="7DDDBF27"/>
    <w:rsid w:val="7DE77195"/>
    <w:rsid w:val="7DF29F68"/>
    <w:rsid w:val="7DF34B81"/>
    <w:rsid w:val="7DF3D241"/>
    <w:rsid w:val="7DF5554D"/>
    <w:rsid w:val="7DF596BD"/>
    <w:rsid w:val="7DF7E822"/>
    <w:rsid w:val="7DF92023"/>
    <w:rsid w:val="7DFC01A0"/>
    <w:rsid w:val="7DFDEAFC"/>
    <w:rsid w:val="7DFE8EC3"/>
    <w:rsid w:val="7DFF2CC2"/>
    <w:rsid w:val="7E00CA50"/>
    <w:rsid w:val="7E038341"/>
    <w:rsid w:val="7E04763A"/>
    <w:rsid w:val="7E072DCE"/>
    <w:rsid w:val="7E0819A3"/>
    <w:rsid w:val="7E106E97"/>
    <w:rsid w:val="7E112B4D"/>
    <w:rsid w:val="7E12A8F8"/>
    <w:rsid w:val="7E15F1CE"/>
    <w:rsid w:val="7E1655EE"/>
    <w:rsid w:val="7E171359"/>
    <w:rsid w:val="7E1760C1"/>
    <w:rsid w:val="7E19A57A"/>
    <w:rsid w:val="7E1C99F3"/>
    <w:rsid w:val="7E200B19"/>
    <w:rsid w:val="7E2416EE"/>
    <w:rsid w:val="7E29768C"/>
    <w:rsid w:val="7E2B496B"/>
    <w:rsid w:val="7E310C2A"/>
    <w:rsid w:val="7E313F9E"/>
    <w:rsid w:val="7E353680"/>
    <w:rsid w:val="7E367322"/>
    <w:rsid w:val="7E36AABC"/>
    <w:rsid w:val="7E3BA469"/>
    <w:rsid w:val="7E3BBBCA"/>
    <w:rsid w:val="7E3E8E97"/>
    <w:rsid w:val="7E3F15C9"/>
    <w:rsid w:val="7E3F22A7"/>
    <w:rsid w:val="7E41384E"/>
    <w:rsid w:val="7E44BE65"/>
    <w:rsid w:val="7E460149"/>
    <w:rsid w:val="7E4717E7"/>
    <w:rsid w:val="7E4BA86F"/>
    <w:rsid w:val="7E4DADED"/>
    <w:rsid w:val="7E4E8539"/>
    <w:rsid w:val="7E511253"/>
    <w:rsid w:val="7E534960"/>
    <w:rsid w:val="7E53A302"/>
    <w:rsid w:val="7E599223"/>
    <w:rsid w:val="7E5BBC4D"/>
    <w:rsid w:val="7E5D037F"/>
    <w:rsid w:val="7E5E910A"/>
    <w:rsid w:val="7E6099CB"/>
    <w:rsid w:val="7E63159E"/>
    <w:rsid w:val="7E692870"/>
    <w:rsid w:val="7E752E79"/>
    <w:rsid w:val="7E7608BF"/>
    <w:rsid w:val="7E76A33B"/>
    <w:rsid w:val="7E7995F7"/>
    <w:rsid w:val="7E7C75EA"/>
    <w:rsid w:val="7E829FC6"/>
    <w:rsid w:val="7E82F83B"/>
    <w:rsid w:val="7E82F853"/>
    <w:rsid w:val="7E833DD7"/>
    <w:rsid w:val="7E87B2F8"/>
    <w:rsid w:val="7E8BD616"/>
    <w:rsid w:val="7E8D5823"/>
    <w:rsid w:val="7E8DA911"/>
    <w:rsid w:val="7E8DC2E3"/>
    <w:rsid w:val="7E902031"/>
    <w:rsid w:val="7E90B07C"/>
    <w:rsid w:val="7E952051"/>
    <w:rsid w:val="7E97ACAF"/>
    <w:rsid w:val="7E991F71"/>
    <w:rsid w:val="7E99E191"/>
    <w:rsid w:val="7EA12DC5"/>
    <w:rsid w:val="7EA3A50C"/>
    <w:rsid w:val="7EA880ED"/>
    <w:rsid w:val="7EA9220F"/>
    <w:rsid w:val="7EABD6DC"/>
    <w:rsid w:val="7EAC9406"/>
    <w:rsid w:val="7EAE10C5"/>
    <w:rsid w:val="7EB1BEC5"/>
    <w:rsid w:val="7EB1FE6C"/>
    <w:rsid w:val="7EB22A9F"/>
    <w:rsid w:val="7EB66BDF"/>
    <w:rsid w:val="7EB6B444"/>
    <w:rsid w:val="7EB6F86E"/>
    <w:rsid w:val="7EBBB3DA"/>
    <w:rsid w:val="7EC07867"/>
    <w:rsid w:val="7EC7E85C"/>
    <w:rsid w:val="7EC880E3"/>
    <w:rsid w:val="7ECA1401"/>
    <w:rsid w:val="7ECE28AB"/>
    <w:rsid w:val="7ECFAAA1"/>
    <w:rsid w:val="7ED1C513"/>
    <w:rsid w:val="7ED3D7DC"/>
    <w:rsid w:val="7ED4750D"/>
    <w:rsid w:val="7ED6D524"/>
    <w:rsid w:val="7EDE4184"/>
    <w:rsid w:val="7EDEE3EB"/>
    <w:rsid w:val="7EE24859"/>
    <w:rsid w:val="7EE3085F"/>
    <w:rsid w:val="7EE37F0A"/>
    <w:rsid w:val="7EEB51BD"/>
    <w:rsid w:val="7EF0601E"/>
    <w:rsid w:val="7EF1FD2A"/>
    <w:rsid w:val="7EF26CE1"/>
    <w:rsid w:val="7EF2B433"/>
    <w:rsid w:val="7EF3844C"/>
    <w:rsid w:val="7EF3B3C2"/>
    <w:rsid w:val="7EF7CD37"/>
    <w:rsid w:val="7EFB23E4"/>
    <w:rsid w:val="7EFF03C0"/>
    <w:rsid w:val="7EFF3920"/>
    <w:rsid w:val="7F03254F"/>
    <w:rsid w:val="7F08599E"/>
    <w:rsid w:val="7F092EF4"/>
    <w:rsid w:val="7F098079"/>
    <w:rsid w:val="7F0AAA6E"/>
    <w:rsid w:val="7F102E03"/>
    <w:rsid w:val="7F11F1CF"/>
    <w:rsid w:val="7F159745"/>
    <w:rsid w:val="7F18F451"/>
    <w:rsid w:val="7F1E140E"/>
    <w:rsid w:val="7F202CFF"/>
    <w:rsid w:val="7F263052"/>
    <w:rsid w:val="7F294F8F"/>
    <w:rsid w:val="7F2A1FE9"/>
    <w:rsid w:val="7F311061"/>
    <w:rsid w:val="7F351658"/>
    <w:rsid w:val="7F3528D8"/>
    <w:rsid w:val="7F38C703"/>
    <w:rsid w:val="7F4B7859"/>
    <w:rsid w:val="7F4D31D3"/>
    <w:rsid w:val="7F4EA92E"/>
    <w:rsid w:val="7F4EBD67"/>
    <w:rsid w:val="7F501CC9"/>
    <w:rsid w:val="7F51C4FF"/>
    <w:rsid w:val="7F51C910"/>
    <w:rsid w:val="7F559BDC"/>
    <w:rsid w:val="7F55F348"/>
    <w:rsid w:val="7F5725B6"/>
    <w:rsid w:val="7F595D34"/>
    <w:rsid w:val="7F5AB135"/>
    <w:rsid w:val="7F5CCCEE"/>
    <w:rsid w:val="7F5F98F1"/>
    <w:rsid w:val="7F631DB9"/>
    <w:rsid w:val="7F6623E7"/>
    <w:rsid w:val="7F66C778"/>
    <w:rsid w:val="7F69D501"/>
    <w:rsid w:val="7F6F96B7"/>
    <w:rsid w:val="7F8214E1"/>
    <w:rsid w:val="7F86221C"/>
    <w:rsid w:val="7F8BCF0B"/>
    <w:rsid w:val="7F921CA7"/>
    <w:rsid w:val="7F92992D"/>
    <w:rsid w:val="7F92AF2D"/>
    <w:rsid w:val="7F97221C"/>
    <w:rsid w:val="7F9D2393"/>
    <w:rsid w:val="7F9E9621"/>
    <w:rsid w:val="7FA1851E"/>
    <w:rsid w:val="7FA8F738"/>
    <w:rsid w:val="7FB54057"/>
    <w:rsid w:val="7FB96827"/>
    <w:rsid w:val="7FBC683C"/>
    <w:rsid w:val="7FC1BDCD"/>
    <w:rsid w:val="7FC1F261"/>
    <w:rsid w:val="7FC3E59F"/>
    <w:rsid w:val="7FC6DD06"/>
    <w:rsid w:val="7FD073A2"/>
    <w:rsid w:val="7FD423EA"/>
    <w:rsid w:val="7FD4B97D"/>
    <w:rsid w:val="7FD6D8FA"/>
    <w:rsid w:val="7FE10FFF"/>
    <w:rsid w:val="7FE5191F"/>
    <w:rsid w:val="7FE86380"/>
    <w:rsid w:val="7FE8C636"/>
    <w:rsid w:val="7FE99E80"/>
    <w:rsid w:val="7FEC0C3E"/>
    <w:rsid w:val="7FEF0C02"/>
    <w:rsid w:val="7FF31CD9"/>
    <w:rsid w:val="7FF7CF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3DB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F33"/>
    <w:pPr>
      <w:widowControl w:val="0"/>
      <w:spacing w:after="0" w:line="240" w:lineRule="auto"/>
      <w:jc w:val="both"/>
    </w:pPr>
    <w:rPr>
      <w:rFonts w:ascii="Calibri" w:hAnsi="Calibri"/>
    </w:rPr>
  </w:style>
  <w:style w:type="paragraph" w:styleId="Heading1">
    <w:name w:val="heading 1"/>
    <w:basedOn w:val="Normal"/>
    <w:next w:val="Normal"/>
    <w:link w:val="Heading1Char"/>
    <w:uiPriority w:val="9"/>
    <w:qFormat/>
    <w:rsid w:val="00B6224B"/>
    <w:pPr>
      <w:contextualSpacing/>
      <w:outlineLvl w:val="0"/>
    </w:pPr>
    <w:rPr>
      <w:rFonts w:ascii="Avenir Next LT Pro Demi" w:hAnsi="Avenir Next LT Pro Demi"/>
      <w:b/>
      <w:bCs/>
      <w:szCs w:val="28"/>
    </w:rPr>
  </w:style>
  <w:style w:type="paragraph" w:styleId="Heading2">
    <w:name w:val="heading 2"/>
    <w:basedOn w:val="Normal"/>
    <w:next w:val="Normal"/>
    <w:link w:val="Heading2Char"/>
    <w:uiPriority w:val="9"/>
    <w:unhideWhenUsed/>
    <w:qFormat/>
    <w:rsid w:val="00B6224B"/>
    <w:pPr>
      <w:keepNext/>
      <w:keepLines/>
      <w:spacing w:before="40"/>
      <w:outlineLvl w:val="1"/>
    </w:pPr>
    <w:rPr>
      <w:rFonts w:ascii="Avenir Next LT Pro Demi" w:eastAsiaTheme="majorEastAsia" w:hAnsi="Avenir Next LT Pro Demi" w:cstheme="majorBidi"/>
      <w:b/>
      <w:color w:val="000000" w:themeColor="text1"/>
      <w:sz w:val="20"/>
      <w:szCs w:val="26"/>
    </w:rPr>
  </w:style>
  <w:style w:type="paragraph" w:styleId="Heading3">
    <w:name w:val="heading 3"/>
    <w:basedOn w:val="Normal"/>
    <w:next w:val="Normal"/>
    <w:link w:val="Heading3Char"/>
    <w:uiPriority w:val="9"/>
    <w:unhideWhenUsed/>
    <w:qFormat/>
    <w:rsid w:val="008D3690"/>
    <w:pPr>
      <w:keepNext/>
      <w:keepLines/>
      <w:outlineLvl w:val="2"/>
    </w:pPr>
    <w:rPr>
      <w:rFonts w:ascii="Avenir Next LT Pro Demi" w:eastAsiaTheme="majorEastAsia" w:hAnsi="Avenir Next LT Pro Demi" w:cstheme="majorBidi"/>
      <w:b/>
      <w:i/>
      <w:color w:val="000000" w:themeColor="text1"/>
      <w:sz w:val="20"/>
      <w:szCs w:val="24"/>
      <w:u w:val="single"/>
    </w:rPr>
  </w:style>
  <w:style w:type="paragraph" w:styleId="Heading4">
    <w:name w:val="heading 4"/>
    <w:basedOn w:val="Normal"/>
    <w:next w:val="Normal"/>
    <w:link w:val="Heading4Char"/>
    <w:uiPriority w:val="9"/>
    <w:unhideWhenUsed/>
    <w:qFormat/>
    <w:rsid w:val="00DC0157"/>
    <w:pPr>
      <w:keepNext/>
      <w:keepLines/>
      <w:spacing w:before="40"/>
      <w:outlineLvl w:val="3"/>
    </w:pPr>
    <w:rPr>
      <w:rFonts w:ascii="Avenir Next LT Pro Demi" w:eastAsiaTheme="majorEastAsia" w:hAnsi="Avenir Next LT Pro Demi" w:cstheme="majorBidi"/>
      <w:b/>
      <w:i/>
      <w:iCs/>
      <w:sz w:val="20"/>
    </w:rPr>
  </w:style>
  <w:style w:type="paragraph" w:styleId="Heading5">
    <w:name w:val="heading 5"/>
    <w:basedOn w:val="Normal"/>
    <w:next w:val="Normal"/>
    <w:link w:val="Heading5Char"/>
    <w:uiPriority w:val="9"/>
    <w:unhideWhenUsed/>
    <w:qFormat/>
    <w:rsid w:val="00B6224B"/>
    <w:pPr>
      <w:keepNext/>
      <w:keepLines/>
      <w:spacing w:before="40"/>
      <w:outlineLvl w:val="4"/>
    </w:pPr>
    <w:rPr>
      <w:rFonts w:ascii="Avenir Next LT Pro Demi" w:eastAsiaTheme="majorEastAsia" w:hAnsi="Avenir Next LT Pro Demi" w:cstheme="majorBidi"/>
      <w:b/>
      <w:i/>
      <w:sz w:val="20"/>
      <w:u w:val="single"/>
    </w:rPr>
  </w:style>
  <w:style w:type="paragraph" w:styleId="Heading6">
    <w:name w:val="heading 6"/>
    <w:basedOn w:val="Normal"/>
    <w:next w:val="Normal"/>
    <w:link w:val="Heading6Char"/>
    <w:uiPriority w:val="9"/>
    <w:unhideWhenUsed/>
    <w:qFormat/>
    <w:rsid w:val="009E7806"/>
    <w:pPr>
      <w:keepNext/>
      <w:keepLines/>
      <w:spacing w:before="40"/>
      <w:outlineLvl w:val="5"/>
    </w:pPr>
    <w:rPr>
      <w:rFonts w:asciiTheme="majorHAnsi" w:eastAsiaTheme="majorEastAsia" w:hAnsiTheme="majorHAnsi" w:cstheme="majorBidi"/>
      <w:b/>
      <w:i/>
      <w:color w:val="000000" w:themeColor="text1"/>
      <w:u w:val="single"/>
    </w:rPr>
  </w:style>
  <w:style w:type="paragraph" w:styleId="Heading8">
    <w:name w:val="heading 8"/>
    <w:basedOn w:val="Normal"/>
    <w:next w:val="Normal"/>
    <w:link w:val="Heading8Char"/>
    <w:uiPriority w:val="9"/>
    <w:semiHidden/>
    <w:unhideWhenUsed/>
    <w:qFormat/>
    <w:rsid w:val="003D54E1"/>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224B"/>
    <w:rPr>
      <w:rFonts w:ascii="Avenir Next LT Pro Demi" w:hAnsi="Avenir Next LT Pro Demi"/>
      <w:b/>
      <w:bCs/>
      <w:szCs w:val="28"/>
    </w:rPr>
  </w:style>
  <w:style w:type="paragraph" w:styleId="ListParagraph">
    <w:name w:val="List Paragraph"/>
    <w:basedOn w:val="Normal"/>
    <w:uiPriority w:val="34"/>
    <w:qFormat/>
    <w:rsid w:val="004C35F4"/>
    <w:pPr>
      <w:ind w:left="720"/>
      <w:contextualSpacing/>
    </w:pPr>
    <w:rPr>
      <w:szCs w:val="24"/>
    </w:rPr>
  </w:style>
  <w:style w:type="character" w:styleId="Hyperlink">
    <w:name w:val="Hyperlink"/>
    <w:basedOn w:val="DefaultParagraphFont"/>
    <w:unhideWhenUsed/>
    <w:rsid w:val="004C35F4"/>
    <w:rPr>
      <w:color w:val="0563C1" w:themeColor="hyperlink"/>
      <w:u w:val="single"/>
    </w:rPr>
  </w:style>
  <w:style w:type="paragraph" w:styleId="Title">
    <w:name w:val="Title"/>
    <w:basedOn w:val="Normal"/>
    <w:next w:val="Normal"/>
    <w:link w:val="TitleChar"/>
    <w:uiPriority w:val="10"/>
    <w:qFormat/>
    <w:rsid w:val="00583C6E"/>
    <w:pPr>
      <w:jc w:val="center"/>
    </w:pPr>
    <w:rPr>
      <w:rFonts w:ascii="Century Gothic" w:hAnsi="Century Gothic"/>
      <w:b/>
      <w:bCs/>
      <w:color w:val="1F4E79" w:themeColor="accent5" w:themeShade="80"/>
      <w:sz w:val="28"/>
      <w:szCs w:val="28"/>
    </w:rPr>
  </w:style>
  <w:style w:type="character" w:customStyle="1" w:styleId="TitleChar">
    <w:name w:val="Title Char"/>
    <w:basedOn w:val="DefaultParagraphFont"/>
    <w:link w:val="Title"/>
    <w:uiPriority w:val="10"/>
    <w:rsid w:val="00583C6E"/>
    <w:rPr>
      <w:rFonts w:ascii="Century Gothic" w:hAnsi="Century Gothic"/>
      <w:b/>
      <w:bCs/>
      <w:color w:val="1F4E79" w:themeColor="accent5" w:themeShade="80"/>
      <w:sz w:val="28"/>
      <w:szCs w:val="28"/>
    </w:rPr>
  </w:style>
  <w:style w:type="character" w:customStyle="1" w:styleId="normaltextrun">
    <w:name w:val="normaltextrun"/>
    <w:basedOn w:val="DefaultParagraphFont"/>
    <w:rsid w:val="004C35F4"/>
  </w:style>
  <w:style w:type="paragraph" w:customStyle="1" w:styleId="paragraph">
    <w:name w:val="paragraph"/>
    <w:basedOn w:val="Normal"/>
    <w:rsid w:val="00DC1404"/>
    <w:pPr>
      <w:spacing w:before="100" w:beforeAutospacing="1" w:after="100" w:afterAutospacing="1"/>
    </w:pPr>
    <w:rPr>
      <w:rFonts w:ascii="Arial" w:eastAsia="Times New Roman" w:hAnsi="Arial" w:cs="Times New Roman"/>
      <w:szCs w:val="24"/>
    </w:rPr>
  </w:style>
  <w:style w:type="character" w:styleId="UnresolvedMention">
    <w:name w:val="Unresolved Mention"/>
    <w:basedOn w:val="DefaultParagraphFont"/>
    <w:uiPriority w:val="99"/>
    <w:semiHidden/>
    <w:unhideWhenUsed/>
    <w:rsid w:val="00D844F8"/>
    <w:rPr>
      <w:color w:val="605E5C"/>
      <w:shd w:val="clear" w:color="auto" w:fill="E1DFDD"/>
    </w:rPr>
  </w:style>
  <w:style w:type="paragraph" w:styleId="Header">
    <w:name w:val="header"/>
    <w:basedOn w:val="Normal"/>
    <w:link w:val="HeaderChar"/>
    <w:uiPriority w:val="99"/>
    <w:unhideWhenUsed/>
    <w:rsid w:val="00CE3F77"/>
    <w:pPr>
      <w:tabs>
        <w:tab w:val="center" w:pos="4680"/>
        <w:tab w:val="right" w:pos="9360"/>
      </w:tabs>
    </w:pPr>
  </w:style>
  <w:style w:type="character" w:customStyle="1" w:styleId="HeaderChar">
    <w:name w:val="Header Char"/>
    <w:basedOn w:val="DefaultParagraphFont"/>
    <w:link w:val="Header"/>
    <w:uiPriority w:val="99"/>
    <w:rsid w:val="00CE3F77"/>
  </w:style>
  <w:style w:type="paragraph" w:styleId="Footer">
    <w:name w:val="footer"/>
    <w:basedOn w:val="Normal"/>
    <w:link w:val="FooterChar"/>
    <w:uiPriority w:val="99"/>
    <w:unhideWhenUsed/>
    <w:rsid w:val="00CE3F77"/>
    <w:pPr>
      <w:tabs>
        <w:tab w:val="center" w:pos="4680"/>
        <w:tab w:val="right" w:pos="9360"/>
      </w:tabs>
    </w:pPr>
  </w:style>
  <w:style w:type="character" w:customStyle="1" w:styleId="FooterChar">
    <w:name w:val="Footer Char"/>
    <w:basedOn w:val="DefaultParagraphFont"/>
    <w:link w:val="Footer"/>
    <w:uiPriority w:val="99"/>
    <w:rsid w:val="00CE3F77"/>
  </w:style>
  <w:style w:type="paragraph" w:styleId="Revision">
    <w:name w:val="Revision"/>
    <w:hidden/>
    <w:uiPriority w:val="99"/>
    <w:semiHidden/>
    <w:rsid w:val="00AD6B75"/>
    <w:pPr>
      <w:spacing w:after="0" w:line="240" w:lineRule="auto"/>
    </w:pPr>
  </w:style>
  <w:style w:type="character" w:customStyle="1" w:styleId="contextualspellingandgrammarerror">
    <w:name w:val="contextualspellingandgrammarerror"/>
    <w:basedOn w:val="DefaultParagraphFont"/>
    <w:rsid w:val="00AD6B75"/>
  </w:style>
  <w:style w:type="character" w:styleId="CommentReference">
    <w:name w:val="annotation reference"/>
    <w:basedOn w:val="DefaultParagraphFont"/>
    <w:uiPriority w:val="99"/>
    <w:semiHidden/>
    <w:unhideWhenUsed/>
    <w:rsid w:val="00AD6B75"/>
    <w:rPr>
      <w:sz w:val="16"/>
      <w:szCs w:val="16"/>
    </w:rPr>
  </w:style>
  <w:style w:type="paragraph" w:styleId="CommentText">
    <w:name w:val="annotation text"/>
    <w:basedOn w:val="Normal"/>
    <w:link w:val="CommentTextChar"/>
    <w:uiPriority w:val="99"/>
    <w:unhideWhenUsed/>
    <w:rsid w:val="00AD6B75"/>
    <w:rPr>
      <w:szCs w:val="20"/>
    </w:rPr>
  </w:style>
  <w:style w:type="character" w:customStyle="1" w:styleId="CommentTextChar">
    <w:name w:val="Comment Text Char"/>
    <w:basedOn w:val="DefaultParagraphFont"/>
    <w:link w:val="CommentText"/>
    <w:uiPriority w:val="99"/>
    <w:rsid w:val="00AD6B75"/>
    <w:rPr>
      <w:sz w:val="20"/>
      <w:szCs w:val="20"/>
    </w:rPr>
  </w:style>
  <w:style w:type="paragraph" w:styleId="CommentSubject">
    <w:name w:val="annotation subject"/>
    <w:basedOn w:val="CommentText"/>
    <w:next w:val="CommentText"/>
    <w:link w:val="CommentSubjectChar"/>
    <w:uiPriority w:val="99"/>
    <w:semiHidden/>
    <w:unhideWhenUsed/>
    <w:rsid w:val="00AD6B75"/>
    <w:rPr>
      <w:b/>
      <w:bCs/>
    </w:rPr>
  </w:style>
  <w:style w:type="character" w:customStyle="1" w:styleId="CommentSubjectChar">
    <w:name w:val="Comment Subject Char"/>
    <w:basedOn w:val="CommentTextChar"/>
    <w:link w:val="CommentSubject"/>
    <w:uiPriority w:val="99"/>
    <w:semiHidden/>
    <w:rsid w:val="00AD6B75"/>
    <w:rPr>
      <w:b/>
      <w:bCs/>
      <w:sz w:val="20"/>
      <w:szCs w:val="20"/>
    </w:rPr>
  </w:style>
  <w:style w:type="character" w:customStyle="1" w:styleId="eop">
    <w:name w:val="eop"/>
    <w:basedOn w:val="DefaultParagraphFont"/>
    <w:rsid w:val="00AD6B75"/>
  </w:style>
  <w:style w:type="character" w:styleId="Mention">
    <w:name w:val="Mention"/>
    <w:basedOn w:val="DefaultParagraphFont"/>
    <w:uiPriority w:val="99"/>
    <w:unhideWhenUsed/>
    <w:rsid w:val="002D684D"/>
    <w:rPr>
      <w:color w:val="2B579A"/>
      <w:shd w:val="clear" w:color="auto" w:fill="E1DFDD"/>
    </w:rPr>
  </w:style>
  <w:style w:type="character" w:customStyle="1" w:styleId="Heading8Char">
    <w:name w:val="Heading 8 Char"/>
    <w:basedOn w:val="DefaultParagraphFont"/>
    <w:link w:val="Heading8"/>
    <w:uiPriority w:val="9"/>
    <w:semiHidden/>
    <w:rsid w:val="003D54E1"/>
    <w:rPr>
      <w:rFonts w:asciiTheme="majorHAnsi" w:eastAsiaTheme="majorEastAsia" w:hAnsiTheme="majorHAnsi" w:cstheme="majorBidi"/>
      <w:color w:val="272727" w:themeColor="text1" w:themeTint="D8"/>
      <w:sz w:val="21"/>
      <w:szCs w:val="21"/>
    </w:rPr>
  </w:style>
  <w:style w:type="paragraph" w:styleId="BodyText">
    <w:name w:val="Body Text"/>
    <w:basedOn w:val="Normal"/>
    <w:link w:val="BodyTextChar"/>
    <w:uiPriority w:val="1"/>
    <w:qFormat/>
    <w:rsid w:val="00D63979"/>
    <w:pPr>
      <w:autoSpaceDE w:val="0"/>
      <w:autoSpaceDN w:val="0"/>
    </w:pPr>
    <w:rPr>
      <w:rFonts w:ascii="Tahoma" w:eastAsia="Tahoma" w:hAnsi="Tahoma" w:cs="Tahoma"/>
      <w:szCs w:val="24"/>
    </w:rPr>
  </w:style>
  <w:style w:type="character" w:customStyle="1" w:styleId="BodyTextChar">
    <w:name w:val="Body Text Char"/>
    <w:basedOn w:val="DefaultParagraphFont"/>
    <w:link w:val="BodyText"/>
    <w:uiPriority w:val="1"/>
    <w:rsid w:val="00D63979"/>
    <w:rPr>
      <w:rFonts w:ascii="Tahoma" w:eastAsia="Tahoma" w:hAnsi="Tahoma" w:cs="Tahoma"/>
      <w:szCs w:val="24"/>
    </w:rPr>
  </w:style>
  <w:style w:type="character" w:customStyle="1" w:styleId="Heading2Char">
    <w:name w:val="Heading 2 Char"/>
    <w:basedOn w:val="DefaultParagraphFont"/>
    <w:link w:val="Heading2"/>
    <w:uiPriority w:val="9"/>
    <w:rsid w:val="00B6224B"/>
    <w:rPr>
      <w:rFonts w:ascii="Avenir Next LT Pro Demi" w:eastAsiaTheme="majorEastAsia" w:hAnsi="Avenir Next LT Pro Demi" w:cstheme="majorBidi"/>
      <w:b/>
      <w:color w:val="000000" w:themeColor="text1"/>
      <w:sz w:val="20"/>
      <w:szCs w:val="26"/>
    </w:rPr>
  </w:style>
  <w:style w:type="paragraph" w:customStyle="1" w:styleId="Default">
    <w:name w:val="Default"/>
    <w:rsid w:val="009E596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3B4EEA"/>
    <w:pPr>
      <w:spacing w:before="100" w:beforeAutospacing="1" w:after="100" w:afterAutospacing="1"/>
    </w:pPr>
    <w:rPr>
      <w:rFonts w:ascii="Times New Roman" w:eastAsia="Times New Roman" w:hAnsi="Times New Roman" w:cs="Times New Roman"/>
      <w:szCs w:val="24"/>
    </w:rPr>
  </w:style>
  <w:style w:type="character" w:customStyle="1" w:styleId="Heading3Char">
    <w:name w:val="Heading 3 Char"/>
    <w:basedOn w:val="DefaultParagraphFont"/>
    <w:link w:val="Heading3"/>
    <w:uiPriority w:val="9"/>
    <w:rsid w:val="008D3690"/>
    <w:rPr>
      <w:rFonts w:ascii="Avenir Next LT Pro Demi" w:eastAsiaTheme="majorEastAsia" w:hAnsi="Avenir Next LT Pro Demi" w:cstheme="majorBidi"/>
      <w:b/>
      <w:i/>
      <w:color w:val="000000" w:themeColor="text1"/>
      <w:sz w:val="20"/>
      <w:szCs w:val="24"/>
      <w:u w:val="single"/>
    </w:rPr>
  </w:style>
  <w:style w:type="character" w:customStyle="1" w:styleId="Heading4Char">
    <w:name w:val="Heading 4 Char"/>
    <w:basedOn w:val="DefaultParagraphFont"/>
    <w:link w:val="Heading4"/>
    <w:uiPriority w:val="9"/>
    <w:rsid w:val="00DC0157"/>
    <w:rPr>
      <w:rFonts w:ascii="Avenir Next LT Pro Demi" w:eastAsiaTheme="majorEastAsia" w:hAnsi="Avenir Next LT Pro Demi" w:cstheme="majorBidi"/>
      <w:b/>
      <w:i/>
      <w:iCs/>
      <w:sz w:val="20"/>
    </w:rPr>
  </w:style>
  <w:style w:type="character" w:customStyle="1" w:styleId="Heading5Char">
    <w:name w:val="Heading 5 Char"/>
    <w:basedOn w:val="DefaultParagraphFont"/>
    <w:link w:val="Heading5"/>
    <w:uiPriority w:val="9"/>
    <w:rsid w:val="00B6224B"/>
    <w:rPr>
      <w:rFonts w:ascii="Avenir Next LT Pro Demi" w:eastAsiaTheme="majorEastAsia" w:hAnsi="Avenir Next LT Pro Demi" w:cstheme="majorBidi"/>
      <w:b/>
      <w:i/>
      <w:sz w:val="20"/>
      <w:u w:val="single"/>
    </w:rPr>
  </w:style>
  <w:style w:type="character" w:customStyle="1" w:styleId="Heading6Char">
    <w:name w:val="Heading 6 Char"/>
    <w:basedOn w:val="DefaultParagraphFont"/>
    <w:link w:val="Heading6"/>
    <w:uiPriority w:val="9"/>
    <w:rsid w:val="009E7806"/>
    <w:rPr>
      <w:rFonts w:asciiTheme="majorHAnsi" w:eastAsiaTheme="majorEastAsia" w:hAnsiTheme="majorHAnsi" w:cstheme="majorBidi"/>
      <w:b/>
      <w:i/>
      <w:color w:val="000000" w:themeColor="text1"/>
      <w:u w:val="single"/>
    </w:rPr>
  </w:style>
  <w:style w:type="paragraph" w:customStyle="1" w:styleId="pf0">
    <w:name w:val="pf0"/>
    <w:basedOn w:val="Normal"/>
    <w:rsid w:val="00871F47"/>
    <w:pPr>
      <w:spacing w:before="100" w:beforeAutospacing="1" w:after="100" w:afterAutospacing="1"/>
    </w:pPr>
    <w:rPr>
      <w:rFonts w:ascii="Times New Roman" w:eastAsia="Times New Roman" w:hAnsi="Times New Roman" w:cs="Times New Roman"/>
      <w:szCs w:val="24"/>
    </w:rPr>
  </w:style>
  <w:style w:type="character" w:customStyle="1" w:styleId="cf01">
    <w:name w:val="cf01"/>
    <w:basedOn w:val="DefaultParagraphFont"/>
    <w:rsid w:val="00871F47"/>
    <w:rPr>
      <w:rFonts w:ascii="Segoe UI" w:hAnsi="Segoe UI" w:cs="Segoe UI" w:hint="default"/>
      <w:color w:val="1F4E79"/>
      <w:sz w:val="18"/>
      <w:szCs w:val="18"/>
    </w:rPr>
  </w:style>
  <w:style w:type="character" w:styleId="FootnoteReference">
    <w:name w:val="footnote reference"/>
    <w:basedOn w:val="DefaultParagraphFont"/>
    <w:uiPriority w:val="99"/>
    <w:semiHidden/>
    <w:unhideWhenUsed/>
    <w:rsid w:val="002C7F10"/>
    <w:rPr>
      <w:vertAlign w:val="superscript"/>
    </w:rPr>
  </w:style>
  <w:style w:type="character" w:customStyle="1" w:styleId="FootnoteTextChar">
    <w:name w:val="Footnote Text Char"/>
    <w:basedOn w:val="DefaultParagraphFont"/>
    <w:link w:val="FootnoteText"/>
    <w:uiPriority w:val="99"/>
    <w:semiHidden/>
    <w:rsid w:val="002C7F10"/>
    <w:rPr>
      <w:sz w:val="20"/>
      <w:szCs w:val="20"/>
    </w:rPr>
  </w:style>
  <w:style w:type="paragraph" w:styleId="FootnoteText">
    <w:name w:val="footnote text"/>
    <w:basedOn w:val="Normal"/>
    <w:link w:val="FootnoteTextChar"/>
    <w:uiPriority w:val="99"/>
    <w:semiHidden/>
    <w:unhideWhenUsed/>
    <w:rsid w:val="002C7F10"/>
    <w:rPr>
      <w:szCs w:val="20"/>
    </w:rPr>
  </w:style>
  <w:style w:type="character" w:customStyle="1" w:styleId="FootnoteTextChar1">
    <w:name w:val="Footnote Text Char1"/>
    <w:basedOn w:val="DefaultParagraphFont"/>
    <w:uiPriority w:val="99"/>
    <w:semiHidden/>
    <w:rsid w:val="002C7F10"/>
    <w:rPr>
      <w:sz w:val="20"/>
      <w:szCs w:val="20"/>
    </w:rPr>
  </w:style>
  <w:style w:type="character" w:customStyle="1" w:styleId="tractinfo-module--tractinfolabel--my12q">
    <w:name w:val="tractinfo-module--tractinfolabel--my12q"/>
    <w:basedOn w:val="DefaultParagraphFont"/>
    <w:rsid w:val="00DD4172"/>
  </w:style>
  <w:style w:type="paragraph" w:customStyle="1" w:styleId="xxmsonormal">
    <w:name w:val="x_x_msonormal"/>
    <w:basedOn w:val="Normal"/>
    <w:rsid w:val="00784EBB"/>
    <w:pPr>
      <w:spacing w:before="100" w:beforeAutospacing="1" w:after="100" w:afterAutospacing="1"/>
    </w:pPr>
    <w:rPr>
      <w:rFonts w:ascii="Times New Roman" w:eastAsia="Times New Roman" w:hAnsi="Times New Roman" w:cs="Times New Roman"/>
      <w:szCs w:val="24"/>
    </w:rPr>
  </w:style>
  <w:style w:type="character" w:customStyle="1" w:styleId="markznju5e2z8">
    <w:name w:val="markznju5e2z8"/>
    <w:basedOn w:val="DefaultParagraphFont"/>
    <w:rsid w:val="00784EBB"/>
  </w:style>
  <w:style w:type="character" w:customStyle="1" w:styleId="markj8lms6pnm">
    <w:name w:val="markj8lms6pnm"/>
    <w:basedOn w:val="DefaultParagraphFont"/>
    <w:rsid w:val="00784EBB"/>
  </w:style>
  <w:style w:type="character" w:customStyle="1" w:styleId="mark77nao13wd">
    <w:name w:val="mark77nao13wd"/>
    <w:basedOn w:val="DefaultParagraphFont"/>
    <w:rsid w:val="00784EBB"/>
  </w:style>
  <w:style w:type="character" w:customStyle="1" w:styleId="mark0su74jjnw">
    <w:name w:val="mark0su74jjnw"/>
    <w:basedOn w:val="DefaultParagraphFont"/>
    <w:rsid w:val="00784EBB"/>
  </w:style>
  <w:style w:type="paragraph" w:styleId="Caption">
    <w:name w:val="caption"/>
    <w:basedOn w:val="Normal"/>
    <w:next w:val="Normal"/>
    <w:uiPriority w:val="35"/>
    <w:unhideWhenUsed/>
    <w:qFormat/>
    <w:rsid w:val="000E1541"/>
    <w:pPr>
      <w:spacing w:after="200"/>
    </w:pPr>
    <w:rPr>
      <w:i/>
      <w:iCs/>
      <w:color w:val="44546A" w:themeColor="text2"/>
      <w:sz w:val="18"/>
      <w:szCs w:val="18"/>
    </w:rPr>
  </w:style>
  <w:style w:type="paragraph" w:styleId="NoSpacing">
    <w:name w:val="No Spacing"/>
    <w:uiPriority w:val="1"/>
    <w:qFormat/>
    <w:rsid w:val="004B0797"/>
    <w:pPr>
      <w:spacing w:after="0" w:line="240" w:lineRule="auto"/>
    </w:pPr>
    <w:rPr>
      <w:rFonts w:ascii="Calibri" w:hAnsi="Calibri" w:cs="Calibri"/>
      <w14:ligatures w14:val="standardContextual"/>
    </w:rPr>
  </w:style>
  <w:style w:type="character" w:styleId="FollowedHyperlink">
    <w:name w:val="FollowedHyperlink"/>
    <w:basedOn w:val="DefaultParagraphFont"/>
    <w:uiPriority w:val="99"/>
    <w:semiHidden/>
    <w:unhideWhenUsed/>
    <w:rsid w:val="00E93E01"/>
    <w:rPr>
      <w:color w:val="954F72" w:themeColor="followedHyperlink"/>
      <w:u w:val="single"/>
    </w:rPr>
  </w:style>
  <w:style w:type="table" w:styleId="TableGrid">
    <w:name w:val="Table Grid"/>
    <w:basedOn w:val="TableNormal"/>
    <w:uiPriority w:val="59"/>
    <w:rsid w:val="007A6D3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degree-optionheader-sub">
    <w:name w:val="c-degree-option__header-sub"/>
    <w:basedOn w:val="DefaultParagraphFont"/>
    <w:rsid w:val="00360F48"/>
  </w:style>
  <w:style w:type="table" w:styleId="GridTable1Light-Accent4">
    <w:name w:val="Grid Table 1 Light Accent 4"/>
    <w:basedOn w:val="TableNormal"/>
    <w:uiPriority w:val="46"/>
    <w:rsid w:val="004D3E63"/>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2-Accent4">
    <w:name w:val="Grid Table 2 Accent 4"/>
    <w:basedOn w:val="TableNormal"/>
    <w:uiPriority w:val="47"/>
    <w:rsid w:val="004D3E63"/>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4">
    <w:name w:val="Grid Table 4 Accent 4"/>
    <w:basedOn w:val="TableNormal"/>
    <w:uiPriority w:val="49"/>
    <w:rsid w:val="004D3E6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rsid w:val="00560199"/>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5">
    <w:name w:val="Grid Table 4 Accent 5"/>
    <w:basedOn w:val="TableNormal"/>
    <w:uiPriority w:val="49"/>
    <w:rsid w:val="00560199"/>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2">
    <w:name w:val="Grid Table 4 Accent 2"/>
    <w:basedOn w:val="TableNormal"/>
    <w:uiPriority w:val="49"/>
    <w:rsid w:val="0056019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xmsonormal">
    <w:name w:val="x_msonormal"/>
    <w:basedOn w:val="Normal"/>
    <w:rsid w:val="00A666BC"/>
    <w:pPr>
      <w:spacing w:before="100" w:beforeAutospacing="1" w:after="100" w:afterAutospacing="1"/>
      <w:jc w:val="left"/>
    </w:pPr>
    <w:rPr>
      <w:rFonts w:ascii="Times New Roman" w:eastAsia="Times New Roman" w:hAnsi="Times New Roman" w:cs="Times New Roman"/>
      <w:sz w:val="24"/>
      <w:szCs w:val="24"/>
    </w:rPr>
  </w:style>
  <w:style w:type="character" w:customStyle="1" w:styleId="marke5iszxvgq">
    <w:name w:val="marke5iszxvgq"/>
    <w:basedOn w:val="DefaultParagraphFont"/>
    <w:rsid w:val="00A666BC"/>
  </w:style>
  <w:style w:type="character" w:customStyle="1" w:styleId="cf11">
    <w:name w:val="cf11"/>
    <w:basedOn w:val="DefaultParagraphFont"/>
    <w:rsid w:val="00451F5D"/>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6355">
      <w:bodyDiv w:val="1"/>
      <w:marLeft w:val="0"/>
      <w:marRight w:val="0"/>
      <w:marTop w:val="0"/>
      <w:marBottom w:val="0"/>
      <w:divBdr>
        <w:top w:val="none" w:sz="0" w:space="0" w:color="auto"/>
        <w:left w:val="none" w:sz="0" w:space="0" w:color="auto"/>
        <w:bottom w:val="none" w:sz="0" w:space="0" w:color="auto"/>
        <w:right w:val="none" w:sz="0" w:space="0" w:color="auto"/>
      </w:divBdr>
    </w:div>
    <w:div w:id="16739575">
      <w:bodyDiv w:val="1"/>
      <w:marLeft w:val="0"/>
      <w:marRight w:val="0"/>
      <w:marTop w:val="0"/>
      <w:marBottom w:val="0"/>
      <w:divBdr>
        <w:top w:val="none" w:sz="0" w:space="0" w:color="auto"/>
        <w:left w:val="none" w:sz="0" w:space="0" w:color="auto"/>
        <w:bottom w:val="none" w:sz="0" w:space="0" w:color="auto"/>
        <w:right w:val="none" w:sz="0" w:space="0" w:color="auto"/>
      </w:divBdr>
    </w:div>
    <w:div w:id="31076652">
      <w:bodyDiv w:val="1"/>
      <w:marLeft w:val="0"/>
      <w:marRight w:val="0"/>
      <w:marTop w:val="0"/>
      <w:marBottom w:val="0"/>
      <w:divBdr>
        <w:top w:val="none" w:sz="0" w:space="0" w:color="auto"/>
        <w:left w:val="none" w:sz="0" w:space="0" w:color="auto"/>
        <w:bottom w:val="none" w:sz="0" w:space="0" w:color="auto"/>
        <w:right w:val="none" w:sz="0" w:space="0" w:color="auto"/>
      </w:divBdr>
    </w:div>
    <w:div w:id="112985139">
      <w:bodyDiv w:val="1"/>
      <w:marLeft w:val="0"/>
      <w:marRight w:val="0"/>
      <w:marTop w:val="0"/>
      <w:marBottom w:val="0"/>
      <w:divBdr>
        <w:top w:val="none" w:sz="0" w:space="0" w:color="auto"/>
        <w:left w:val="none" w:sz="0" w:space="0" w:color="auto"/>
        <w:bottom w:val="none" w:sz="0" w:space="0" w:color="auto"/>
        <w:right w:val="none" w:sz="0" w:space="0" w:color="auto"/>
      </w:divBdr>
    </w:div>
    <w:div w:id="124545823">
      <w:bodyDiv w:val="1"/>
      <w:marLeft w:val="0"/>
      <w:marRight w:val="0"/>
      <w:marTop w:val="0"/>
      <w:marBottom w:val="0"/>
      <w:divBdr>
        <w:top w:val="none" w:sz="0" w:space="0" w:color="auto"/>
        <w:left w:val="none" w:sz="0" w:space="0" w:color="auto"/>
        <w:bottom w:val="none" w:sz="0" w:space="0" w:color="auto"/>
        <w:right w:val="none" w:sz="0" w:space="0" w:color="auto"/>
      </w:divBdr>
    </w:div>
    <w:div w:id="131097108">
      <w:bodyDiv w:val="1"/>
      <w:marLeft w:val="0"/>
      <w:marRight w:val="0"/>
      <w:marTop w:val="0"/>
      <w:marBottom w:val="0"/>
      <w:divBdr>
        <w:top w:val="none" w:sz="0" w:space="0" w:color="auto"/>
        <w:left w:val="none" w:sz="0" w:space="0" w:color="auto"/>
        <w:bottom w:val="none" w:sz="0" w:space="0" w:color="auto"/>
        <w:right w:val="none" w:sz="0" w:space="0" w:color="auto"/>
      </w:divBdr>
    </w:div>
    <w:div w:id="175390953">
      <w:bodyDiv w:val="1"/>
      <w:marLeft w:val="0"/>
      <w:marRight w:val="0"/>
      <w:marTop w:val="0"/>
      <w:marBottom w:val="0"/>
      <w:divBdr>
        <w:top w:val="none" w:sz="0" w:space="0" w:color="auto"/>
        <w:left w:val="none" w:sz="0" w:space="0" w:color="auto"/>
        <w:bottom w:val="none" w:sz="0" w:space="0" w:color="auto"/>
        <w:right w:val="none" w:sz="0" w:space="0" w:color="auto"/>
      </w:divBdr>
    </w:div>
    <w:div w:id="366375052">
      <w:bodyDiv w:val="1"/>
      <w:marLeft w:val="0"/>
      <w:marRight w:val="0"/>
      <w:marTop w:val="0"/>
      <w:marBottom w:val="0"/>
      <w:divBdr>
        <w:top w:val="none" w:sz="0" w:space="0" w:color="auto"/>
        <w:left w:val="none" w:sz="0" w:space="0" w:color="auto"/>
        <w:bottom w:val="none" w:sz="0" w:space="0" w:color="auto"/>
        <w:right w:val="none" w:sz="0" w:space="0" w:color="auto"/>
      </w:divBdr>
    </w:div>
    <w:div w:id="380716053">
      <w:bodyDiv w:val="1"/>
      <w:marLeft w:val="0"/>
      <w:marRight w:val="0"/>
      <w:marTop w:val="0"/>
      <w:marBottom w:val="0"/>
      <w:divBdr>
        <w:top w:val="none" w:sz="0" w:space="0" w:color="auto"/>
        <w:left w:val="none" w:sz="0" w:space="0" w:color="auto"/>
        <w:bottom w:val="none" w:sz="0" w:space="0" w:color="auto"/>
        <w:right w:val="none" w:sz="0" w:space="0" w:color="auto"/>
      </w:divBdr>
    </w:div>
    <w:div w:id="381902538">
      <w:bodyDiv w:val="1"/>
      <w:marLeft w:val="0"/>
      <w:marRight w:val="0"/>
      <w:marTop w:val="0"/>
      <w:marBottom w:val="0"/>
      <w:divBdr>
        <w:top w:val="none" w:sz="0" w:space="0" w:color="auto"/>
        <w:left w:val="none" w:sz="0" w:space="0" w:color="auto"/>
        <w:bottom w:val="none" w:sz="0" w:space="0" w:color="auto"/>
        <w:right w:val="none" w:sz="0" w:space="0" w:color="auto"/>
      </w:divBdr>
    </w:div>
    <w:div w:id="386606504">
      <w:bodyDiv w:val="1"/>
      <w:marLeft w:val="0"/>
      <w:marRight w:val="0"/>
      <w:marTop w:val="0"/>
      <w:marBottom w:val="0"/>
      <w:divBdr>
        <w:top w:val="none" w:sz="0" w:space="0" w:color="auto"/>
        <w:left w:val="none" w:sz="0" w:space="0" w:color="auto"/>
        <w:bottom w:val="none" w:sz="0" w:space="0" w:color="auto"/>
        <w:right w:val="none" w:sz="0" w:space="0" w:color="auto"/>
      </w:divBdr>
    </w:div>
    <w:div w:id="395199940">
      <w:bodyDiv w:val="1"/>
      <w:marLeft w:val="0"/>
      <w:marRight w:val="0"/>
      <w:marTop w:val="0"/>
      <w:marBottom w:val="0"/>
      <w:divBdr>
        <w:top w:val="none" w:sz="0" w:space="0" w:color="auto"/>
        <w:left w:val="none" w:sz="0" w:space="0" w:color="auto"/>
        <w:bottom w:val="none" w:sz="0" w:space="0" w:color="auto"/>
        <w:right w:val="none" w:sz="0" w:space="0" w:color="auto"/>
      </w:divBdr>
    </w:div>
    <w:div w:id="454952325">
      <w:bodyDiv w:val="1"/>
      <w:marLeft w:val="0"/>
      <w:marRight w:val="0"/>
      <w:marTop w:val="0"/>
      <w:marBottom w:val="0"/>
      <w:divBdr>
        <w:top w:val="none" w:sz="0" w:space="0" w:color="auto"/>
        <w:left w:val="none" w:sz="0" w:space="0" w:color="auto"/>
        <w:bottom w:val="none" w:sz="0" w:space="0" w:color="auto"/>
        <w:right w:val="none" w:sz="0" w:space="0" w:color="auto"/>
      </w:divBdr>
    </w:div>
    <w:div w:id="511648963">
      <w:bodyDiv w:val="1"/>
      <w:marLeft w:val="0"/>
      <w:marRight w:val="0"/>
      <w:marTop w:val="0"/>
      <w:marBottom w:val="0"/>
      <w:divBdr>
        <w:top w:val="none" w:sz="0" w:space="0" w:color="auto"/>
        <w:left w:val="none" w:sz="0" w:space="0" w:color="auto"/>
        <w:bottom w:val="none" w:sz="0" w:space="0" w:color="auto"/>
        <w:right w:val="none" w:sz="0" w:space="0" w:color="auto"/>
      </w:divBdr>
    </w:div>
    <w:div w:id="545526046">
      <w:bodyDiv w:val="1"/>
      <w:marLeft w:val="0"/>
      <w:marRight w:val="0"/>
      <w:marTop w:val="0"/>
      <w:marBottom w:val="0"/>
      <w:divBdr>
        <w:top w:val="none" w:sz="0" w:space="0" w:color="auto"/>
        <w:left w:val="none" w:sz="0" w:space="0" w:color="auto"/>
        <w:bottom w:val="none" w:sz="0" w:space="0" w:color="auto"/>
        <w:right w:val="none" w:sz="0" w:space="0" w:color="auto"/>
      </w:divBdr>
    </w:div>
    <w:div w:id="635181653">
      <w:bodyDiv w:val="1"/>
      <w:marLeft w:val="0"/>
      <w:marRight w:val="0"/>
      <w:marTop w:val="0"/>
      <w:marBottom w:val="0"/>
      <w:divBdr>
        <w:top w:val="none" w:sz="0" w:space="0" w:color="auto"/>
        <w:left w:val="none" w:sz="0" w:space="0" w:color="auto"/>
        <w:bottom w:val="none" w:sz="0" w:space="0" w:color="auto"/>
        <w:right w:val="none" w:sz="0" w:space="0" w:color="auto"/>
      </w:divBdr>
    </w:div>
    <w:div w:id="669411155">
      <w:bodyDiv w:val="1"/>
      <w:marLeft w:val="0"/>
      <w:marRight w:val="0"/>
      <w:marTop w:val="0"/>
      <w:marBottom w:val="0"/>
      <w:divBdr>
        <w:top w:val="none" w:sz="0" w:space="0" w:color="auto"/>
        <w:left w:val="none" w:sz="0" w:space="0" w:color="auto"/>
        <w:bottom w:val="none" w:sz="0" w:space="0" w:color="auto"/>
        <w:right w:val="none" w:sz="0" w:space="0" w:color="auto"/>
      </w:divBdr>
    </w:div>
    <w:div w:id="728385053">
      <w:bodyDiv w:val="1"/>
      <w:marLeft w:val="0"/>
      <w:marRight w:val="0"/>
      <w:marTop w:val="0"/>
      <w:marBottom w:val="0"/>
      <w:divBdr>
        <w:top w:val="none" w:sz="0" w:space="0" w:color="auto"/>
        <w:left w:val="none" w:sz="0" w:space="0" w:color="auto"/>
        <w:bottom w:val="none" w:sz="0" w:space="0" w:color="auto"/>
        <w:right w:val="none" w:sz="0" w:space="0" w:color="auto"/>
      </w:divBdr>
    </w:div>
    <w:div w:id="948463716">
      <w:bodyDiv w:val="1"/>
      <w:marLeft w:val="0"/>
      <w:marRight w:val="0"/>
      <w:marTop w:val="0"/>
      <w:marBottom w:val="0"/>
      <w:divBdr>
        <w:top w:val="none" w:sz="0" w:space="0" w:color="auto"/>
        <w:left w:val="none" w:sz="0" w:space="0" w:color="auto"/>
        <w:bottom w:val="none" w:sz="0" w:space="0" w:color="auto"/>
        <w:right w:val="none" w:sz="0" w:space="0" w:color="auto"/>
      </w:divBdr>
    </w:div>
    <w:div w:id="962804716">
      <w:bodyDiv w:val="1"/>
      <w:marLeft w:val="0"/>
      <w:marRight w:val="0"/>
      <w:marTop w:val="0"/>
      <w:marBottom w:val="0"/>
      <w:divBdr>
        <w:top w:val="none" w:sz="0" w:space="0" w:color="auto"/>
        <w:left w:val="none" w:sz="0" w:space="0" w:color="auto"/>
        <w:bottom w:val="none" w:sz="0" w:space="0" w:color="auto"/>
        <w:right w:val="none" w:sz="0" w:space="0" w:color="auto"/>
      </w:divBdr>
    </w:div>
    <w:div w:id="970331337">
      <w:bodyDiv w:val="1"/>
      <w:marLeft w:val="0"/>
      <w:marRight w:val="0"/>
      <w:marTop w:val="0"/>
      <w:marBottom w:val="0"/>
      <w:divBdr>
        <w:top w:val="none" w:sz="0" w:space="0" w:color="auto"/>
        <w:left w:val="none" w:sz="0" w:space="0" w:color="auto"/>
        <w:bottom w:val="none" w:sz="0" w:space="0" w:color="auto"/>
        <w:right w:val="none" w:sz="0" w:space="0" w:color="auto"/>
      </w:divBdr>
    </w:div>
    <w:div w:id="1131092493">
      <w:bodyDiv w:val="1"/>
      <w:marLeft w:val="0"/>
      <w:marRight w:val="0"/>
      <w:marTop w:val="0"/>
      <w:marBottom w:val="0"/>
      <w:divBdr>
        <w:top w:val="none" w:sz="0" w:space="0" w:color="auto"/>
        <w:left w:val="none" w:sz="0" w:space="0" w:color="auto"/>
        <w:bottom w:val="none" w:sz="0" w:space="0" w:color="auto"/>
        <w:right w:val="none" w:sz="0" w:space="0" w:color="auto"/>
      </w:divBdr>
    </w:div>
    <w:div w:id="1229193481">
      <w:bodyDiv w:val="1"/>
      <w:marLeft w:val="0"/>
      <w:marRight w:val="0"/>
      <w:marTop w:val="0"/>
      <w:marBottom w:val="0"/>
      <w:divBdr>
        <w:top w:val="none" w:sz="0" w:space="0" w:color="auto"/>
        <w:left w:val="none" w:sz="0" w:space="0" w:color="auto"/>
        <w:bottom w:val="none" w:sz="0" w:space="0" w:color="auto"/>
        <w:right w:val="none" w:sz="0" w:space="0" w:color="auto"/>
      </w:divBdr>
      <w:divsChild>
        <w:div w:id="1409500116">
          <w:marLeft w:val="0"/>
          <w:marRight w:val="0"/>
          <w:marTop w:val="0"/>
          <w:marBottom w:val="0"/>
          <w:divBdr>
            <w:top w:val="none" w:sz="0" w:space="0" w:color="auto"/>
            <w:left w:val="none" w:sz="0" w:space="0" w:color="auto"/>
            <w:bottom w:val="none" w:sz="0" w:space="0" w:color="auto"/>
            <w:right w:val="none" w:sz="0" w:space="0" w:color="auto"/>
          </w:divBdr>
        </w:div>
      </w:divsChild>
    </w:div>
    <w:div w:id="1234194953">
      <w:bodyDiv w:val="1"/>
      <w:marLeft w:val="0"/>
      <w:marRight w:val="0"/>
      <w:marTop w:val="0"/>
      <w:marBottom w:val="0"/>
      <w:divBdr>
        <w:top w:val="none" w:sz="0" w:space="0" w:color="auto"/>
        <w:left w:val="none" w:sz="0" w:space="0" w:color="auto"/>
        <w:bottom w:val="none" w:sz="0" w:space="0" w:color="auto"/>
        <w:right w:val="none" w:sz="0" w:space="0" w:color="auto"/>
      </w:divBdr>
    </w:div>
    <w:div w:id="1453743784">
      <w:bodyDiv w:val="1"/>
      <w:marLeft w:val="0"/>
      <w:marRight w:val="0"/>
      <w:marTop w:val="0"/>
      <w:marBottom w:val="0"/>
      <w:divBdr>
        <w:top w:val="none" w:sz="0" w:space="0" w:color="auto"/>
        <w:left w:val="none" w:sz="0" w:space="0" w:color="auto"/>
        <w:bottom w:val="none" w:sz="0" w:space="0" w:color="auto"/>
        <w:right w:val="none" w:sz="0" w:space="0" w:color="auto"/>
      </w:divBdr>
    </w:div>
    <w:div w:id="1467702201">
      <w:bodyDiv w:val="1"/>
      <w:marLeft w:val="0"/>
      <w:marRight w:val="0"/>
      <w:marTop w:val="0"/>
      <w:marBottom w:val="0"/>
      <w:divBdr>
        <w:top w:val="none" w:sz="0" w:space="0" w:color="auto"/>
        <w:left w:val="none" w:sz="0" w:space="0" w:color="auto"/>
        <w:bottom w:val="none" w:sz="0" w:space="0" w:color="auto"/>
        <w:right w:val="none" w:sz="0" w:space="0" w:color="auto"/>
      </w:divBdr>
    </w:div>
    <w:div w:id="1579636327">
      <w:bodyDiv w:val="1"/>
      <w:marLeft w:val="0"/>
      <w:marRight w:val="0"/>
      <w:marTop w:val="0"/>
      <w:marBottom w:val="0"/>
      <w:divBdr>
        <w:top w:val="none" w:sz="0" w:space="0" w:color="auto"/>
        <w:left w:val="none" w:sz="0" w:space="0" w:color="auto"/>
        <w:bottom w:val="none" w:sz="0" w:space="0" w:color="auto"/>
        <w:right w:val="none" w:sz="0" w:space="0" w:color="auto"/>
      </w:divBdr>
    </w:div>
    <w:div w:id="1635871257">
      <w:bodyDiv w:val="1"/>
      <w:marLeft w:val="0"/>
      <w:marRight w:val="0"/>
      <w:marTop w:val="0"/>
      <w:marBottom w:val="0"/>
      <w:divBdr>
        <w:top w:val="none" w:sz="0" w:space="0" w:color="auto"/>
        <w:left w:val="none" w:sz="0" w:space="0" w:color="auto"/>
        <w:bottom w:val="none" w:sz="0" w:space="0" w:color="auto"/>
        <w:right w:val="none" w:sz="0" w:space="0" w:color="auto"/>
      </w:divBdr>
    </w:div>
    <w:div w:id="1656177755">
      <w:bodyDiv w:val="1"/>
      <w:marLeft w:val="0"/>
      <w:marRight w:val="0"/>
      <w:marTop w:val="0"/>
      <w:marBottom w:val="0"/>
      <w:divBdr>
        <w:top w:val="none" w:sz="0" w:space="0" w:color="auto"/>
        <w:left w:val="none" w:sz="0" w:space="0" w:color="auto"/>
        <w:bottom w:val="none" w:sz="0" w:space="0" w:color="auto"/>
        <w:right w:val="none" w:sz="0" w:space="0" w:color="auto"/>
      </w:divBdr>
    </w:div>
    <w:div w:id="1720977828">
      <w:bodyDiv w:val="1"/>
      <w:marLeft w:val="0"/>
      <w:marRight w:val="0"/>
      <w:marTop w:val="0"/>
      <w:marBottom w:val="0"/>
      <w:divBdr>
        <w:top w:val="none" w:sz="0" w:space="0" w:color="auto"/>
        <w:left w:val="none" w:sz="0" w:space="0" w:color="auto"/>
        <w:bottom w:val="none" w:sz="0" w:space="0" w:color="auto"/>
        <w:right w:val="none" w:sz="0" w:space="0" w:color="auto"/>
      </w:divBdr>
      <w:divsChild>
        <w:div w:id="1106734894">
          <w:marLeft w:val="0"/>
          <w:marRight w:val="0"/>
          <w:marTop w:val="0"/>
          <w:marBottom w:val="0"/>
          <w:divBdr>
            <w:top w:val="none" w:sz="0" w:space="0" w:color="auto"/>
            <w:left w:val="none" w:sz="0" w:space="0" w:color="auto"/>
            <w:bottom w:val="none" w:sz="0" w:space="0" w:color="auto"/>
            <w:right w:val="none" w:sz="0" w:space="0" w:color="auto"/>
          </w:divBdr>
        </w:div>
      </w:divsChild>
    </w:div>
    <w:div w:id="1777167046">
      <w:bodyDiv w:val="1"/>
      <w:marLeft w:val="0"/>
      <w:marRight w:val="0"/>
      <w:marTop w:val="0"/>
      <w:marBottom w:val="0"/>
      <w:divBdr>
        <w:top w:val="none" w:sz="0" w:space="0" w:color="auto"/>
        <w:left w:val="none" w:sz="0" w:space="0" w:color="auto"/>
        <w:bottom w:val="none" w:sz="0" w:space="0" w:color="auto"/>
        <w:right w:val="none" w:sz="0" w:space="0" w:color="auto"/>
      </w:divBdr>
    </w:div>
    <w:div w:id="1779525721">
      <w:bodyDiv w:val="1"/>
      <w:marLeft w:val="0"/>
      <w:marRight w:val="0"/>
      <w:marTop w:val="0"/>
      <w:marBottom w:val="0"/>
      <w:divBdr>
        <w:top w:val="none" w:sz="0" w:space="0" w:color="auto"/>
        <w:left w:val="none" w:sz="0" w:space="0" w:color="auto"/>
        <w:bottom w:val="none" w:sz="0" w:space="0" w:color="auto"/>
        <w:right w:val="none" w:sz="0" w:space="0" w:color="auto"/>
      </w:divBdr>
    </w:div>
    <w:div w:id="1784380441">
      <w:bodyDiv w:val="1"/>
      <w:marLeft w:val="0"/>
      <w:marRight w:val="0"/>
      <w:marTop w:val="0"/>
      <w:marBottom w:val="0"/>
      <w:divBdr>
        <w:top w:val="none" w:sz="0" w:space="0" w:color="auto"/>
        <w:left w:val="none" w:sz="0" w:space="0" w:color="auto"/>
        <w:bottom w:val="none" w:sz="0" w:space="0" w:color="auto"/>
        <w:right w:val="none" w:sz="0" w:space="0" w:color="auto"/>
      </w:divBdr>
    </w:div>
    <w:div w:id="1878735315">
      <w:bodyDiv w:val="1"/>
      <w:marLeft w:val="0"/>
      <w:marRight w:val="0"/>
      <w:marTop w:val="0"/>
      <w:marBottom w:val="0"/>
      <w:divBdr>
        <w:top w:val="none" w:sz="0" w:space="0" w:color="auto"/>
        <w:left w:val="none" w:sz="0" w:space="0" w:color="auto"/>
        <w:bottom w:val="none" w:sz="0" w:space="0" w:color="auto"/>
        <w:right w:val="none" w:sz="0" w:space="0" w:color="auto"/>
      </w:divBdr>
    </w:div>
    <w:div w:id="1962229154">
      <w:bodyDiv w:val="1"/>
      <w:marLeft w:val="0"/>
      <w:marRight w:val="0"/>
      <w:marTop w:val="0"/>
      <w:marBottom w:val="0"/>
      <w:divBdr>
        <w:top w:val="none" w:sz="0" w:space="0" w:color="auto"/>
        <w:left w:val="none" w:sz="0" w:space="0" w:color="auto"/>
        <w:bottom w:val="none" w:sz="0" w:space="0" w:color="auto"/>
        <w:right w:val="none" w:sz="0" w:space="0" w:color="auto"/>
      </w:divBdr>
    </w:div>
    <w:div w:id="2045323723">
      <w:bodyDiv w:val="1"/>
      <w:marLeft w:val="0"/>
      <w:marRight w:val="0"/>
      <w:marTop w:val="0"/>
      <w:marBottom w:val="0"/>
      <w:divBdr>
        <w:top w:val="none" w:sz="0" w:space="0" w:color="auto"/>
        <w:left w:val="none" w:sz="0" w:space="0" w:color="auto"/>
        <w:bottom w:val="none" w:sz="0" w:space="0" w:color="auto"/>
        <w:right w:val="none" w:sz="0" w:space="0" w:color="auto"/>
      </w:divBdr>
      <w:divsChild>
        <w:div w:id="644773609">
          <w:marLeft w:val="0"/>
          <w:marRight w:val="0"/>
          <w:marTop w:val="0"/>
          <w:marBottom w:val="0"/>
          <w:divBdr>
            <w:top w:val="none" w:sz="0" w:space="0" w:color="auto"/>
            <w:left w:val="none" w:sz="0" w:space="0" w:color="auto"/>
            <w:bottom w:val="none" w:sz="0" w:space="0" w:color="auto"/>
            <w:right w:val="none" w:sz="0" w:space="0" w:color="auto"/>
          </w:divBdr>
        </w:div>
        <w:div w:id="1616594276">
          <w:marLeft w:val="0"/>
          <w:marRight w:val="0"/>
          <w:marTop w:val="0"/>
          <w:marBottom w:val="0"/>
          <w:divBdr>
            <w:top w:val="none" w:sz="0" w:space="0" w:color="auto"/>
            <w:left w:val="none" w:sz="0" w:space="0" w:color="auto"/>
            <w:bottom w:val="none" w:sz="0" w:space="0" w:color="auto"/>
            <w:right w:val="none" w:sz="0" w:space="0" w:color="auto"/>
          </w:divBdr>
        </w:div>
      </w:divsChild>
    </w:div>
    <w:div w:id="2061318873">
      <w:bodyDiv w:val="1"/>
      <w:marLeft w:val="0"/>
      <w:marRight w:val="0"/>
      <w:marTop w:val="0"/>
      <w:marBottom w:val="0"/>
      <w:divBdr>
        <w:top w:val="none" w:sz="0" w:space="0" w:color="auto"/>
        <w:left w:val="none" w:sz="0" w:space="0" w:color="auto"/>
        <w:bottom w:val="none" w:sz="0" w:space="0" w:color="auto"/>
        <w:right w:val="none" w:sz="0" w:space="0" w:color="auto"/>
      </w:divBdr>
    </w:div>
    <w:div w:id="209685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usablon.lucas@epa.gov"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mailto:rave-perkins.krista@epa.gov" TargetMode="External"/><Relationship Id="rId2" Type="http://schemas.openxmlformats.org/officeDocument/2006/relationships/customXml" Target="../customXml/item2.xml"/><Relationship Id="rId16" Type="http://schemas.openxmlformats.org/officeDocument/2006/relationships/hyperlink" Target="mailto:mcdaid.lauren@epa.gov"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cdaid.lauren@epa.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endelman.krista@epa.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11f0fbb-fa67-4be3-92e1-5dc1c30295df">
      <UserInfo>
        <DisplayName>Meadow Wheaton</DisplayName>
        <AccountId>14</AccountId>
        <AccountType/>
      </UserInfo>
      <UserInfo>
        <DisplayName>Limited Access System Group For Web 411f0fbb-fa67-4be3-92e1-5dc1c30295df</DisplayName>
        <AccountId>17</AccountId>
        <AccountType/>
      </UserInfo>
      <UserInfo>
        <DisplayName>Limited Access System Group For List c0ec3bd0-57bc-4a8a-a4cf-1fd7515a5c19</DisplayName>
        <AccountId>16</AccountId>
        <AccountType/>
      </UserInfo>
      <UserInfo>
        <DisplayName>Russell Faraci</DisplayName>
        <AccountId>50</AccountId>
        <AccountType/>
      </UserInfo>
      <UserInfo>
        <DisplayName>Shirley Allman</DisplayName>
        <AccountId>62</AccountId>
        <AccountType/>
      </UserInfo>
      <UserInfo>
        <DisplayName>Janet Poitra</DisplayName>
        <AccountId>64</AccountId>
        <AccountType/>
      </UserInfo>
    </SharedWithUsers>
    <lcf76f155ced4ddcb4097134ff3c332f xmlns="c0ec3bd0-57bc-4a8a-a4cf-1fd7515a5c19">
      <Terms xmlns="http://schemas.microsoft.com/office/infopath/2007/PartnerControls"/>
    </lcf76f155ced4ddcb4097134ff3c332f>
    <TaxCatchAll xmlns="411f0fbb-fa67-4be3-92e1-5dc1c30295d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8E21BB33F5BD448848235A6507C30D" ma:contentTypeVersion="15" ma:contentTypeDescription="Create a new document." ma:contentTypeScope="" ma:versionID="6cddfd522b75061d2e45c833736c1a16">
  <xsd:schema xmlns:xsd="http://www.w3.org/2001/XMLSchema" xmlns:xs="http://www.w3.org/2001/XMLSchema" xmlns:p="http://schemas.microsoft.com/office/2006/metadata/properties" xmlns:ns2="c0ec3bd0-57bc-4a8a-a4cf-1fd7515a5c19" xmlns:ns3="411f0fbb-fa67-4be3-92e1-5dc1c30295df" targetNamespace="http://schemas.microsoft.com/office/2006/metadata/properties" ma:root="true" ma:fieldsID="71c98dcc772911c143452d19b3083ff6" ns2:_="" ns3:_="">
    <xsd:import namespace="c0ec3bd0-57bc-4a8a-a4cf-1fd7515a5c19"/>
    <xsd:import namespace="411f0fbb-fa67-4be3-92e1-5dc1c30295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c3bd0-57bc-4a8a-a4cf-1fd7515a5c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5a68c88-44fc-4f08-973a-2642d440fea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1f0fbb-fa67-4be3-92e1-5dc1c30295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c3b217b3-982b-48f1-8601-7f6933cd065b}" ma:internalName="TaxCatchAll" ma:showField="CatchAllData" ma:web="411f0fbb-fa67-4be3-92e1-5dc1c30295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B3FA3-984D-4BAA-A0E9-44CCEFDAC3DE}">
  <ds:schemaRefs>
    <ds:schemaRef ds:uri="http://schemas.microsoft.com/sharepoint/v3/contenttype/forms"/>
  </ds:schemaRefs>
</ds:datastoreItem>
</file>

<file path=customXml/itemProps2.xml><?xml version="1.0" encoding="utf-8"?>
<ds:datastoreItem xmlns:ds="http://schemas.openxmlformats.org/officeDocument/2006/customXml" ds:itemID="{E79ABBF7-6786-4866-8D4E-C001CAF2B108}">
  <ds:schemaRefs>
    <ds:schemaRef ds:uri="http://schemas.microsoft.com/office/2006/metadata/properties"/>
    <ds:schemaRef ds:uri="http://schemas.microsoft.com/office/infopath/2007/PartnerControls"/>
    <ds:schemaRef ds:uri="411f0fbb-fa67-4be3-92e1-5dc1c30295df"/>
    <ds:schemaRef ds:uri="c0ec3bd0-57bc-4a8a-a4cf-1fd7515a5c19"/>
  </ds:schemaRefs>
</ds:datastoreItem>
</file>

<file path=customXml/itemProps3.xml><?xml version="1.0" encoding="utf-8"?>
<ds:datastoreItem xmlns:ds="http://schemas.openxmlformats.org/officeDocument/2006/customXml" ds:itemID="{11056814-C1F9-4C01-8EA6-BBDF34943E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c3bd0-57bc-4a8a-a4cf-1fd7515a5c19"/>
    <ds:schemaRef ds:uri="411f0fbb-fa67-4be3-92e1-5dc1c30295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C05716-50E5-4B6A-8E61-FB137659D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15976</Words>
  <Characters>91069</Characters>
  <Application>Microsoft Office Word</Application>
  <DocSecurity>0</DocSecurity>
  <Lines>758</Lines>
  <Paragraphs>213</Paragraphs>
  <ScaleCrop>false</ScaleCrop>
  <Company/>
  <LinksUpToDate>false</LinksUpToDate>
  <CharactersWithSpaces>106832</CharactersWithSpaces>
  <SharedDoc>false</SharedDoc>
  <HLinks>
    <vt:vector size="30" baseType="variant">
      <vt:variant>
        <vt:i4>7340113</vt:i4>
      </vt:variant>
      <vt:variant>
        <vt:i4>12</vt:i4>
      </vt:variant>
      <vt:variant>
        <vt:i4>0</vt:i4>
      </vt:variant>
      <vt:variant>
        <vt:i4>5</vt:i4>
      </vt:variant>
      <vt:variant>
        <vt:lpwstr>mailto:rave-perkins.krista@epa.gov</vt:lpwstr>
      </vt:variant>
      <vt:variant>
        <vt:lpwstr/>
      </vt:variant>
      <vt:variant>
        <vt:i4>4456481</vt:i4>
      </vt:variant>
      <vt:variant>
        <vt:i4>9</vt:i4>
      </vt:variant>
      <vt:variant>
        <vt:i4>0</vt:i4>
      </vt:variant>
      <vt:variant>
        <vt:i4>5</vt:i4>
      </vt:variant>
      <vt:variant>
        <vt:lpwstr>mailto:mcdaid.lauren@epa.gov</vt:lpwstr>
      </vt:variant>
      <vt:variant>
        <vt:lpwstr/>
      </vt:variant>
      <vt:variant>
        <vt:i4>4456481</vt:i4>
      </vt:variant>
      <vt:variant>
        <vt:i4>6</vt:i4>
      </vt:variant>
      <vt:variant>
        <vt:i4>0</vt:i4>
      </vt:variant>
      <vt:variant>
        <vt:i4>5</vt:i4>
      </vt:variant>
      <vt:variant>
        <vt:lpwstr>mailto:mcdaid.lauren@epa.gov</vt:lpwstr>
      </vt:variant>
      <vt:variant>
        <vt:lpwstr/>
      </vt:variant>
      <vt:variant>
        <vt:i4>107</vt:i4>
      </vt:variant>
      <vt:variant>
        <vt:i4>3</vt:i4>
      </vt:variant>
      <vt:variant>
        <vt:i4>0</vt:i4>
      </vt:variant>
      <vt:variant>
        <vt:i4>5</vt:i4>
      </vt:variant>
      <vt:variant>
        <vt:lpwstr>mailto:mendelman.krista@epa.gov</vt:lpwstr>
      </vt:variant>
      <vt:variant>
        <vt:lpwstr/>
      </vt:variant>
      <vt:variant>
        <vt:i4>3342403</vt:i4>
      </vt:variant>
      <vt:variant>
        <vt:i4>0</vt:i4>
      </vt:variant>
      <vt:variant>
        <vt:i4>0</vt:i4>
      </vt:variant>
      <vt:variant>
        <vt:i4>5</vt:i4>
      </vt:variant>
      <vt:variant>
        <vt:lpwstr>mailto:dusablon.lucas@epa.gov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CPRG</dc:title>
  <dc:subject/>
  <dc:creator/>
  <cp:keywords/>
  <dc:description/>
  <cp:lastModifiedBy/>
  <cp:revision>1</cp:revision>
  <dcterms:created xsi:type="dcterms:W3CDTF">2024-04-01T21:21:00Z</dcterms:created>
  <dcterms:modified xsi:type="dcterms:W3CDTF">2024-04-01T21:58:00Z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0x010100BF8E21BB33F5BD448848235A6507C30D</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y fmtid="{D5CDD505-2E9C-101B-9397-08002B2CF9AE}" pid="8" name="Document Type">
    <vt:lpwstr/>
  </property>
  <property fmtid="{D5CDD505-2E9C-101B-9397-08002B2CF9AE}" pid="9" name="grammarly_documentId">
    <vt:lpwstr>documentId_7436</vt:lpwstr>
  </property>
  <property fmtid="{D5CDD505-2E9C-101B-9397-08002B2CF9AE}" pid="10" name="grammarly_documentContext">
    <vt:lpwstr>{"goals":[],"domain":"general","emotions":[],"dialect":"american"}</vt:lpwstr>
  </property>
</Properties>
</file>